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0047F1" w:rsidRDefault="00096865" w:rsidP="00B46D58">
      <w:pPr>
        <w:pStyle w:val="aa"/>
        <w:widowControl w:val="0"/>
        <w:spacing w:after="160"/>
        <w:ind w:right="-7" w:firstLine="567"/>
        <w:jc w:val="right"/>
        <w:rPr>
          <w:rFonts w:ascii="Arial" w:hAnsi="Arial" w:cs="Arial"/>
          <w:i/>
          <w:u w:val="single"/>
        </w:rPr>
      </w:pPr>
      <w:r w:rsidRPr="000047F1">
        <w:rPr>
          <w:rFonts w:ascii="Arial" w:hAnsi="Arial" w:cs="Arial"/>
          <w:i/>
          <w:u w:val="single"/>
        </w:rPr>
        <w:t>Типовая форма</w:t>
      </w:r>
    </w:p>
    <w:p w:rsidR="00642EFE" w:rsidRPr="000047F1" w:rsidRDefault="00642EFE" w:rsidP="00B46D58">
      <w:pPr>
        <w:pStyle w:val="a3"/>
        <w:widowControl w:val="0"/>
        <w:spacing w:after="160" w:line="240" w:lineRule="auto"/>
        <w:ind w:firstLine="0"/>
        <w:jc w:val="center"/>
        <w:rPr>
          <w:rFonts w:ascii="Arial" w:hAnsi="Arial" w:cs="Arial"/>
          <w:b/>
          <w:i w:val="0"/>
          <w:sz w:val="24"/>
          <w:szCs w:val="24"/>
        </w:rPr>
      </w:pPr>
      <w:r w:rsidRPr="000047F1">
        <w:rPr>
          <w:rFonts w:ascii="Arial" w:hAnsi="Arial" w:cs="Arial"/>
          <w:b/>
          <w:i w:val="0"/>
          <w:sz w:val="24"/>
          <w:szCs w:val="24"/>
        </w:rPr>
        <w:t>ОБЪЯВЛЕНИЕ</w:t>
      </w:r>
    </w:p>
    <w:p w:rsidR="00444326" w:rsidRPr="000047F1" w:rsidRDefault="00444326" w:rsidP="00444326">
      <w:pPr>
        <w:pStyle w:val="a3"/>
        <w:widowControl w:val="0"/>
        <w:spacing w:after="160" w:line="240" w:lineRule="auto"/>
        <w:ind w:firstLine="0"/>
        <w:jc w:val="center"/>
        <w:rPr>
          <w:rFonts w:ascii="Arial" w:hAnsi="Arial" w:cs="Arial"/>
          <w:b/>
          <w:i w:val="0"/>
          <w:sz w:val="24"/>
          <w:szCs w:val="24"/>
        </w:rPr>
      </w:pPr>
      <w:r w:rsidRPr="000047F1">
        <w:rPr>
          <w:rFonts w:ascii="Arial" w:hAnsi="Arial" w:cs="Arial"/>
          <w:b/>
          <w:i w:val="0"/>
          <w:sz w:val="24"/>
          <w:szCs w:val="24"/>
        </w:rPr>
        <w:t>О ЗАПРОСЕ КОТИРОВОК</w:t>
      </w:r>
    </w:p>
    <w:p w:rsidR="00642EFE" w:rsidRPr="000047F1" w:rsidRDefault="00642EFE" w:rsidP="00B46D58">
      <w:pPr>
        <w:pStyle w:val="a3"/>
        <w:widowControl w:val="0"/>
        <w:spacing w:after="160" w:line="240" w:lineRule="auto"/>
        <w:ind w:firstLine="0"/>
        <w:jc w:val="center"/>
        <w:rPr>
          <w:rFonts w:ascii="Arial" w:hAnsi="Arial" w:cs="Arial"/>
          <w:i w:val="0"/>
          <w:sz w:val="24"/>
          <w:szCs w:val="24"/>
        </w:rPr>
      </w:pPr>
    </w:p>
    <w:p w:rsidR="0091042F" w:rsidRPr="000047F1" w:rsidRDefault="00642EFE" w:rsidP="00B46D58">
      <w:pPr>
        <w:pStyle w:val="a3"/>
        <w:widowControl w:val="0"/>
        <w:spacing w:after="160" w:line="240" w:lineRule="auto"/>
        <w:ind w:firstLine="0"/>
        <w:jc w:val="center"/>
        <w:rPr>
          <w:rFonts w:ascii="Arial" w:hAnsi="Arial" w:cs="Arial"/>
          <w:i w:val="0"/>
          <w:sz w:val="24"/>
          <w:szCs w:val="24"/>
        </w:rPr>
      </w:pPr>
      <w:r w:rsidRPr="000047F1">
        <w:rPr>
          <w:rFonts w:ascii="Arial" w:hAnsi="Arial" w:cs="Arial"/>
          <w:i w:val="0"/>
          <w:sz w:val="24"/>
          <w:szCs w:val="24"/>
        </w:rPr>
        <w:t xml:space="preserve">Настоящий текст объявления утвержден Решением </w:t>
      </w:r>
      <w:r w:rsidR="00417E48" w:rsidRPr="000047F1">
        <w:rPr>
          <w:rFonts w:ascii="Arial" w:hAnsi="Arial" w:cs="Arial"/>
          <w:i w:val="0"/>
          <w:sz w:val="24"/>
          <w:szCs w:val="24"/>
        </w:rPr>
        <w:t xml:space="preserve">Оценочной </w:t>
      </w:r>
      <w:r w:rsidR="000047F1" w:rsidRPr="000047F1">
        <w:rPr>
          <w:rFonts w:ascii="Arial" w:hAnsi="Arial" w:cs="Arial"/>
          <w:i w:val="0"/>
          <w:sz w:val="24"/>
          <w:szCs w:val="24"/>
        </w:rPr>
        <w:t>Комиссии от "</w:t>
      </w:r>
      <w:r w:rsidR="001E397C" w:rsidRPr="001E397C">
        <w:rPr>
          <w:rFonts w:ascii="Arial" w:hAnsi="Arial" w:cs="Arial"/>
          <w:i w:val="0"/>
          <w:sz w:val="24"/>
          <w:szCs w:val="24"/>
        </w:rPr>
        <w:t>1</w:t>
      </w:r>
      <w:r w:rsidR="00610ACC" w:rsidRPr="00D05A45">
        <w:rPr>
          <w:rFonts w:ascii="Arial" w:hAnsi="Arial" w:cs="Arial"/>
          <w:i w:val="0"/>
          <w:sz w:val="24"/>
          <w:szCs w:val="24"/>
        </w:rPr>
        <w:t xml:space="preserve"> 1</w:t>
      </w:r>
      <w:r w:rsidR="000047F1" w:rsidRPr="001E397C">
        <w:rPr>
          <w:rFonts w:ascii="Arial" w:hAnsi="Arial" w:cs="Arial"/>
          <w:i w:val="0"/>
          <w:sz w:val="24"/>
          <w:szCs w:val="24"/>
        </w:rPr>
        <w:t>3</w:t>
      </w:r>
      <w:r w:rsidR="00F714BD" w:rsidRPr="001E397C">
        <w:rPr>
          <w:rFonts w:ascii="Arial" w:hAnsi="Arial" w:cs="Arial"/>
          <w:i w:val="0"/>
          <w:sz w:val="24"/>
          <w:szCs w:val="24"/>
        </w:rPr>
        <w:t>"</w:t>
      </w:r>
      <w:r w:rsidR="00F714BD" w:rsidRPr="000047F1">
        <w:rPr>
          <w:rFonts w:ascii="Arial" w:hAnsi="Arial" w:cs="Arial"/>
          <w:i w:val="0"/>
          <w:sz w:val="24"/>
          <w:szCs w:val="24"/>
        </w:rPr>
        <w:t xml:space="preserve"> "</w:t>
      </w:r>
      <w:r w:rsidR="00BF79AA" w:rsidRPr="00BF79AA">
        <w:rPr>
          <w:rFonts w:ascii="Arial Unicode" w:hAnsi="Arial Unicode"/>
          <w:i w:val="0"/>
        </w:rPr>
        <w:t xml:space="preserve"> </w:t>
      </w:r>
      <w:proofErr w:type="spellStart"/>
      <w:r w:rsidR="00BF79AA" w:rsidRPr="00041B44">
        <w:rPr>
          <w:rFonts w:ascii="Arial Unicode" w:hAnsi="Arial Unicode"/>
          <w:i w:val="0"/>
        </w:rPr>
        <w:t>февралья</w:t>
      </w:r>
      <w:proofErr w:type="spellEnd"/>
      <w:r w:rsidR="00BF79AA" w:rsidRPr="00BF79AA">
        <w:rPr>
          <w:rFonts w:ascii="Arial" w:hAnsi="Arial" w:cs="Arial"/>
          <w:i w:val="0"/>
          <w:sz w:val="24"/>
          <w:szCs w:val="24"/>
        </w:rPr>
        <w:t xml:space="preserve"> </w:t>
      </w:r>
      <w:r w:rsidRPr="000047F1">
        <w:rPr>
          <w:rFonts w:ascii="Arial" w:hAnsi="Arial" w:cs="Arial"/>
          <w:i w:val="0"/>
          <w:sz w:val="24"/>
          <w:szCs w:val="24"/>
        </w:rPr>
        <w:t>" 20</w:t>
      </w:r>
      <w:r w:rsidR="00F714BD" w:rsidRPr="000047F1">
        <w:rPr>
          <w:rFonts w:ascii="Arial" w:hAnsi="Arial" w:cs="Arial"/>
          <w:i w:val="0"/>
          <w:sz w:val="24"/>
          <w:szCs w:val="24"/>
        </w:rPr>
        <w:t>20</w:t>
      </w:r>
      <w:r w:rsidR="00AA7117" w:rsidRPr="000047F1">
        <w:rPr>
          <w:rFonts w:ascii="Arial" w:hAnsi="Arial" w:cs="Arial"/>
          <w:i w:val="0"/>
          <w:sz w:val="24"/>
          <w:szCs w:val="24"/>
        </w:rPr>
        <w:t xml:space="preserve"> </w:t>
      </w:r>
      <w:r w:rsidR="00444326" w:rsidRPr="000047F1">
        <w:rPr>
          <w:rFonts w:ascii="Arial" w:hAnsi="Arial" w:cs="Arial"/>
          <w:i w:val="0"/>
          <w:sz w:val="24"/>
          <w:szCs w:val="24"/>
        </w:rPr>
        <w:t>года "номер 1</w:t>
      </w:r>
      <w:r w:rsidRPr="000047F1">
        <w:rPr>
          <w:rFonts w:ascii="Arial" w:hAnsi="Arial" w:cs="Arial"/>
          <w:i w:val="0"/>
          <w:sz w:val="24"/>
          <w:szCs w:val="24"/>
        </w:rPr>
        <w:t xml:space="preserve">" </w:t>
      </w:r>
    </w:p>
    <w:p w:rsidR="0091042F" w:rsidRPr="00F45F55" w:rsidRDefault="0006703E" w:rsidP="00B46D58">
      <w:pPr>
        <w:pStyle w:val="a3"/>
        <w:widowControl w:val="0"/>
        <w:spacing w:after="160" w:line="240" w:lineRule="auto"/>
        <w:ind w:firstLine="0"/>
        <w:jc w:val="center"/>
        <w:rPr>
          <w:rFonts w:ascii="Arial" w:hAnsi="Arial" w:cs="Arial"/>
          <w:i w:val="0"/>
          <w:sz w:val="24"/>
          <w:szCs w:val="24"/>
        </w:rPr>
      </w:pPr>
      <w:r w:rsidRPr="000047F1">
        <w:rPr>
          <w:rFonts w:ascii="Arial" w:hAnsi="Arial" w:cs="Arial"/>
          <w:i w:val="0"/>
          <w:sz w:val="24"/>
          <w:szCs w:val="24"/>
        </w:rPr>
        <w:t xml:space="preserve">Код </w:t>
      </w:r>
      <w:r w:rsidR="00417E48" w:rsidRPr="000047F1">
        <w:rPr>
          <w:rFonts w:ascii="Arial" w:hAnsi="Arial" w:cs="Arial"/>
          <w:i w:val="0"/>
          <w:sz w:val="24"/>
          <w:szCs w:val="24"/>
        </w:rPr>
        <w:t>процедуры</w:t>
      </w:r>
      <w:r w:rsidRPr="000047F1">
        <w:rPr>
          <w:rFonts w:ascii="Arial" w:hAnsi="Arial" w:cs="Arial"/>
          <w:i w:val="0"/>
          <w:sz w:val="24"/>
          <w:szCs w:val="24"/>
        </w:rPr>
        <w:t xml:space="preserve"> </w:t>
      </w:r>
      <w:r w:rsidR="00BF79AA">
        <w:rPr>
          <w:rFonts w:ascii="Arial" w:hAnsi="Arial" w:cs="Arial"/>
          <w:b/>
          <w:sz w:val="24"/>
          <w:szCs w:val="24"/>
          <w:lang w:val="en-US"/>
        </w:rPr>
        <w:t>AMXHX</w:t>
      </w:r>
      <w:r w:rsidR="00A9153F" w:rsidRPr="000047F1">
        <w:rPr>
          <w:rFonts w:ascii="Arial" w:hAnsi="Arial" w:cs="Arial"/>
          <w:b/>
          <w:sz w:val="24"/>
          <w:szCs w:val="24"/>
          <w:lang w:val="en-US"/>
        </w:rPr>
        <w:t>M</w:t>
      </w:r>
      <w:r w:rsidR="00A9153F" w:rsidRPr="000047F1">
        <w:rPr>
          <w:rFonts w:ascii="Arial" w:hAnsi="Arial" w:cs="Arial"/>
          <w:b/>
          <w:sz w:val="24"/>
          <w:szCs w:val="24"/>
          <w:lang w:val="hy-AM"/>
        </w:rPr>
        <w:t>-GHA</w:t>
      </w:r>
      <w:r w:rsidR="00A9153F" w:rsidRPr="000047F1">
        <w:rPr>
          <w:rFonts w:ascii="Arial" w:hAnsi="Arial" w:cs="Arial"/>
          <w:b/>
          <w:sz w:val="24"/>
          <w:szCs w:val="24"/>
        </w:rPr>
        <w:t>P</w:t>
      </w:r>
      <w:r w:rsidR="00A9153F" w:rsidRPr="000047F1">
        <w:rPr>
          <w:rFonts w:ascii="Arial" w:hAnsi="Arial" w:cs="Arial"/>
          <w:b/>
          <w:sz w:val="24"/>
          <w:szCs w:val="24"/>
          <w:lang w:val="hy-AM"/>
        </w:rPr>
        <w:t>DZB-20/</w:t>
      </w:r>
      <w:r w:rsidR="00A9153F" w:rsidRPr="000047F1">
        <w:rPr>
          <w:rFonts w:ascii="Arial" w:hAnsi="Arial" w:cs="Arial"/>
          <w:b/>
          <w:sz w:val="24"/>
          <w:szCs w:val="24"/>
        </w:rPr>
        <w:t>1</w:t>
      </w:r>
      <w:r w:rsidR="00F45F55" w:rsidRPr="00F45F55">
        <w:rPr>
          <w:rFonts w:ascii="Arial" w:hAnsi="Arial" w:cs="Arial"/>
          <w:b/>
          <w:sz w:val="24"/>
          <w:szCs w:val="24"/>
        </w:rPr>
        <w:t xml:space="preserve"> </w:t>
      </w:r>
    </w:p>
    <w:p w:rsidR="0091042F" w:rsidRPr="000047F1" w:rsidRDefault="0091042F" w:rsidP="00B46D58">
      <w:pPr>
        <w:pStyle w:val="a3"/>
        <w:widowControl w:val="0"/>
        <w:spacing w:after="160" w:line="240" w:lineRule="auto"/>
        <w:rPr>
          <w:rFonts w:ascii="Arial" w:hAnsi="Arial" w:cs="Arial"/>
          <w:i w:val="0"/>
          <w:sz w:val="24"/>
          <w:szCs w:val="24"/>
        </w:rPr>
      </w:pPr>
    </w:p>
    <w:p w:rsidR="00642EFE" w:rsidRPr="000047F1" w:rsidRDefault="00642EFE" w:rsidP="000047F1">
      <w:pPr>
        <w:pStyle w:val="a3"/>
        <w:widowControl w:val="0"/>
        <w:spacing w:line="240" w:lineRule="auto"/>
        <w:ind w:firstLine="709"/>
        <w:rPr>
          <w:rFonts w:ascii="Arial" w:hAnsi="Arial" w:cs="Arial"/>
          <w:i w:val="0"/>
          <w:sz w:val="24"/>
          <w:szCs w:val="24"/>
        </w:rPr>
      </w:pPr>
      <w:r w:rsidRPr="000047F1">
        <w:rPr>
          <w:rFonts w:ascii="Arial" w:hAnsi="Arial" w:cs="Arial"/>
          <w:i w:val="0"/>
          <w:sz w:val="24"/>
          <w:szCs w:val="24"/>
        </w:rPr>
        <w:t xml:space="preserve">Заказчик </w:t>
      </w:r>
      <w:r w:rsidR="00CF0C35" w:rsidRPr="000047F1">
        <w:rPr>
          <w:rFonts w:ascii="Arial" w:hAnsi="Arial" w:cs="Arial"/>
          <w:i w:val="0"/>
          <w:sz w:val="24"/>
          <w:szCs w:val="24"/>
        </w:rPr>
        <w:t xml:space="preserve"> РА </w:t>
      </w:r>
      <w:proofErr w:type="spellStart"/>
      <w:r w:rsidR="00BD64CE" w:rsidRPr="000047F1">
        <w:rPr>
          <w:rFonts w:ascii="Arial" w:hAnsi="Arial" w:cs="Arial"/>
          <w:i w:val="0"/>
          <w:sz w:val="24"/>
          <w:szCs w:val="24"/>
        </w:rPr>
        <w:t>Армавирского</w:t>
      </w:r>
      <w:proofErr w:type="spellEnd"/>
      <w:r w:rsidR="00BD64CE" w:rsidRPr="000047F1">
        <w:rPr>
          <w:rFonts w:ascii="Arial" w:hAnsi="Arial" w:cs="Arial"/>
          <w:i w:val="0"/>
          <w:sz w:val="24"/>
          <w:szCs w:val="24"/>
        </w:rPr>
        <w:t xml:space="preserve"> </w:t>
      </w:r>
      <w:r w:rsidR="005F2C29">
        <w:rPr>
          <w:rFonts w:ascii="Arial" w:hAnsi="Arial" w:cs="Arial"/>
          <w:i w:val="0"/>
          <w:sz w:val="24"/>
          <w:szCs w:val="24"/>
        </w:rPr>
        <w:t>области,</w:t>
      </w:r>
      <w:r w:rsidR="00BD64CE" w:rsidRPr="000047F1">
        <w:rPr>
          <w:rFonts w:ascii="Arial" w:hAnsi="Arial" w:cs="Arial"/>
          <w:i w:val="0"/>
          <w:sz w:val="24"/>
          <w:szCs w:val="24"/>
        </w:rPr>
        <w:t xml:space="preserve"> </w:t>
      </w:r>
      <w:proofErr w:type="spellStart"/>
      <w:r w:rsidR="0081093B">
        <w:rPr>
          <w:rFonts w:ascii="Arial" w:hAnsi="Arial" w:cs="Arial"/>
          <w:i w:val="0"/>
          <w:sz w:val="24"/>
          <w:szCs w:val="24"/>
        </w:rPr>
        <w:t>Хоронк</w:t>
      </w:r>
      <w:r w:rsidR="00CF0C35" w:rsidRPr="00BD64CE">
        <w:rPr>
          <w:rFonts w:ascii="Arial" w:hAnsi="Arial" w:cs="Arial"/>
          <w:i w:val="0"/>
          <w:sz w:val="24"/>
          <w:szCs w:val="24"/>
        </w:rPr>
        <w:t>ской</w:t>
      </w:r>
      <w:proofErr w:type="spellEnd"/>
      <w:r w:rsidR="00CF0C35" w:rsidRPr="00BD64CE">
        <w:rPr>
          <w:rFonts w:ascii="Arial" w:hAnsi="Arial" w:cs="Arial"/>
          <w:i w:val="0"/>
          <w:sz w:val="24"/>
          <w:szCs w:val="24"/>
        </w:rPr>
        <w:t xml:space="preserve"> </w:t>
      </w:r>
      <w:r w:rsidR="00CF0C35" w:rsidRPr="000047F1">
        <w:rPr>
          <w:rFonts w:ascii="Arial" w:hAnsi="Arial" w:cs="Arial"/>
          <w:i w:val="0"/>
          <w:sz w:val="24"/>
          <w:szCs w:val="24"/>
        </w:rPr>
        <w:t xml:space="preserve">общины </w:t>
      </w:r>
      <w:r w:rsidR="00462110" w:rsidRPr="000047F1">
        <w:rPr>
          <w:rFonts w:ascii="Arial" w:hAnsi="Arial" w:cs="Arial"/>
          <w:i w:val="0"/>
          <w:sz w:val="24"/>
          <w:szCs w:val="24"/>
        </w:rPr>
        <w:t xml:space="preserve">" Детский Сад </w:t>
      </w:r>
      <w:proofErr w:type="spellStart"/>
      <w:r w:rsidR="0081093B">
        <w:rPr>
          <w:rFonts w:ascii="Arial" w:hAnsi="Arial" w:cs="Arial"/>
          <w:i w:val="0"/>
          <w:sz w:val="24"/>
          <w:szCs w:val="24"/>
        </w:rPr>
        <w:t>Хоронк</w:t>
      </w:r>
      <w:r w:rsidR="00462110" w:rsidRPr="000047F1">
        <w:rPr>
          <w:rFonts w:ascii="Arial" w:hAnsi="Arial" w:cs="Arial"/>
          <w:i w:val="0"/>
          <w:sz w:val="24"/>
          <w:szCs w:val="24"/>
        </w:rPr>
        <w:t>а</w:t>
      </w:r>
      <w:proofErr w:type="spellEnd"/>
      <w:r w:rsidR="00462110" w:rsidRPr="000047F1">
        <w:rPr>
          <w:rFonts w:ascii="Arial" w:hAnsi="Arial" w:cs="Arial"/>
          <w:i w:val="0"/>
          <w:sz w:val="24"/>
          <w:szCs w:val="24"/>
        </w:rPr>
        <w:t>"</w:t>
      </w:r>
      <w:r w:rsidR="002A3D7C" w:rsidRPr="000047F1">
        <w:rPr>
          <w:rFonts w:ascii="Arial" w:hAnsi="Arial" w:cs="Arial"/>
          <w:i w:val="0"/>
          <w:sz w:val="24"/>
          <w:szCs w:val="24"/>
        </w:rPr>
        <w:t xml:space="preserve"> ОНО</w:t>
      </w:r>
      <w:r w:rsidR="005F2C29">
        <w:rPr>
          <w:rFonts w:ascii="Arial" w:hAnsi="Arial" w:cs="Arial"/>
          <w:i w:val="0"/>
          <w:sz w:val="24"/>
          <w:szCs w:val="24"/>
        </w:rPr>
        <w:t>,</w:t>
      </w:r>
      <w:r w:rsidR="002A3D7C" w:rsidRPr="000047F1">
        <w:rPr>
          <w:rFonts w:ascii="Arial" w:hAnsi="Arial" w:cs="Arial"/>
          <w:i w:val="0"/>
          <w:sz w:val="24"/>
          <w:szCs w:val="24"/>
        </w:rPr>
        <w:t xml:space="preserve"> </w:t>
      </w:r>
      <w:r w:rsidR="00462110" w:rsidRPr="000047F1">
        <w:rPr>
          <w:rFonts w:ascii="Arial" w:hAnsi="Arial" w:cs="Arial"/>
          <w:i w:val="0"/>
        </w:rPr>
        <w:t xml:space="preserve"> </w:t>
      </w:r>
      <w:r w:rsidR="00F714BD" w:rsidRPr="000047F1">
        <w:rPr>
          <w:rFonts w:ascii="Arial" w:hAnsi="Arial" w:cs="Arial"/>
          <w:i w:val="0"/>
          <w:sz w:val="24"/>
          <w:szCs w:val="24"/>
        </w:rPr>
        <w:t>который находится по адресу  РА</w:t>
      </w:r>
      <w:r w:rsidR="00F714BD" w:rsidRPr="000047F1">
        <w:rPr>
          <w:rFonts w:ascii="Arial" w:hAnsi="Arial" w:cs="Arial"/>
          <w:i w:val="0"/>
          <w:sz w:val="24"/>
          <w:szCs w:val="24"/>
          <w:lang w:val="hy-AM"/>
        </w:rPr>
        <w:t xml:space="preserve"> </w:t>
      </w:r>
      <w:r w:rsidR="00F714BD" w:rsidRPr="000047F1">
        <w:rPr>
          <w:rFonts w:ascii="Arial" w:hAnsi="Arial" w:cs="Arial"/>
          <w:i w:val="0"/>
          <w:sz w:val="24"/>
          <w:szCs w:val="24"/>
        </w:rPr>
        <w:t xml:space="preserve"> </w:t>
      </w:r>
      <w:proofErr w:type="spellStart"/>
      <w:r w:rsidR="00F236CB" w:rsidRPr="00BD64CE">
        <w:rPr>
          <w:rFonts w:ascii="Arial" w:hAnsi="Arial" w:cs="Arial"/>
          <w:i w:val="0"/>
          <w:sz w:val="24"/>
          <w:szCs w:val="24"/>
        </w:rPr>
        <w:t>Армавирский</w:t>
      </w:r>
      <w:proofErr w:type="spellEnd"/>
      <w:r w:rsidR="00F236CB" w:rsidRPr="000047F1">
        <w:rPr>
          <w:rFonts w:ascii="Arial" w:hAnsi="Arial" w:cs="Arial"/>
          <w:i w:val="0"/>
          <w:sz w:val="24"/>
          <w:szCs w:val="24"/>
        </w:rPr>
        <w:t xml:space="preserve">  область,</w:t>
      </w:r>
      <w:r w:rsidR="0081093B" w:rsidRPr="0081093B">
        <w:t xml:space="preserve"> </w:t>
      </w:r>
      <w:r w:rsidR="0081093B" w:rsidRPr="0081093B">
        <w:rPr>
          <w:rFonts w:ascii="Arial" w:hAnsi="Arial" w:cs="Arial"/>
          <w:i w:val="0"/>
          <w:sz w:val="24"/>
          <w:szCs w:val="24"/>
        </w:rPr>
        <w:t>с.</w:t>
      </w:r>
      <w:r w:rsidR="0081093B">
        <w:rPr>
          <w:rFonts w:ascii="Arial" w:hAnsi="Arial" w:cs="Arial"/>
          <w:i w:val="0"/>
          <w:sz w:val="24"/>
          <w:szCs w:val="24"/>
        </w:rPr>
        <w:t xml:space="preserve">  </w:t>
      </w:r>
      <w:proofErr w:type="spellStart"/>
      <w:r w:rsidR="0081093B">
        <w:rPr>
          <w:rFonts w:ascii="Arial" w:hAnsi="Arial" w:cs="Arial"/>
          <w:i w:val="0"/>
          <w:sz w:val="24"/>
          <w:szCs w:val="24"/>
        </w:rPr>
        <w:t>Хоронка</w:t>
      </w:r>
      <w:proofErr w:type="spellEnd"/>
      <w:r w:rsidR="003268F5">
        <w:rPr>
          <w:rFonts w:ascii="Arial" w:hAnsi="Arial" w:cs="Arial"/>
          <w:i w:val="0"/>
          <w:sz w:val="24"/>
          <w:szCs w:val="24"/>
        </w:rPr>
        <w:t xml:space="preserve"> улица  </w:t>
      </w:r>
      <w:proofErr w:type="spellStart"/>
      <w:r w:rsidR="003268F5">
        <w:rPr>
          <w:rFonts w:ascii="Arial" w:hAnsi="Arial" w:cs="Arial"/>
          <w:i w:val="0"/>
          <w:sz w:val="24"/>
          <w:szCs w:val="24"/>
        </w:rPr>
        <w:t>М.Хоренац</w:t>
      </w:r>
      <w:r w:rsidR="003268F5" w:rsidRPr="003268F5">
        <w:rPr>
          <w:rFonts w:ascii="Arial" w:hAnsi="Arial" w:cs="Arial"/>
          <w:i w:val="0"/>
          <w:sz w:val="24"/>
          <w:szCs w:val="24"/>
        </w:rPr>
        <w:t>и</w:t>
      </w:r>
      <w:proofErr w:type="spellEnd"/>
      <w:r w:rsidR="0081093B" w:rsidRPr="0081093B">
        <w:rPr>
          <w:rFonts w:ascii="Arial" w:hAnsi="Arial" w:cs="Arial"/>
          <w:i w:val="0"/>
          <w:sz w:val="24"/>
          <w:szCs w:val="24"/>
        </w:rPr>
        <w:t xml:space="preserve"> 2</w:t>
      </w:r>
      <w:r w:rsidR="00F236CB" w:rsidRPr="000047F1">
        <w:rPr>
          <w:rFonts w:ascii="Arial" w:hAnsi="Arial" w:cs="Arial"/>
          <w:i w:val="0"/>
          <w:sz w:val="24"/>
          <w:szCs w:val="24"/>
        </w:rPr>
        <w:t>,</w:t>
      </w:r>
      <w:r w:rsidR="00F714BD" w:rsidRPr="000047F1">
        <w:rPr>
          <w:rFonts w:ascii="Arial" w:hAnsi="Arial" w:cs="Arial"/>
          <w:i w:val="0"/>
          <w:sz w:val="24"/>
          <w:szCs w:val="24"/>
        </w:rPr>
        <w:t xml:space="preserve"> </w:t>
      </w:r>
      <w:r w:rsidRPr="000047F1">
        <w:rPr>
          <w:rFonts w:ascii="Arial" w:hAnsi="Arial" w:cs="Arial"/>
          <w:i w:val="0"/>
          <w:sz w:val="24"/>
          <w:szCs w:val="24"/>
        </w:rPr>
        <w:t xml:space="preserve">объявляет </w:t>
      </w:r>
      <w:r w:rsidR="00444326" w:rsidRPr="000047F1">
        <w:rPr>
          <w:rFonts w:ascii="Arial" w:hAnsi="Arial" w:cs="Arial"/>
          <w:i w:val="0"/>
          <w:sz w:val="24"/>
          <w:szCs w:val="24"/>
        </w:rPr>
        <w:t>запрос котировки,</w:t>
      </w:r>
      <w:r w:rsidRPr="000047F1">
        <w:rPr>
          <w:rFonts w:ascii="Arial" w:hAnsi="Arial" w:cs="Arial"/>
          <w:i w:val="0"/>
          <w:sz w:val="24"/>
          <w:szCs w:val="24"/>
        </w:rPr>
        <w:t xml:space="preserve"> который проводится одним этапом</w:t>
      </w:r>
      <w:r w:rsidR="0050550F" w:rsidRPr="000047F1">
        <w:rPr>
          <w:rFonts w:ascii="Arial" w:hAnsi="Arial" w:cs="Arial"/>
          <w:i w:val="0"/>
          <w:sz w:val="24"/>
          <w:szCs w:val="24"/>
        </w:rPr>
        <w:t>.</w:t>
      </w:r>
    </w:p>
    <w:p w:rsidR="00341A74" w:rsidRPr="00942948" w:rsidRDefault="00A20B69" w:rsidP="00942948">
      <w:pPr>
        <w:pStyle w:val="a3"/>
        <w:widowControl w:val="0"/>
        <w:spacing w:after="160" w:line="240" w:lineRule="auto"/>
        <w:ind w:firstLine="567"/>
        <w:rPr>
          <w:rFonts w:ascii="Arial" w:hAnsi="Arial" w:cs="Arial"/>
          <w:i w:val="0"/>
          <w:spacing w:val="6"/>
          <w:sz w:val="24"/>
          <w:szCs w:val="24"/>
        </w:rPr>
      </w:pPr>
      <w:r w:rsidRPr="000047F1">
        <w:rPr>
          <w:rFonts w:ascii="Arial" w:hAnsi="Arial" w:cs="Arial"/>
          <w:i w:val="0"/>
          <w:sz w:val="24"/>
          <w:szCs w:val="24"/>
        </w:rPr>
        <w:t xml:space="preserve">Участнику, отобранному по итогам </w:t>
      </w:r>
      <w:r w:rsidR="0041023E" w:rsidRPr="000047F1">
        <w:rPr>
          <w:rFonts w:ascii="Arial" w:hAnsi="Arial" w:cs="Arial"/>
          <w:i w:val="0"/>
          <w:sz w:val="24"/>
          <w:szCs w:val="24"/>
        </w:rPr>
        <w:t>настоящей процедуры</w:t>
      </w:r>
      <w:r w:rsidRPr="000047F1">
        <w:rPr>
          <w:rFonts w:ascii="Arial" w:hAnsi="Arial" w:cs="Arial"/>
          <w:i w:val="0"/>
          <w:sz w:val="24"/>
          <w:szCs w:val="24"/>
        </w:rPr>
        <w:t>, в</w:t>
      </w:r>
      <w:r w:rsidR="00782D60" w:rsidRPr="000047F1">
        <w:rPr>
          <w:rFonts w:ascii="Arial" w:hAnsi="Arial" w:cs="Arial"/>
          <w:i w:val="0"/>
          <w:sz w:val="24"/>
          <w:szCs w:val="24"/>
          <w:lang w:val="en-US"/>
        </w:rPr>
        <w:t> </w:t>
      </w:r>
      <w:r w:rsidRPr="000047F1">
        <w:rPr>
          <w:rFonts w:ascii="Arial" w:hAnsi="Arial" w:cs="Arial"/>
          <w:i w:val="0"/>
          <w:spacing w:val="6"/>
          <w:sz w:val="24"/>
          <w:szCs w:val="24"/>
        </w:rPr>
        <w:t>установленном</w:t>
      </w:r>
      <w:r w:rsidR="00782D60" w:rsidRPr="000047F1">
        <w:rPr>
          <w:rFonts w:ascii="Arial" w:hAnsi="Arial" w:cs="Arial"/>
          <w:i w:val="0"/>
          <w:spacing w:val="6"/>
          <w:sz w:val="24"/>
          <w:szCs w:val="24"/>
          <w:lang w:val="en-US"/>
        </w:rPr>
        <w:t> </w:t>
      </w:r>
      <w:r w:rsidRPr="000047F1">
        <w:rPr>
          <w:rFonts w:ascii="Arial" w:hAnsi="Arial" w:cs="Arial"/>
          <w:i w:val="0"/>
          <w:spacing w:val="6"/>
          <w:sz w:val="24"/>
          <w:szCs w:val="24"/>
        </w:rPr>
        <w:t xml:space="preserve">порядке будет предложено заключить договор на поставку </w:t>
      </w:r>
      <w:r w:rsidR="00F714BD" w:rsidRPr="000047F1">
        <w:rPr>
          <w:rFonts w:ascii="Arial" w:hAnsi="Arial" w:cs="Arial"/>
          <w:i w:val="0"/>
          <w:sz w:val="24"/>
          <w:szCs w:val="24"/>
        </w:rPr>
        <w:t xml:space="preserve">на доставку </w:t>
      </w:r>
      <w:r w:rsidR="00536555" w:rsidRPr="000047F1">
        <w:rPr>
          <w:rFonts w:ascii="Arial" w:hAnsi="Arial" w:cs="Arial"/>
          <w:i w:val="0"/>
          <w:sz w:val="24"/>
          <w:szCs w:val="24"/>
        </w:rPr>
        <w:t>продуктов питания</w:t>
      </w:r>
      <w:r w:rsidR="00F714BD" w:rsidRPr="000047F1">
        <w:rPr>
          <w:rFonts w:ascii="Arial" w:hAnsi="Arial" w:cs="Arial"/>
          <w:i w:val="0"/>
          <w:sz w:val="24"/>
          <w:szCs w:val="24"/>
        </w:rPr>
        <w:t xml:space="preserve"> </w:t>
      </w:r>
      <w:r w:rsidR="00782D60" w:rsidRPr="000047F1">
        <w:rPr>
          <w:rFonts w:ascii="Arial" w:hAnsi="Arial" w:cs="Arial"/>
          <w:i w:val="0"/>
          <w:sz w:val="24"/>
          <w:szCs w:val="24"/>
        </w:rPr>
        <w:t>(далее — договор).</w:t>
      </w:r>
    </w:p>
    <w:p w:rsidR="00357D48" w:rsidRPr="000047F1" w:rsidRDefault="00A20B69" w:rsidP="000047F1">
      <w:pPr>
        <w:pStyle w:val="a3"/>
        <w:widowControl w:val="0"/>
        <w:spacing w:after="160" w:line="240" w:lineRule="auto"/>
        <w:ind w:firstLine="567"/>
        <w:rPr>
          <w:rFonts w:ascii="Arial" w:hAnsi="Arial" w:cs="Arial"/>
          <w:i w:val="0"/>
          <w:sz w:val="24"/>
          <w:szCs w:val="24"/>
        </w:rPr>
      </w:pPr>
      <w:r w:rsidRPr="000047F1">
        <w:rPr>
          <w:rFonts w:ascii="Arial" w:hAnsi="Arial" w:cs="Arial"/>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0047F1">
        <w:rPr>
          <w:rFonts w:ascii="Arial" w:hAnsi="Arial" w:cs="Arial"/>
          <w:i w:val="0"/>
          <w:sz w:val="24"/>
          <w:szCs w:val="24"/>
          <w:lang w:val="en-US"/>
        </w:rPr>
        <w:t> </w:t>
      </w:r>
      <w:r w:rsidR="00F95E94" w:rsidRPr="000047F1">
        <w:rPr>
          <w:rFonts w:ascii="Arial" w:hAnsi="Arial" w:cs="Arial"/>
          <w:i w:val="0"/>
          <w:sz w:val="24"/>
          <w:szCs w:val="24"/>
        </w:rPr>
        <w:t>настоящей процедуре</w:t>
      </w:r>
      <w:r w:rsidRPr="000047F1">
        <w:rPr>
          <w:rFonts w:ascii="Arial" w:hAnsi="Arial" w:cs="Arial"/>
          <w:i w:val="0"/>
          <w:sz w:val="24"/>
          <w:szCs w:val="24"/>
        </w:rPr>
        <w:t>.</w:t>
      </w:r>
    </w:p>
    <w:p w:rsidR="001E6506" w:rsidRPr="000047F1" w:rsidRDefault="00052084" w:rsidP="000047F1">
      <w:pPr>
        <w:pStyle w:val="a3"/>
        <w:widowControl w:val="0"/>
        <w:spacing w:after="160" w:line="240" w:lineRule="auto"/>
        <w:ind w:firstLine="567"/>
        <w:rPr>
          <w:rFonts w:ascii="Arial" w:hAnsi="Arial" w:cs="Arial"/>
          <w:i w:val="0"/>
          <w:sz w:val="24"/>
          <w:szCs w:val="24"/>
        </w:rPr>
      </w:pPr>
      <w:proofErr w:type="gramStart"/>
      <w:r w:rsidRPr="000047F1">
        <w:rPr>
          <w:rFonts w:ascii="Arial" w:hAnsi="Arial" w:cs="Arial"/>
          <w:i w:val="0"/>
          <w:sz w:val="24"/>
          <w:szCs w:val="24"/>
        </w:rPr>
        <w:t>Условия</w:t>
      </w:r>
      <w:proofErr w:type="gramEnd"/>
      <w:r w:rsidRPr="000047F1">
        <w:rPr>
          <w:rFonts w:ascii="Arial" w:hAnsi="Arial" w:cs="Arial"/>
          <w:i w:val="0"/>
          <w:sz w:val="24"/>
          <w:szCs w:val="24"/>
        </w:rPr>
        <w:t xml:space="preserve"> </w:t>
      </w:r>
      <w:r w:rsidR="00677658" w:rsidRPr="000047F1">
        <w:rPr>
          <w:rFonts w:ascii="Arial" w:hAnsi="Arial" w:cs="Arial"/>
          <w:i w:val="0"/>
          <w:sz w:val="24"/>
          <w:szCs w:val="24"/>
        </w:rPr>
        <w:t xml:space="preserve">предъявляемые </w:t>
      </w:r>
      <w:r w:rsidR="00FD0B1A" w:rsidRPr="000047F1">
        <w:rPr>
          <w:rFonts w:ascii="Arial" w:hAnsi="Arial" w:cs="Arial"/>
          <w:i w:val="0"/>
          <w:sz w:val="24"/>
          <w:szCs w:val="24"/>
        </w:rPr>
        <w:t xml:space="preserve">к </w:t>
      </w:r>
      <w:r w:rsidR="00677658" w:rsidRPr="000047F1">
        <w:rPr>
          <w:rFonts w:ascii="Arial" w:hAnsi="Arial" w:cs="Arial"/>
          <w:i w:val="0"/>
          <w:sz w:val="24"/>
          <w:szCs w:val="24"/>
        </w:rPr>
        <w:t xml:space="preserve">лицам, не имеющим права на участие в </w:t>
      </w:r>
      <w:r w:rsidRPr="000047F1">
        <w:rPr>
          <w:rFonts w:ascii="Arial" w:hAnsi="Arial" w:cs="Arial"/>
          <w:i w:val="0"/>
          <w:sz w:val="24"/>
          <w:szCs w:val="24"/>
        </w:rPr>
        <w:t xml:space="preserve"> данной </w:t>
      </w:r>
      <w:r w:rsidR="006F297B" w:rsidRPr="000047F1">
        <w:rPr>
          <w:rFonts w:ascii="Arial" w:hAnsi="Arial" w:cs="Arial"/>
          <w:i w:val="0"/>
          <w:sz w:val="24"/>
          <w:szCs w:val="24"/>
        </w:rPr>
        <w:t>процедуре</w:t>
      </w:r>
      <w:r w:rsidR="00677658" w:rsidRPr="000047F1">
        <w:rPr>
          <w:rFonts w:ascii="Arial" w:hAnsi="Arial" w:cs="Arial"/>
          <w:i w:val="0"/>
          <w:sz w:val="24"/>
          <w:szCs w:val="24"/>
        </w:rPr>
        <w:t>, а также участникам, установлены приглашением на настоящую процедуру.</w:t>
      </w:r>
      <w:r w:rsidRPr="000047F1" w:rsidDel="00052084">
        <w:rPr>
          <w:rFonts w:ascii="Arial" w:hAnsi="Arial" w:cs="Arial"/>
          <w:i w:val="0"/>
          <w:sz w:val="24"/>
          <w:szCs w:val="24"/>
        </w:rPr>
        <w:t xml:space="preserve"> </w:t>
      </w:r>
    </w:p>
    <w:p w:rsidR="00357D48" w:rsidRPr="000047F1" w:rsidRDefault="00EE73A8" w:rsidP="00B46D58">
      <w:pPr>
        <w:pStyle w:val="a3"/>
        <w:widowControl w:val="0"/>
        <w:spacing w:after="160" w:line="240" w:lineRule="auto"/>
        <w:ind w:firstLine="567"/>
        <w:rPr>
          <w:rFonts w:ascii="Arial" w:hAnsi="Arial" w:cs="Arial"/>
          <w:i w:val="0"/>
          <w:sz w:val="24"/>
          <w:szCs w:val="24"/>
        </w:rPr>
      </w:pPr>
      <w:r w:rsidRPr="000047F1">
        <w:rPr>
          <w:rFonts w:ascii="Arial" w:hAnsi="Arial" w:cs="Arial"/>
          <w:i w:val="0"/>
          <w:sz w:val="24"/>
          <w:szCs w:val="24"/>
        </w:rPr>
        <w:t xml:space="preserve">Отобранный участник определяется из числа участников, подавших заявки, оцененные </w:t>
      </w:r>
      <w:r w:rsidR="007442CF" w:rsidRPr="000047F1">
        <w:rPr>
          <w:rFonts w:ascii="Arial" w:hAnsi="Arial" w:cs="Arial"/>
          <w:i w:val="0"/>
          <w:sz w:val="24"/>
          <w:szCs w:val="24"/>
        </w:rPr>
        <w:t>удовлетворительно</w:t>
      </w:r>
      <w:r w:rsidR="007442CF" w:rsidRPr="000047F1">
        <w:rPr>
          <w:rFonts w:ascii="Arial" w:hAnsi="Arial" w:cs="Arial"/>
          <w:i w:val="0"/>
          <w:sz w:val="24"/>
          <w:szCs w:val="24"/>
          <w:lang w:val="hy-AM"/>
        </w:rPr>
        <w:t xml:space="preserve"> </w:t>
      </w:r>
      <w:r w:rsidR="007442CF" w:rsidRPr="000047F1">
        <w:rPr>
          <w:rFonts w:ascii="Arial" w:hAnsi="Arial" w:cs="Arial"/>
          <w:i w:val="0"/>
          <w:sz w:val="24"/>
          <w:szCs w:val="24"/>
        </w:rPr>
        <w:t xml:space="preserve">по </w:t>
      </w:r>
      <w:r w:rsidR="00830445" w:rsidRPr="000047F1">
        <w:rPr>
          <w:rFonts w:ascii="Arial" w:hAnsi="Arial" w:cs="Arial"/>
          <w:i w:val="0"/>
          <w:sz w:val="24"/>
          <w:szCs w:val="24"/>
        </w:rPr>
        <w:t xml:space="preserve">неценовым </w:t>
      </w:r>
      <w:r w:rsidR="007442CF" w:rsidRPr="000047F1">
        <w:rPr>
          <w:rFonts w:ascii="Arial" w:hAnsi="Arial" w:cs="Arial"/>
          <w:i w:val="0"/>
          <w:sz w:val="24"/>
          <w:szCs w:val="24"/>
        </w:rPr>
        <w:t>условиям</w:t>
      </w:r>
      <w:r w:rsidRPr="000047F1">
        <w:rPr>
          <w:rFonts w:ascii="Arial" w:hAnsi="Arial" w:cs="Arial"/>
          <w:i w:val="0"/>
          <w:sz w:val="24"/>
          <w:szCs w:val="24"/>
        </w:rPr>
        <w:t>, по принципу предпочтения, отдаваемого участнику, представившему м</w:t>
      </w:r>
      <w:r w:rsidR="003F762C" w:rsidRPr="000047F1">
        <w:rPr>
          <w:rFonts w:ascii="Arial" w:hAnsi="Arial" w:cs="Arial"/>
          <w:i w:val="0"/>
          <w:sz w:val="24"/>
          <w:szCs w:val="24"/>
        </w:rPr>
        <w:t>инимальное ценовое предложение.</w:t>
      </w:r>
    </w:p>
    <w:p w:rsidR="000E2427" w:rsidRPr="000047F1" w:rsidRDefault="000E2427" w:rsidP="00B46D58">
      <w:pPr>
        <w:pStyle w:val="a3"/>
        <w:widowControl w:val="0"/>
        <w:spacing w:after="160" w:line="240" w:lineRule="auto"/>
        <w:ind w:firstLine="567"/>
        <w:rPr>
          <w:rFonts w:ascii="Arial" w:hAnsi="Arial" w:cs="Arial"/>
          <w:i w:val="0"/>
          <w:sz w:val="24"/>
          <w:szCs w:val="24"/>
        </w:rPr>
      </w:pPr>
      <w:r w:rsidRPr="000047F1">
        <w:rPr>
          <w:rFonts w:ascii="Arial" w:hAnsi="Arial" w:cs="Arial"/>
          <w:i w:val="0"/>
          <w:sz w:val="24"/>
          <w:szCs w:val="24"/>
        </w:rPr>
        <w:t xml:space="preserve">В отношении </w:t>
      </w:r>
      <w:r w:rsidR="00830445" w:rsidRPr="000047F1">
        <w:rPr>
          <w:rFonts w:ascii="Arial" w:hAnsi="Arial" w:cs="Arial"/>
          <w:i w:val="0"/>
          <w:sz w:val="24"/>
          <w:szCs w:val="24"/>
        </w:rPr>
        <w:t xml:space="preserve">настоящей процедуры </w:t>
      </w:r>
      <w:r w:rsidRPr="000047F1">
        <w:rPr>
          <w:rFonts w:ascii="Arial" w:hAnsi="Arial" w:cs="Arial"/>
          <w:i w:val="0"/>
          <w:sz w:val="24"/>
          <w:szCs w:val="24"/>
        </w:rPr>
        <w:t>применяются положения Соглашения Всемирной торговой организации по правительственным закупкам.</w:t>
      </w:r>
      <w:r w:rsidRPr="000047F1">
        <w:rPr>
          <w:rStyle w:val="af6"/>
          <w:rFonts w:ascii="Arial" w:hAnsi="Arial" w:cs="Arial"/>
          <w:i w:val="0"/>
          <w:sz w:val="24"/>
          <w:szCs w:val="24"/>
        </w:rPr>
        <w:footnoteReference w:id="1"/>
      </w:r>
    </w:p>
    <w:p w:rsidR="007E15A7" w:rsidRPr="000047F1" w:rsidRDefault="00677658" w:rsidP="00B46D58">
      <w:pPr>
        <w:pStyle w:val="a3"/>
        <w:widowControl w:val="0"/>
        <w:spacing w:after="160" w:line="240" w:lineRule="auto"/>
        <w:ind w:firstLine="567"/>
        <w:rPr>
          <w:rFonts w:ascii="Arial" w:hAnsi="Arial" w:cs="Arial"/>
          <w:i w:val="0"/>
          <w:sz w:val="24"/>
          <w:szCs w:val="24"/>
        </w:rPr>
      </w:pPr>
      <w:r w:rsidRPr="000047F1">
        <w:rPr>
          <w:rFonts w:ascii="Arial" w:hAnsi="Arial" w:cs="Arial"/>
          <w:i w:val="0"/>
          <w:sz w:val="24"/>
          <w:szCs w:val="24"/>
        </w:rPr>
        <w:t xml:space="preserve">Для получения приглашения на </w:t>
      </w:r>
      <w:r w:rsidR="00830445" w:rsidRPr="000047F1">
        <w:rPr>
          <w:rFonts w:ascii="Arial" w:hAnsi="Arial" w:cs="Arial"/>
          <w:i w:val="0"/>
          <w:sz w:val="24"/>
          <w:szCs w:val="24"/>
        </w:rPr>
        <w:t xml:space="preserve">процедуру </w:t>
      </w:r>
      <w:r w:rsidRPr="000047F1">
        <w:rPr>
          <w:rFonts w:ascii="Arial" w:hAnsi="Arial" w:cs="Arial"/>
          <w:i w:val="0"/>
          <w:sz w:val="24"/>
          <w:szCs w:val="24"/>
        </w:rPr>
        <w:t>в бумажной форме необходим</w:t>
      </w:r>
      <w:r w:rsidR="00F236CB" w:rsidRPr="000047F1">
        <w:rPr>
          <w:rFonts w:ascii="Arial" w:hAnsi="Arial" w:cs="Arial"/>
          <w:i w:val="0"/>
          <w:sz w:val="24"/>
          <w:szCs w:val="24"/>
        </w:rPr>
        <w:t>о обратиться к заказчику до 12</w:t>
      </w:r>
      <w:r w:rsidR="00335AA8" w:rsidRPr="000047F1">
        <w:rPr>
          <w:rFonts w:ascii="Arial" w:hAnsi="Arial" w:cs="Arial"/>
          <w:i w:val="0"/>
          <w:sz w:val="24"/>
          <w:szCs w:val="24"/>
        </w:rPr>
        <w:t>;00</w:t>
      </w:r>
      <w:r w:rsidRPr="000047F1">
        <w:rPr>
          <w:rFonts w:ascii="Arial" w:hAnsi="Arial" w:cs="Arial"/>
          <w:i w:val="0"/>
          <w:sz w:val="24"/>
          <w:szCs w:val="24"/>
        </w:rPr>
        <w:t xml:space="preserve"> часов</w:t>
      </w:r>
      <w:r w:rsidR="00971F4A" w:rsidRPr="000047F1">
        <w:rPr>
          <w:rFonts w:ascii="Arial" w:hAnsi="Arial" w:cs="Arial"/>
          <w:i w:val="0"/>
          <w:sz w:val="24"/>
          <w:szCs w:val="24"/>
        </w:rPr>
        <w:t xml:space="preserve"> </w:t>
      </w:r>
      <w:r w:rsidR="00F236CB" w:rsidRPr="000047F1">
        <w:rPr>
          <w:rFonts w:ascii="Arial" w:hAnsi="Arial" w:cs="Arial"/>
          <w:i w:val="0"/>
          <w:sz w:val="24"/>
          <w:szCs w:val="24"/>
        </w:rPr>
        <w:t>7</w:t>
      </w:r>
      <w:r w:rsidRPr="000047F1">
        <w:rPr>
          <w:rFonts w:ascii="Arial" w:hAnsi="Arial" w:cs="Arial"/>
          <w:i w:val="0"/>
          <w:sz w:val="24"/>
          <w:szCs w:val="24"/>
        </w:rPr>
        <w:t>-го дня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0047F1">
        <w:rPr>
          <w:rFonts w:ascii="Arial" w:hAnsi="Arial" w:cs="Arial"/>
          <w:lang w:val="en-US"/>
        </w:rPr>
        <w:t> </w:t>
      </w:r>
      <w:r w:rsidRPr="000047F1">
        <w:rPr>
          <w:rFonts w:ascii="Arial" w:hAnsi="Arial" w:cs="Arial"/>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p>
    <w:p w:rsidR="0067579A" w:rsidRPr="000047F1" w:rsidRDefault="00357D48" w:rsidP="00B46D58">
      <w:pPr>
        <w:pStyle w:val="a3"/>
        <w:widowControl w:val="0"/>
        <w:spacing w:after="160" w:line="240" w:lineRule="auto"/>
        <w:ind w:firstLine="567"/>
        <w:rPr>
          <w:rFonts w:ascii="Arial" w:hAnsi="Arial" w:cs="Arial"/>
          <w:i w:val="0"/>
          <w:spacing w:val="-6"/>
          <w:sz w:val="24"/>
          <w:szCs w:val="24"/>
        </w:rPr>
      </w:pPr>
      <w:r w:rsidRPr="000047F1">
        <w:rPr>
          <w:rFonts w:ascii="Arial" w:hAnsi="Arial" w:cs="Arial"/>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0047F1">
        <w:rPr>
          <w:rFonts w:ascii="Arial" w:hAnsi="Arial" w:cs="Arial"/>
          <w:i w:val="0"/>
          <w:spacing w:val="-6"/>
          <w:sz w:val="24"/>
          <w:szCs w:val="24"/>
          <w:lang w:val="en-US"/>
        </w:rPr>
        <w:t> </w:t>
      </w:r>
      <w:r w:rsidRPr="000047F1">
        <w:rPr>
          <w:rFonts w:ascii="Arial" w:hAnsi="Arial" w:cs="Arial"/>
          <w:i w:val="0"/>
          <w:spacing w:val="-6"/>
          <w:sz w:val="24"/>
          <w:szCs w:val="24"/>
        </w:rPr>
        <w:t xml:space="preserve">электронной форме в течение рабочего дня, следующего за днем получения заявления. </w:t>
      </w:r>
    </w:p>
    <w:p w:rsidR="0067579A" w:rsidRPr="000047F1" w:rsidRDefault="00363E98" w:rsidP="00B46D58">
      <w:pPr>
        <w:pStyle w:val="a3"/>
        <w:widowControl w:val="0"/>
        <w:spacing w:after="160" w:line="240" w:lineRule="auto"/>
        <w:ind w:firstLine="567"/>
        <w:rPr>
          <w:rFonts w:ascii="Arial" w:hAnsi="Arial" w:cs="Arial"/>
          <w:i w:val="0"/>
          <w:sz w:val="24"/>
          <w:szCs w:val="24"/>
        </w:rPr>
      </w:pPr>
      <w:r w:rsidRPr="000047F1">
        <w:rPr>
          <w:rFonts w:ascii="Arial" w:hAnsi="Arial" w:cs="Arial"/>
          <w:i w:val="0"/>
          <w:sz w:val="24"/>
          <w:szCs w:val="24"/>
        </w:rPr>
        <w:t>Неполучение приглашения не ограничивает права участника на участие в</w:t>
      </w:r>
      <w:r w:rsidR="001E06D6" w:rsidRPr="000047F1">
        <w:rPr>
          <w:rFonts w:ascii="Arial" w:hAnsi="Arial" w:cs="Arial"/>
          <w:i w:val="0"/>
          <w:sz w:val="24"/>
          <w:szCs w:val="24"/>
          <w:lang w:val="en-US"/>
        </w:rPr>
        <w:t> </w:t>
      </w:r>
      <w:r w:rsidR="001B32D9" w:rsidRPr="000047F1">
        <w:rPr>
          <w:rFonts w:ascii="Arial" w:hAnsi="Arial" w:cs="Arial"/>
          <w:i w:val="0"/>
          <w:sz w:val="24"/>
          <w:szCs w:val="24"/>
        </w:rPr>
        <w:t>настоящей процедуре.</w:t>
      </w:r>
    </w:p>
    <w:p w:rsidR="003F6ED1" w:rsidRPr="000047F1" w:rsidRDefault="003F6ED1" w:rsidP="00335AA8">
      <w:pPr>
        <w:pStyle w:val="a3"/>
        <w:widowControl w:val="0"/>
        <w:spacing w:after="160"/>
        <w:ind w:firstLine="567"/>
        <w:rPr>
          <w:rFonts w:ascii="Arial" w:hAnsi="Arial" w:cs="Arial"/>
          <w:i w:val="0"/>
          <w:sz w:val="24"/>
          <w:szCs w:val="24"/>
        </w:rPr>
      </w:pPr>
      <w:r w:rsidRPr="000047F1">
        <w:rPr>
          <w:rFonts w:ascii="Arial" w:hAnsi="Arial" w:cs="Arial"/>
          <w:i w:val="0"/>
          <w:sz w:val="24"/>
          <w:szCs w:val="24"/>
        </w:rPr>
        <w:lastRenderedPageBreak/>
        <w:t xml:space="preserve">Заявки на </w:t>
      </w:r>
      <w:r w:rsidR="00E45E98" w:rsidRPr="000047F1">
        <w:rPr>
          <w:rFonts w:ascii="Arial" w:hAnsi="Arial" w:cs="Arial"/>
          <w:b/>
          <w:sz w:val="24"/>
          <w:szCs w:val="24"/>
        </w:rPr>
        <w:t>запрос котировок</w:t>
      </w:r>
      <w:r w:rsidR="00E45E98" w:rsidRPr="000047F1">
        <w:rPr>
          <w:rFonts w:ascii="Arial" w:hAnsi="Arial" w:cs="Arial"/>
          <w:i w:val="0"/>
          <w:sz w:val="24"/>
          <w:szCs w:val="24"/>
        </w:rPr>
        <w:t xml:space="preserve"> </w:t>
      </w:r>
      <w:r w:rsidRPr="000047F1">
        <w:rPr>
          <w:rFonts w:ascii="Arial" w:hAnsi="Arial" w:cs="Arial"/>
          <w:i w:val="0"/>
          <w:sz w:val="24"/>
          <w:szCs w:val="24"/>
        </w:rPr>
        <w:t>необходимо подавать по адресу</w:t>
      </w:r>
      <w:r w:rsidRPr="000047F1">
        <w:rPr>
          <w:rFonts w:ascii="Arial" w:hAnsi="Arial" w:cs="Arial"/>
          <w:i w:val="0"/>
          <w:spacing w:val="6"/>
          <w:sz w:val="24"/>
          <w:szCs w:val="24"/>
        </w:rPr>
        <w:t xml:space="preserve"> </w:t>
      </w:r>
      <w:r w:rsidR="00471A47" w:rsidRPr="000047F1">
        <w:rPr>
          <w:rFonts w:ascii="Arial" w:hAnsi="Arial" w:cs="Arial"/>
          <w:b/>
          <w:sz w:val="24"/>
          <w:szCs w:val="24"/>
        </w:rPr>
        <w:t>РА</w:t>
      </w:r>
      <w:r w:rsidR="00471A47" w:rsidRPr="000047F1">
        <w:rPr>
          <w:rFonts w:ascii="Arial" w:hAnsi="Arial" w:cs="Arial"/>
          <w:b/>
          <w:sz w:val="24"/>
          <w:szCs w:val="24"/>
          <w:lang w:val="hy-AM"/>
        </w:rPr>
        <w:t xml:space="preserve"> </w:t>
      </w:r>
      <w:r w:rsidR="00471A47" w:rsidRPr="000047F1">
        <w:rPr>
          <w:rFonts w:ascii="Arial" w:hAnsi="Arial" w:cs="Arial"/>
          <w:b/>
          <w:sz w:val="24"/>
          <w:szCs w:val="24"/>
        </w:rPr>
        <w:t xml:space="preserve"> </w:t>
      </w:r>
      <w:proofErr w:type="spellStart"/>
      <w:r w:rsidR="00471A47" w:rsidRPr="000047F1">
        <w:rPr>
          <w:rFonts w:ascii="Arial" w:hAnsi="Arial" w:cs="Arial"/>
          <w:b/>
          <w:sz w:val="24"/>
          <w:szCs w:val="24"/>
        </w:rPr>
        <w:t>Армавирский</w:t>
      </w:r>
      <w:proofErr w:type="spellEnd"/>
      <w:r w:rsidR="00471A47" w:rsidRPr="000047F1">
        <w:rPr>
          <w:rFonts w:ascii="Arial" w:hAnsi="Arial" w:cs="Arial"/>
          <w:b/>
          <w:sz w:val="24"/>
          <w:szCs w:val="24"/>
        </w:rPr>
        <w:t xml:space="preserve">  область, </w:t>
      </w:r>
      <w:r w:rsidR="00D05A45">
        <w:rPr>
          <w:rFonts w:ascii="Arial" w:hAnsi="Arial" w:cs="Arial"/>
          <w:b/>
          <w:sz w:val="24"/>
          <w:szCs w:val="24"/>
        </w:rPr>
        <w:t xml:space="preserve">с  </w:t>
      </w:r>
      <w:proofErr w:type="spellStart"/>
      <w:r w:rsidR="00D05A45">
        <w:rPr>
          <w:rFonts w:ascii="Arial" w:hAnsi="Arial" w:cs="Arial"/>
          <w:b/>
          <w:sz w:val="24"/>
          <w:szCs w:val="24"/>
        </w:rPr>
        <w:t>Хоронка</w:t>
      </w:r>
      <w:proofErr w:type="spellEnd"/>
      <w:r w:rsidR="00D05A45">
        <w:rPr>
          <w:rFonts w:ascii="Arial" w:hAnsi="Arial" w:cs="Arial"/>
          <w:b/>
          <w:sz w:val="24"/>
          <w:szCs w:val="24"/>
        </w:rPr>
        <w:t xml:space="preserve">   улица  </w:t>
      </w:r>
      <w:r w:rsidR="00D05A45" w:rsidRPr="00D05A45">
        <w:rPr>
          <w:rFonts w:ascii="Arial" w:hAnsi="Arial" w:cs="Arial"/>
          <w:b/>
          <w:sz w:val="24"/>
          <w:szCs w:val="24"/>
        </w:rPr>
        <w:t xml:space="preserve">Саят-Нова </w:t>
      </w:r>
      <w:r w:rsidR="00942948" w:rsidRPr="00942948">
        <w:rPr>
          <w:rFonts w:ascii="Arial" w:hAnsi="Arial" w:cs="Arial"/>
          <w:b/>
          <w:sz w:val="24"/>
          <w:szCs w:val="24"/>
        </w:rPr>
        <w:t>2</w:t>
      </w:r>
      <w:r w:rsidR="00471A47" w:rsidRPr="000047F1">
        <w:rPr>
          <w:rFonts w:ascii="Arial" w:hAnsi="Arial" w:cs="Arial"/>
          <w:b/>
          <w:sz w:val="24"/>
          <w:szCs w:val="24"/>
        </w:rPr>
        <w:t xml:space="preserve">, </w:t>
      </w:r>
      <w:r w:rsidR="00D05594" w:rsidRPr="000047F1">
        <w:rPr>
          <w:rFonts w:ascii="Arial" w:hAnsi="Arial" w:cs="Arial"/>
          <w:i w:val="0"/>
          <w:sz w:val="24"/>
          <w:szCs w:val="24"/>
        </w:rPr>
        <w:t>в документарной форме, до 12</w:t>
      </w:r>
      <w:r w:rsidR="00335AA8" w:rsidRPr="000047F1">
        <w:rPr>
          <w:rFonts w:ascii="Arial" w:hAnsi="Arial" w:cs="Arial"/>
          <w:i w:val="0"/>
          <w:sz w:val="24"/>
          <w:szCs w:val="24"/>
        </w:rPr>
        <w:t>:00 часов 7</w:t>
      </w:r>
      <w:r w:rsidRPr="000047F1">
        <w:rPr>
          <w:rFonts w:ascii="Arial" w:hAnsi="Arial" w:cs="Arial"/>
          <w:i w:val="0"/>
          <w:sz w:val="24"/>
          <w:szCs w:val="24"/>
        </w:rPr>
        <w:t>-го дня со дня опубликования настоящего объявления. Кроме армянского языка заявки могут быть поданы также на английском или русском языке.</w:t>
      </w:r>
    </w:p>
    <w:p w:rsidR="003F6ED1" w:rsidRPr="001E397C" w:rsidRDefault="003F6ED1" w:rsidP="001516B2">
      <w:pPr>
        <w:pStyle w:val="a3"/>
        <w:widowControl w:val="0"/>
        <w:spacing w:after="160" w:line="240" w:lineRule="auto"/>
        <w:ind w:firstLine="567"/>
        <w:rPr>
          <w:rFonts w:ascii="Arial" w:hAnsi="Arial" w:cs="Arial"/>
          <w:i w:val="0"/>
          <w:sz w:val="24"/>
          <w:szCs w:val="24"/>
        </w:rPr>
      </w:pPr>
      <w:r w:rsidRPr="000047F1">
        <w:rPr>
          <w:rFonts w:ascii="Arial" w:hAnsi="Arial" w:cs="Arial"/>
          <w:i w:val="0"/>
          <w:sz w:val="24"/>
          <w:szCs w:val="24"/>
        </w:rPr>
        <w:t xml:space="preserve">Вскрытие заявок будет проводиться по адресу </w:t>
      </w:r>
      <w:r w:rsidR="00471A47" w:rsidRPr="000047F1">
        <w:rPr>
          <w:rFonts w:ascii="Arial" w:hAnsi="Arial" w:cs="Arial"/>
          <w:b/>
          <w:sz w:val="24"/>
          <w:szCs w:val="24"/>
        </w:rPr>
        <w:t>РА</w:t>
      </w:r>
      <w:r w:rsidR="00471A47" w:rsidRPr="000047F1">
        <w:rPr>
          <w:rFonts w:ascii="Arial" w:hAnsi="Arial" w:cs="Arial"/>
          <w:b/>
          <w:sz w:val="24"/>
          <w:szCs w:val="24"/>
          <w:lang w:val="hy-AM"/>
        </w:rPr>
        <w:t xml:space="preserve"> </w:t>
      </w:r>
      <w:r w:rsidR="00471A47" w:rsidRPr="000047F1">
        <w:rPr>
          <w:rFonts w:ascii="Arial" w:hAnsi="Arial" w:cs="Arial"/>
          <w:b/>
          <w:sz w:val="24"/>
          <w:szCs w:val="24"/>
        </w:rPr>
        <w:t xml:space="preserve"> </w:t>
      </w:r>
      <w:proofErr w:type="spellStart"/>
      <w:r w:rsidR="00471A47" w:rsidRPr="000047F1">
        <w:rPr>
          <w:rFonts w:ascii="Arial" w:hAnsi="Arial" w:cs="Arial"/>
          <w:b/>
          <w:sz w:val="24"/>
          <w:szCs w:val="24"/>
        </w:rPr>
        <w:t>Армавирский</w:t>
      </w:r>
      <w:proofErr w:type="spellEnd"/>
      <w:r w:rsidR="00471A47" w:rsidRPr="000047F1">
        <w:rPr>
          <w:rFonts w:ascii="Arial" w:hAnsi="Arial" w:cs="Arial"/>
          <w:b/>
          <w:sz w:val="24"/>
          <w:szCs w:val="24"/>
        </w:rPr>
        <w:t xml:space="preserve">  область, </w:t>
      </w:r>
      <w:r w:rsidR="00C90FEB">
        <w:rPr>
          <w:rFonts w:ascii="Arial" w:hAnsi="Arial" w:cs="Arial"/>
          <w:b/>
          <w:sz w:val="24"/>
          <w:szCs w:val="24"/>
        </w:rPr>
        <w:t xml:space="preserve">с  </w:t>
      </w:r>
      <w:proofErr w:type="spellStart"/>
      <w:r w:rsidR="00C90FEB">
        <w:rPr>
          <w:rFonts w:ascii="Arial" w:hAnsi="Arial" w:cs="Arial"/>
          <w:b/>
          <w:sz w:val="24"/>
          <w:szCs w:val="24"/>
        </w:rPr>
        <w:t>Хоронка</w:t>
      </w:r>
      <w:proofErr w:type="spellEnd"/>
      <w:r w:rsidR="00C90FEB">
        <w:rPr>
          <w:rFonts w:ascii="Arial" w:hAnsi="Arial" w:cs="Arial"/>
          <w:b/>
          <w:sz w:val="24"/>
          <w:szCs w:val="24"/>
        </w:rPr>
        <w:t xml:space="preserve">   улица  </w:t>
      </w:r>
      <w:r w:rsidR="00D05A45" w:rsidRPr="00D05A45">
        <w:rPr>
          <w:rFonts w:ascii="Arial" w:hAnsi="Arial" w:cs="Arial"/>
          <w:b/>
          <w:sz w:val="24"/>
          <w:szCs w:val="24"/>
        </w:rPr>
        <w:t xml:space="preserve">Саят-Нова </w:t>
      </w:r>
      <w:r w:rsidR="00942948" w:rsidRPr="00942948">
        <w:rPr>
          <w:rFonts w:ascii="Arial" w:hAnsi="Arial" w:cs="Arial"/>
          <w:b/>
          <w:sz w:val="24"/>
          <w:szCs w:val="24"/>
        </w:rPr>
        <w:t>2</w:t>
      </w:r>
      <w:r w:rsidR="00471A47" w:rsidRPr="000047F1">
        <w:rPr>
          <w:rFonts w:ascii="Arial" w:hAnsi="Arial" w:cs="Arial"/>
          <w:b/>
          <w:sz w:val="24"/>
          <w:szCs w:val="24"/>
        </w:rPr>
        <w:t xml:space="preserve">, </w:t>
      </w:r>
      <w:r w:rsidR="00D05594" w:rsidRPr="000047F1">
        <w:rPr>
          <w:rFonts w:ascii="Arial" w:hAnsi="Arial" w:cs="Arial"/>
          <w:i w:val="0"/>
          <w:sz w:val="24"/>
          <w:szCs w:val="24"/>
        </w:rPr>
        <w:t xml:space="preserve">в 12:00 часов </w:t>
      </w:r>
      <w:r w:rsidR="00D05594" w:rsidRPr="001E397C">
        <w:rPr>
          <w:rFonts w:ascii="Arial" w:hAnsi="Arial" w:cs="Arial"/>
          <w:i w:val="0"/>
          <w:sz w:val="24"/>
          <w:szCs w:val="24"/>
        </w:rPr>
        <w:t>"5"</w:t>
      </w:r>
      <w:r w:rsidR="00D05594" w:rsidRPr="001E397C">
        <w:rPr>
          <w:rFonts w:ascii="Arial" w:hAnsi="Arial" w:cs="Arial"/>
        </w:rPr>
        <w:t xml:space="preserve"> </w:t>
      </w:r>
      <w:r w:rsidR="00D05A45" w:rsidRPr="00D05A45">
        <w:rPr>
          <w:rFonts w:ascii="Arial" w:hAnsi="Arial" w:cs="Arial"/>
          <w:i w:val="0"/>
          <w:sz w:val="24"/>
          <w:szCs w:val="24"/>
        </w:rPr>
        <w:t>марта</w:t>
      </w:r>
      <w:r w:rsidR="00F714BD" w:rsidRPr="001E397C">
        <w:rPr>
          <w:rFonts w:ascii="Arial" w:hAnsi="Arial" w:cs="Arial"/>
          <w:i w:val="0"/>
          <w:sz w:val="24"/>
          <w:szCs w:val="24"/>
        </w:rPr>
        <w:t>" "2020</w:t>
      </w:r>
      <w:r w:rsidR="00335AA8" w:rsidRPr="001E397C">
        <w:rPr>
          <w:rFonts w:ascii="Arial" w:hAnsi="Arial" w:cs="Arial"/>
          <w:i w:val="0"/>
          <w:sz w:val="24"/>
          <w:szCs w:val="24"/>
        </w:rPr>
        <w:t>г</w:t>
      </w:r>
      <w:r w:rsidRPr="001E397C">
        <w:rPr>
          <w:rFonts w:ascii="Arial" w:hAnsi="Arial" w:cs="Arial"/>
          <w:i w:val="0"/>
          <w:sz w:val="24"/>
          <w:szCs w:val="24"/>
        </w:rPr>
        <w:t>".</w:t>
      </w:r>
    </w:p>
    <w:p w:rsidR="00BE1C5E" w:rsidRPr="000047F1" w:rsidRDefault="001305C6" w:rsidP="00B46D58">
      <w:pPr>
        <w:pStyle w:val="a3"/>
        <w:widowControl w:val="0"/>
        <w:spacing w:after="160" w:line="240" w:lineRule="auto"/>
        <w:ind w:firstLine="567"/>
        <w:rPr>
          <w:rFonts w:ascii="Arial" w:hAnsi="Arial" w:cs="Arial"/>
          <w:i w:val="0"/>
          <w:sz w:val="24"/>
          <w:szCs w:val="24"/>
        </w:rPr>
      </w:pPr>
      <w:r w:rsidRPr="000047F1">
        <w:rPr>
          <w:rFonts w:ascii="Arial" w:hAnsi="Arial" w:cs="Arial"/>
          <w:i w:val="0"/>
          <w:sz w:val="24"/>
          <w:szCs w:val="24"/>
        </w:rPr>
        <w:t xml:space="preserve">Жалобы относительно настоящей процедуры должны быть поданы </w:t>
      </w:r>
      <w:r w:rsidR="004B4B72" w:rsidRPr="000047F1">
        <w:rPr>
          <w:rFonts w:ascii="Arial" w:hAnsi="Arial" w:cs="Arial"/>
          <w:i w:val="0"/>
          <w:sz w:val="24"/>
          <w:szCs w:val="24"/>
        </w:rPr>
        <w:t>л</w:t>
      </w:r>
      <w:r w:rsidR="00D746A9" w:rsidRPr="000047F1">
        <w:rPr>
          <w:rFonts w:ascii="Arial" w:hAnsi="Arial" w:cs="Arial"/>
          <w:i w:val="0"/>
          <w:sz w:val="24"/>
          <w:szCs w:val="24"/>
        </w:rPr>
        <w:t>ицу</w:t>
      </w:r>
      <w:r w:rsidRPr="000047F1">
        <w:rPr>
          <w:rFonts w:ascii="Arial" w:hAnsi="Arial" w:cs="Arial"/>
          <w:i w:val="0"/>
          <w:sz w:val="24"/>
          <w:szCs w:val="24"/>
        </w:rPr>
        <w:t xml:space="preserve">, </w:t>
      </w:r>
      <w:proofErr w:type="gramStart"/>
      <w:r w:rsidR="00D746A9" w:rsidRPr="000047F1">
        <w:rPr>
          <w:rFonts w:ascii="Arial" w:hAnsi="Arial" w:cs="Arial"/>
          <w:i w:val="0"/>
          <w:sz w:val="24"/>
          <w:szCs w:val="24"/>
        </w:rPr>
        <w:t>рассматривающее</w:t>
      </w:r>
      <w:proofErr w:type="gramEnd"/>
      <w:r w:rsidR="00D746A9" w:rsidRPr="000047F1">
        <w:rPr>
          <w:rFonts w:ascii="Arial" w:hAnsi="Arial" w:cs="Arial"/>
          <w:i w:val="0"/>
          <w:sz w:val="24"/>
          <w:szCs w:val="24"/>
        </w:rPr>
        <w:t xml:space="preserve"> связанные с закупками жалобы</w:t>
      </w:r>
      <w:r w:rsidR="00032D7E" w:rsidRPr="000047F1">
        <w:rPr>
          <w:rFonts w:ascii="Arial" w:hAnsi="Arial" w:cs="Arial"/>
          <w:i w:val="0"/>
          <w:sz w:val="24"/>
          <w:szCs w:val="24"/>
        </w:rPr>
        <w:t>,</w:t>
      </w:r>
      <w:r w:rsidR="00D746A9" w:rsidRPr="000047F1" w:rsidDel="00D746A9">
        <w:rPr>
          <w:rFonts w:ascii="Arial" w:hAnsi="Arial" w:cs="Arial"/>
          <w:i w:val="0"/>
          <w:sz w:val="24"/>
          <w:szCs w:val="24"/>
        </w:rPr>
        <w:t xml:space="preserve"> </w:t>
      </w:r>
      <w:r w:rsidRPr="000047F1">
        <w:rPr>
          <w:rFonts w:ascii="Arial" w:hAnsi="Arial" w:cs="Arial"/>
          <w:i w:val="0"/>
          <w:sz w:val="24"/>
          <w:szCs w:val="24"/>
        </w:rPr>
        <w:t xml:space="preserve">по адресу: ул. </w:t>
      </w:r>
      <w:proofErr w:type="spellStart"/>
      <w:r w:rsidRPr="000047F1">
        <w:rPr>
          <w:rFonts w:ascii="Arial" w:hAnsi="Arial" w:cs="Arial"/>
          <w:i w:val="0"/>
          <w:sz w:val="24"/>
          <w:szCs w:val="24"/>
        </w:rPr>
        <w:t>Мелик-Адамяна</w:t>
      </w:r>
      <w:proofErr w:type="spellEnd"/>
      <w:r w:rsidRPr="000047F1">
        <w:rPr>
          <w:rFonts w:ascii="Arial" w:hAnsi="Arial" w:cs="Arial"/>
          <w:i w:val="0"/>
          <w:sz w:val="24"/>
          <w:szCs w:val="24"/>
        </w:rPr>
        <w:t xml:space="preserve"> 1, Ереван. Обжалование осуществляется в порядке, установленном приглашением на</w:t>
      </w:r>
      <w:r w:rsidR="00790715" w:rsidRPr="000047F1">
        <w:rPr>
          <w:rFonts w:ascii="Arial" w:hAnsi="Arial" w:cs="Arial"/>
          <w:i w:val="0"/>
          <w:sz w:val="24"/>
          <w:szCs w:val="24"/>
          <w:lang w:val="en-US"/>
        </w:rPr>
        <w:t> </w:t>
      </w:r>
      <w:r w:rsidRPr="000047F1">
        <w:rPr>
          <w:rFonts w:ascii="Arial" w:hAnsi="Arial" w:cs="Arial"/>
          <w:i w:val="0"/>
          <w:sz w:val="24"/>
          <w:szCs w:val="24"/>
        </w:rPr>
        <w:t>настоящий конкурс. Для подачи жалобы требуется плата в размере 30</w:t>
      </w:r>
      <w:r w:rsidR="00790715" w:rsidRPr="000047F1">
        <w:rPr>
          <w:rFonts w:ascii="Arial" w:hAnsi="Arial" w:cs="Arial"/>
          <w:i w:val="0"/>
          <w:sz w:val="24"/>
          <w:szCs w:val="24"/>
          <w:lang w:val="en-US"/>
        </w:rPr>
        <w:t> </w:t>
      </w:r>
      <w:r w:rsidRPr="000047F1">
        <w:rPr>
          <w:rFonts w:ascii="Arial" w:hAnsi="Arial" w:cs="Arial"/>
          <w:i w:val="0"/>
          <w:sz w:val="24"/>
          <w:szCs w:val="24"/>
        </w:rPr>
        <w:t>000</w:t>
      </w:r>
      <w:r w:rsidR="00790715" w:rsidRPr="000047F1">
        <w:rPr>
          <w:rFonts w:ascii="Arial" w:hAnsi="Arial" w:cs="Arial"/>
          <w:i w:val="0"/>
          <w:sz w:val="24"/>
          <w:szCs w:val="24"/>
          <w:lang w:val="en-US"/>
        </w:rPr>
        <w:t> </w:t>
      </w:r>
      <w:r w:rsidRPr="000047F1">
        <w:rPr>
          <w:rFonts w:ascii="Arial" w:hAnsi="Arial" w:cs="Arial"/>
          <w:i w:val="0"/>
          <w:sz w:val="24"/>
          <w:szCs w:val="24"/>
        </w:rPr>
        <w:t xml:space="preserve">(тридцать тысяч) </w:t>
      </w:r>
      <w:proofErr w:type="spellStart"/>
      <w:r w:rsidRPr="000047F1">
        <w:rPr>
          <w:rFonts w:ascii="Arial" w:hAnsi="Arial" w:cs="Arial"/>
          <w:i w:val="0"/>
          <w:sz w:val="24"/>
          <w:szCs w:val="24"/>
        </w:rPr>
        <w:t>драмов</w:t>
      </w:r>
      <w:proofErr w:type="spellEnd"/>
      <w:r w:rsidRPr="000047F1">
        <w:rPr>
          <w:rFonts w:ascii="Arial" w:hAnsi="Arial" w:cs="Arial"/>
          <w:i w:val="0"/>
          <w:sz w:val="24"/>
          <w:szCs w:val="24"/>
        </w:rPr>
        <w:t xml:space="preserve"> РА, которая должна быть перечислена на</w:t>
      </w:r>
      <w:r w:rsidR="007A6841" w:rsidRPr="000047F1">
        <w:rPr>
          <w:rFonts w:ascii="Arial" w:hAnsi="Arial" w:cs="Arial"/>
          <w:i w:val="0"/>
          <w:sz w:val="24"/>
          <w:szCs w:val="24"/>
          <w:lang w:val="en-US"/>
        </w:rPr>
        <w:t> </w:t>
      </w:r>
      <w:r w:rsidRPr="000047F1">
        <w:rPr>
          <w:rFonts w:ascii="Arial" w:hAnsi="Arial" w:cs="Arial"/>
          <w:i w:val="0"/>
          <w:sz w:val="24"/>
          <w:szCs w:val="24"/>
        </w:rPr>
        <w:t>казначейский счет № 900008000482, открытый на имя Министерст</w:t>
      </w:r>
      <w:r w:rsidR="001B32D9" w:rsidRPr="000047F1">
        <w:rPr>
          <w:rFonts w:ascii="Arial" w:hAnsi="Arial" w:cs="Arial"/>
          <w:i w:val="0"/>
          <w:sz w:val="24"/>
          <w:szCs w:val="24"/>
        </w:rPr>
        <w:t>ва финансов Республики Армения.</w:t>
      </w:r>
    </w:p>
    <w:p w:rsidR="009F18D0" w:rsidRPr="000047F1" w:rsidRDefault="00754697" w:rsidP="00335AA8">
      <w:pPr>
        <w:pStyle w:val="a3"/>
        <w:widowControl w:val="0"/>
        <w:spacing w:after="160" w:line="240" w:lineRule="auto"/>
        <w:ind w:firstLine="567"/>
        <w:rPr>
          <w:rFonts w:ascii="Arial" w:hAnsi="Arial" w:cs="Arial"/>
          <w:i w:val="0"/>
          <w:sz w:val="16"/>
          <w:szCs w:val="16"/>
        </w:rPr>
      </w:pPr>
      <w:r w:rsidRPr="000047F1">
        <w:rPr>
          <w:rFonts w:ascii="Arial" w:hAnsi="Arial" w:cs="Arial"/>
          <w:i w:val="0"/>
          <w:sz w:val="24"/>
          <w:szCs w:val="24"/>
        </w:rPr>
        <w:t>Для получения дополнительной информации, связанной с настоящим</w:t>
      </w:r>
      <w:r w:rsidR="00D5443D" w:rsidRPr="000047F1">
        <w:rPr>
          <w:rFonts w:ascii="Arial" w:hAnsi="Arial" w:cs="Arial"/>
          <w:i w:val="0"/>
          <w:sz w:val="24"/>
          <w:szCs w:val="24"/>
          <w:lang w:val="en-US"/>
        </w:rPr>
        <w:t> </w:t>
      </w:r>
      <w:r w:rsidRPr="000047F1">
        <w:rPr>
          <w:rFonts w:ascii="Arial" w:hAnsi="Arial" w:cs="Arial"/>
          <w:i w:val="0"/>
          <w:sz w:val="24"/>
          <w:szCs w:val="24"/>
        </w:rPr>
        <w:t>объявлением, можете обратиться к секретарю Оценочной комиссии</w:t>
      </w:r>
      <w:r w:rsidR="00335AA8" w:rsidRPr="000047F1">
        <w:rPr>
          <w:rFonts w:ascii="Arial" w:hAnsi="Arial" w:cs="Arial"/>
          <w:i w:val="0"/>
          <w:sz w:val="24"/>
          <w:szCs w:val="24"/>
        </w:rPr>
        <w:t xml:space="preserve"> </w:t>
      </w:r>
      <w:proofErr w:type="spellStart"/>
      <w:r w:rsidR="00D05A45" w:rsidRPr="00D05A45">
        <w:rPr>
          <w:rFonts w:ascii="Arial" w:hAnsi="Arial" w:cs="Arial"/>
          <w:i w:val="0"/>
          <w:sz w:val="24"/>
          <w:szCs w:val="24"/>
          <w:lang w:val="en-US"/>
        </w:rPr>
        <w:t>Аветик</w:t>
      </w:r>
      <w:proofErr w:type="spellEnd"/>
      <w:r w:rsidR="00D05A45" w:rsidRPr="00D05A45">
        <w:rPr>
          <w:rFonts w:ascii="Arial" w:hAnsi="Arial" w:cs="Arial"/>
          <w:i w:val="0"/>
          <w:sz w:val="24"/>
          <w:szCs w:val="24"/>
          <w:lang w:val="en-US"/>
        </w:rPr>
        <w:t xml:space="preserve"> </w:t>
      </w:r>
      <w:proofErr w:type="spellStart"/>
      <w:r w:rsidR="00D05A45" w:rsidRPr="00D05A45">
        <w:rPr>
          <w:rFonts w:ascii="Arial" w:hAnsi="Arial" w:cs="Arial"/>
          <w:i w:val="0"/>
          <w:sz w:val="24"/>
          <w:szCs w:val="24"/>
          <w:lang w:val="en-US"/>
        </w:rPr>
        <w:t>Сенекерим</w:t>
      </w:r>
      <w:proofErr w:type="spellEnd"/>
      <w:r w:rsidR="00D05A45" w:rsidRPr="00D05A45">
        <w:rPr>
          <w:rFonts w:ascii="Arial" w:hAnsi="Arial" w:cs="Arial"/>
          <w:i w:val="0"/>
          <w:sz w:val="24"/>
          <w:szCs w:val="24"/>
        </w:rPr>
        <w:t>я</w:t>
      </w:r>
      <w:proofErr w:type="spellStart"/>
      <w:r w:rsidR="00D05A45" w:rsidRPr="00D05A45">
        <w:rPr>
          <w:rFonts w:ascii="Arial" w:hAnsi="Arial" w:cs="Arial"/>
          <w:i w:val="0"/>
          <w:sz w:val="24"/>
          <w:szCs w:val="24"/>
          <w:lang w:val="en-US"/>
        </w:rPr>
        <w:t>ну</w:t>
      </w:r>
      <w:proofErr w:type="spellEnd"/>
      <w:proofErr w:type="gramStart"/>
      <w:r w:rsidR="00335AA8" w:rsidRPr="00D05A45">
        <w:rPr>
          <w:rFonts w:ascii="Arial" w:hAnsi="Arial" w:cs="Arial"/>
          <w:sz w:val="24"/>
          <w:szCs w:val="24"/>
        </w:rPr>
        <w:t xml:space="preserve"> </w:t>
      </w:r>
      <w:r w:rsidR="00335AA8" w:rsidRPr="000047F1">
        <w:rPr>
          <w:rFonts w:ascii="Arial" w:hAnsi="Arial" w:cs="Arial"/>
          <w:sz w:val="24"/>
          <w:szCs w:val="24"/>
        </w:rPr>
        <w:t>.</w:t>
      </w:r>
      <w:proofErr w:type="gramEnd"/>
    </w:p>
    <w:p w:rsidR="00335AA8" w:rsidRPr="001A4EE1" w:rsidRDefault="00335AA8" w:rsidP="00335AA8">
      <w:pPr>
        <w:spacing w:line="360" w:lineRule="auto"/>
        <w:ind w:left="283"/>
        <w:rPr>
          <w:rFonts w:ascii="Arial" w:hAnsi="Arial" w:cs="Arial"/>
        </w:rPr>
      </w:pPr>
      <w:r w:rsidRPr="000047F1">
        <w:rPr>
          <w:rFonts w:ascii="Arial" w:hAnsi="Arial" w:cs="Arial"/>
        </w:rPr>
        <w:t xml:space="preserve">Телефон: </w:t>
      </w:r>
      <w:r w:rsidR="00D05594" w:rsidRPr="000047F1">
        <w:rPr>
          <w:rFonts w:ascii="Arial" w:hAnsi="Arial" w:cs="Arial"/>
          <w:sz w:val="20"/>
          <w:szCs w:val="20"/>
        </w:rPr>
        <w:t>093 </w:t>
      </w:r>
      <w:r w:rsidR="001A4EE1" w:rsidRPr="001A4EE1">
        <w:rPr>
          <w:rFonts w:ascii="Arial" w:hAnsi="Arial" w:cs="Arial"/>
          <w:sz w:val="20"/>
          <w:szCs w:val="20"/>
        </w:rPr>
        <w:t>861637</w:t>
      </w:r>
    </w:p>
    <w:p w:rsidR="00335AA8" w:rsidRPr="000047F1" w:rsidRDefault="00335AA8" w:rsidP="00335AA8">
      <w:pPr>
        <w:spacing w:line="360" w:lineRule="auto"/>
        <w:ind w:left="283"/>
        <w:rPr>
          <w:rFonts w:ascii="Arial" w:hAnsi="Arial" w:cs="Arial"/>
        </w:rPr>
      </w:pPr>
      <w:r w:rsidRPr="000047F1">
        <w:rPr>
          <w:rFonts w:ascii="Arial" w:hAnsi="Arial" w:cs="Arial"/>
        </w:rPr>
        <w:t>Эл</w:t>
      </w:r>
      <w:proofErr w:type="gramStart"/>
      <w:r w:rsidRPr="000047F1">
        <w:rPr>
          <w:rFonts w:ascii="Arial" w:hAnsi="Arial" w:cs="Arial"/>
        </w:rPr>
        <w:t>.</w:t>
      </w:r>
      <w:proofErr w:type="gramEnd"/>
      <w:r w:rsidRPr="000047F1">
        <w:rPr>
          <w:rFonts w:ascii="Arial" w:hAnsi="Arial" w:cs="Arial"/>
        </w:rPr>
        <w:t xml:space="preserve"> </w:t>
      </w:r>
      <w:proofErr w:type="gramStart"/>
      <w:r w:rsidRPr="000047F1">
        <w:rPr>
          <w:rFonts w:ascii="Arial" w:hAnsi="Arial" w:cs="Arial"/>
        </w:rPr>
        <w:t>а</w:t>
      </w:r>
      <w:proofErr w:type="gramEnd"/>
      <w:r w:rsidRPr="000047F1">
        <w:rPr>
          <w:rFonts w:ascii="Arial" w:hAnsi="Arial" w:cs="Arial"/>
        </w:rPr>
        <w:t xml:space="preserve">дрес: </w:t>
      </w:r>
      <w:r w:rsidR="001A4EE1">
        <w:rPr>
          <w:rFonts w:ascii="Arial" w:hAnsi="Arial" w:cs="Arial"/>
          <w:i/>
          <w:lang w:val="af-ZA" w:eastAsia="en-US" w:bidi="ar-SA"/>
        </w:rPr>
        <w:t>xoronqimankapartez@</w:t>
      </w:r>
      <w:r w:rsidR="00D05594" w:rsidRPr="000047F1">
        <w:rPr>
          <w:rFonts w:ascii="Arial" w:hAnsi="Arial" w:cs="Arial"/>
          <w:i/>
          <w:lang w:val="af-ZA" w:eastAsia="en-US" w:bidi="ar-SA"/>
        </w:rPr>
        <w:t>mail.ru</w:t>
      </w:r>
    </w:p>
    <w:p w:rsidR="00915A97" w:rsidRPr="001A4EE1" w:rsidRDefault="00335AA8" w:rsidP="00F714BD">
      <w:pPr>
        <w:spacing w:line="360" w:lineRule="auto"/>
        <w:ind w:left="283"/>
        <w:rPr>
          <w:rFonts w:ascii="Arial" w:hAnsi="Arial" w:cs="Arial"/>
        </w:rPr>
      </w:pPr>
      <w:r w:rsidRPr="000047F1">
        <w:rPr>
          <w:rFonts w:ascii="Arial" w:hAnsi="Arial" w:cs="Arial"/>
        </w:rPr>
        <w:t>Заказчик:</w:t>
      </w:r>
      <w:r w:rsidR="00F714BD" w:rsidRPr="000047F1">
        <w:rPr>
          <w:rFonts w:ascii="Arial" w:hAnsi="Arial" w:cs="Arial"/>
          <w:lang w:val="hy-AM"/>
        </w:rPr>
        <w:t xml:space="preserve"> </w:t>
      </w:r>
      <w:r w:rsidR="00471A47" w:rsidRPr="001A4EE1">
        <w:rPr>
          <w:rFonts w:ascii="Arial" w:hAnsi="Arial" w:cs="Arial"/>
        </w:rPr>
        <w:t xml:space="preserve">РА </w:t>
      </w:r>
      <w:proofErr w:type="spellStart"/>
      <w:r w:rsidR="00BD64CE" w:rsidRPr="001A4EE1">
        <w:rPr>
          <w:rFonts w:ascii="Arial" w:hAnsi="Arial" w:cs="Arial"/>
        </w:rPr>
        <w:t>Армавирского</w:t>
      </w:r>
      <w:proofErr w:type="spellEnd"/>
      <w:r w:rsidR="005F2C29" w:rsidRPr="001A4EE1">
        <w:rPr>
          <w:rFonts w:ascii="Arial" w:hAnsi="Arial" w:cs="Arial"/>
        </w:rPr>
        <w:t xml:space="preserve"> области</w:t>
      </w:r>
      <w:r w:rsidR="00BD64CE" w:rsidRPr="001A4EE1">
        <w:rPr>
          <w:rFonts w:ascii="Arial" w:hAnsi="Arial" w:cs="Arial"/>
        </w:rPr>
        <w:t xml:space="preserve">  </w:t>
      </w:r>
      <w:proofErr w:type="spellStart"/>
      <w:r w:rsidR="001A4EE1" w:rsidRPr="001A4EE1">
        <w:rPr>
          <w:rFonts w:ascii="Arial" w:hAnsi="Arial" w:cs="Arial"/>
        </w:rPr>
        <w:t>Хоронкской</w:t>
      </w:r>
      <w:proofErr w:type="spellEnd"/>
      <w:r w:rsidR="001A4EE1" w:rsidRPr="001A4EE1">
        <w:rPr>
          <w:rFonts w:ascii="Arial" w:hAnsi="Arial" w:cs="Arial"/>
        </w:rPr>
        <w:t xml:space="preserve"> общины " Детский Сад </w:t>
      </w:r>
      <w:proofErr w:type="spellStart"/>
      <w:r w:rsidR="001A4EE1" w:rsidRPr="001A4EE1">
        <w:rPr>
          <w:rFonts w:ascii="Arial" w:hAnsi="Arial" w:cs="Arial"/>
        </w:rPr>
        <w:t>Хоронка</w:t>
      </w:r>
      <w:proofErr w:type="spellEnd"/>
      <w:r w:rsidR="00471A47" w:rsidRPr="001A4EE1">
        <w:rPr>
          <w:rFonts w:ascii="Arial" w:hAnsi="Arial" w:cs="Arial"/>
        </w:rPr>
        <w:t xml:space="preserve">" ОНО </w:t>
      </w:r>
    </w:p>
    <w:p w:rsidR="00471A47" w:rsidRPr="001A4EE1" w:rsidRDefault="00471A47" w:rsidP="00F714BD">
      <w:pPr>
        <w:spacing w:line="360" w:lineRule="auto"/>
        <w:ind w:left="283"/>
        <w:rPr>
          <w:rFonts w:ascii="Arial" w:hAnsi="Arial" w:cs="Arial"/>
        </w:rPr>
      </w:pPr>
    </w:p>
    <w:p w:rsidR="00471A47" w:rsidRPr="000047F1" w:rsidRDefault="00471A47" w:rsidP="00F714BD">
      <w:pPr>
        <w:spacing w:line="360" w:lineRule="auto"/>
        <w:ind w:left="283"/>
        <w:rPr>
          <w:rFonts w:ascii="Arial" w:hAnsi="Arial" w:cs="Arial"/>
        </w:rPr>
      </w:pPr>
    </w:p>
    <w:p w:rsidR="00471A47" w:rsidRPr="000047F1" w:rsidRDefault="00471A47" w:rsidP="00F714BD">
      <w:pPr>
        <w:spacing w:line="360" w:lineRule="auto"/>
        <w:ind w:left="283"/>
        <w:rPr>
          <w:rFonts w:ascii="Arial" w:hAnsi="Arial" w:cs="Arial"/>
        </w:rPr>
      </w:pPr>
    </w:p>
    <w:p w:rsidR="00471A47" w:rsidRPr="000047F1" w:rsidRDefault="00471A47" w:rsidP="00F714BD">
      <w:pPr>
        <w:spacing w:line="360" w:lineRule="auto"/>
        <w:ind w:left="283"/>
        <w:rPr>
          <w:rFonts w:ascii="Arial" w:hAnsi="Arial" w:cs="Arial"/>
        </w:rPr>
      </w:pPr>
    </w:p>
    <w:p w:rsidR="00471A47" w:rsidRPr="000047F1" w:rsidRDefault="00471A47" w:rsidP="00F714BD">
      <w:pPr>
        <w:spacing w:line="360" w:lineRule="auto"/>
        <w:ind w:left="283"/>
        <w:rPr>
          <w:rFonts w:ascii="Arial" w:hAnsi="Arial" w:cs="Arial"/>
        </w:rPr>
      </w:pPr>
    </w:p>
    <w:p w:rsidR="00471A47" w:rsidRPr="000047F1" w:rsidRDefault="00471A47" w:rsidP="00F714BD">
      <w:pPr>
        <w:spacing w:line="360" w:lineRule="auto"/>
        <w:ind w:left="283"/>
        <w:rPr>
          <w:rFonts w:ascii="Arial" w:hAnsi="Arial" w:cs="Arial"/>
        </w:rPr>
      </w:pPr>
    </w:p>
    <w:p w:rsidR="00471A47" w:rsidRPr="000047F1" w:rsidRDefault="00471A47" w:rsidP="00F714BD">
      <w:pPr>
        <w:spacing w:line="360" w:lineRule="auto"/>
        <w:ind w:left="283"/>
        <w:rPr>
          <w:rFonts w:ascii="Arial" w:hAnsi="Arial" w:cs="Arial"/>
        </w:rPr>
      </w:pPr>
    </w:p>
    <w:p w:rsidR="00471A47" w:rsidRPr="000047F1" w:rsidRDefault="00471A47" w:rsidP="00F714BD">
      <w:pPr>
        <w:spacing w:line="360" w:lineRule="auto"/>
        <w:ind w:left="283"/>
        <w:rPr>
          <w:rFonts w:ascii="Arial" w:hAnsi="Arial" w:cs="Arial"/>
        </w:rPr>
      </w:pPr>
    </w:p>
    <w:p w:rsidR="00471A47" w:rsidRPr="000047F1" w:rsidRDefault="00471A47" w:rsidP="00F714BD">
      <w:pPr>
        <w:spacing w:line="360" w:lineRule="auto"/>
        <w:ind w:left="283"/>
        <w:rPr>
          <w:rFonts w:ascii="Arial" w:hAnsi="Arial" w:cs="Arial"/>
          <w:i/>
          <w:sz w:val="16"/>
          <w:szCs w:val="16"/>
        </w:rPr>
      </w:pPr>
    </w:p>
    <w:p w:rsidR="000047F1" w:rsidRDefault="000047F1" w:rsidP="00B46D58">
      <w:pPr>
        <w:pStyle w:val="aa"/>
        <w:widowControl w:val="0"/>
        <w:spacing w:after="160"/>
        <w:ind w:firstLine="567"/>
        <w:jc w:val="right"/>
        <w:rPr>
          <w:rFonts w:ascii="Arial" w:hAnsi="Arial" w:cs="Arial"/>
          <w:i/>
        </w:rPr>
      </w:pPr>
    </w:p>
    <w:p w:rsidR="000047F1" w:rsidRDefault="000047F1" w:rsidP="00B46D58">
      <w:pPr>
        <w:pStyle w:val="aa"/>
        <w:widowControl w:val="0"/>
        <w:spacing w:after="160"/>
        <w:ind w:firstLine="567"/>
        <w:jc w:val="right"/>
        <w:rPr>
          <w:rFonts w:ascii="Arial" w:hAnsi="Arial" w:cs="Arial"/>
          <w:i/>
        </w:rPr>
      </w:pPr>
    </w:p>
    <w:p w:rsidR="000047F1" w:rsidRDefault="000047F1" w:rsidP="00B46D58">
      <w:pPr>
        <w:pStyle w:val="aa"/>
        <w:widowControl w:val="0"/>
        <w:spacing w:after="160"/>
        <w:ind w:firstLine="567"/>
        <w:jc w:val="right"/>
        <w:rPr>
          <w:rFonts w:ascii="Arial" w:hAnsi="Arial" w:cs="Arial"/>
          <w:i/>
        </w:rPr>
      </w:pPr>
    </w:p>
    <w:p w:rsidR="000047F1" w:rsidRDefault="000047F1" w:rsidP="00B46D58">
      <w:pPr>
        <w:pStyle w:val="aa"/>
        <w:widowControl w:val="0"/>
        <w:spacing w:after="160"/>
        <w:ind w:firstLine="567"/>
        <w:jc w:val="right"/>
        <w:rPr>
          <w:rFonts w:ascii="Arial" w:hAnsi="Arial" w:cs="Arial"/>
          <w:i/>
        </w:rPr>
      </w:pPr>
    </w:p>
    <w:p w:rsidR="000047F1" w:rsidRDefault="000047F1" w:rsidP="00B46D58">
      <w:pPr>
        <w:pStyle w:val="aa"/>
        <w:widowControl w:val="0"/>
        <w:spacing w:after="160"/>
        <w:ind w:firstLine="567"/>
        <w:jc w:val="right"/>
        <w:rPr>
          <w:rFonts w:ascii="Arial" w:hAnsi="Arial" w:cs="Arial"/>
          <w:i/>
        </w:rPr>
      </w:pPr>
    </w:p>
    <w:p w:rsidR="000047F1" w:rsidRDefault="000047F1" w:rsidP="00B46D58">
      <w:pPr>
        <w:pStyle w:val="aa"/>
        <w:widowControl w:val="0"/>
        <w:spacing w:after="160"/>
        <w:ind w:firstLine="567"/>
        <w:jc w:val="right"/>
        <w:rPr>
          <w:rFonts w:ascii="Arial" w:hAnsi="Arial" w:cs="Arial"/>
          <w:i/>
        </w:rPr>
      </w:pPr>
    </w:p>
    <w:p w:rsidR="000047F1" w:rsidRDefault="000047F1" w:rsidP="00B46D58">
      <w:pPr>
        <w:pStyle w:val="aa"/>
        <w:widowControl w:val="0"/>
        <w:spacing w:after="160"/>
        <w:ind w:firstLine="567"/>
        <w:jc w:val="right"/>
        <w:rPr>
          <w:rFonts w:ascii="Arial" w:hAnsi="Arial" w:cs="Arial"/>
          <w:i/>
        </w:rPr>
      </w:pPr>
    </w:p>
    <w:p w:rsidR="00096865" w:rsidRPr="000047F1" w:rsidRDefault="00096865" w:rsidP="00B46D58">
      <w:pPr>
        <w:pStyle w:val="aa"/>
        <w:widowControl w:val="0"/>
        <w:spacing w:after="160"/>
        <w:ind w:firstLine="567"/>
        <w:jc w:val="right"/>
        <w:rPr>
          <w:rFonts w:ascii="Arial" w:hAnsi="Arial" w:cs="Arial"/>
          <w:i/>
        </w:rPr>
      </w:pPr>
      <w:r w:rsidRPr="000047F1">
        <w:rPr>
          <w:rFonts w:ascii="Arial" w:hAnsi="Arial" w:cs="Arial"/>
          <w:i/>
        </w:rPr>
        <w:lastRenderedPageBreak/>
        <w:t>Утверждено</w:t>
      </w:r>
    </w:p>
    <w:p w:rsidR="00096865" w:rsidRPr="00D05A45" w:rsidRDefault="005D7731" w:rsidP="00B46D58">
      <w:pPr>
        <w:pStyle w:val="aa"/>
        <w:widowControl w:val="0"/>
        <w:spacing w:after="160"/>
        <w:ind w:firstLine="567"/>
        <w:jc w:val="right"/>
        <w:rPr>
          <w:rFonts w:ascii="Arial" w:hAnsi="Arial" w:cs="Arial"/>
          <w:i/>
        </w:rPr>
      </w:pPr>
      <w:r w:rsidRPr="000047F1">
        <w:rPr>
          <w:rFonts w:ascii="Arial" w:hAnsi="Arial" w:cs="Arial"/>
        </w:rPr>
        <w:t xml:space="preserve">Решением Оценочной комиссии </w:t>
      </w:r>
      <w:r w:rsidR="00E45E98" w:rsidRPr="000047F1">
        <w:rPr>
          <w:rFonts w:ascii="Arial" w:hAnsi="Arial" w:cs="Arial"/>
          <w:b/>
        </w:rPr>
        <w:t>запроса котировок</w:t>
      </w:r>
      <w:r w:rsidR="001B32D9" w:rsidRPr="000047F1">
        <w:rPr>
          <w:rFonts w:ascii="Arial" w:hAnsi="Arial" w:cs="Arial"/>
          <w:i/>
        </w:rPr>
        <w:br/>
      </w:r>
      <w:r w:rsidR="00096865" w:rsidRPr="000047F1">
        <w:rPr>
          <w:rFonts w:ascii="Arial" w:hAnsi="Arial" w:cs="Arial"/>
          <w:i/>
        </w:rPr>
        <w:t xml:space="preserve">под кодом </w:t>
      </w:r>
      <w:r w:rsidR="006572F1">
        <w:rPr>
          <w:rFonts w:ascii="Arial" w:hAnsi="Arial" w:cs="Arial"/>
          <w:b/>
          <w:lang w:val="en-US"/>
        </w:rPr>
        <w:t>AMXHX</w:t>
      </w:r>
      <w:r w:rsidR="00A9153F" w:rsidRPr="000047F1">
        <w:rPr>
          <w:rFonts w:ascii="Arial" w:hAnsi="Arial" w:cs="Arial"/>
          <w:b/>
          <w:lang w:val="en-US"/>
        </w:rPr>
        <w:t>M</w:t>
      </w:r>
      <w:r w:rsidR="00A9153F" w:rsidRPr="000047F1">
        <w:rPr>
          <w:rFonts w:ascii="Arial" w:hAnsi="Arial" w:cs="Arial"/>
          <w:b/>
          <w:lang w:val="hy-AM"/>
        </w:rPr>
        <w:t>-GHA</w:t>
      </w:r>
      <w:r w:rsidR="00A9153F" w:rsidRPr="000047F1">
        <w:rPr>
          <w:rFonts w:ascii="Arial" w:hAnsi="Arial" w:cs="Arial"/>
          <w:b/>
        </w:rPr>
        <w:t>P</w:t>
      </w:r>
      <w:r w:rsidR="00A9153F" w:rsidRPr="000047F1">
        <w:rPr>
          <w:rFonts w:ascii="Arial" w:hAnsi="Arial" w:cs="Arial"/>
          <w:b/>
          <w:lang w:val="hy-AM"/>
        </w:rPr>
        <w:t>DZB-20/</w:t>
      </w:r>
      <w:r w:rsidR="00A9153F" w:rsidRPr="000047F1">
        <w:rPr>
          <w:rFonts w:ascii="Arial" w:hAnsi="Arial" w:cs="Arial"/>
          <w:b/>
        </w:rPr>
        <w:t>1</w:t>
      </w:r>
      <w:r w:rsidR="001B32D9" w:rsidRPr="000047F1">
        <w:rPr>
          <w:rFonts w:ascii="Arial" w:hAnsi="Arial" w:cs="Arial"/>
          <w:i/>
        </w:rPr>
        <w:br/>
      </w:r>
      <w:r w:rsidR="00A46F92" w:rsidRPr="00D05A45">
        <w:rPr>
          <w:rFonts w:ascii="Arial" w:hAnsi="Arial" w:cs="Arial"/>
          <w:i/>
        </w:rPr>
        <w:t xml:space="preserve">№ </w:t>
      </w:r>
      <w:r w:rsidR="00335AA8" w:rsidRPr="00D05A45">
        <w:rPr>
          <w:rFonts w:ascii="Arial" w:hAnsi="Arial" w:cs="Arial"/>
          <w:i/>
        </w:rPr>
        <w:t>1</w:t>
      </w:r>
      <w:r w:rsidR="00096865" w:rsidRPr="00D05A45">
        <w:rPr>
          <w:rFonts w:ascii="Arial" w:hAnsi="Arial" w:cs="Arial"/>
          <w:i/>
        </w:rPr>
        <w:t xml:space="preserve"> от </w:t>
      </w:r>
      <w:r w:rsidR="00D05A45" w:rsidRPr="00D05A45">
        <w:rPr>
          <w:rFonts w:ascii="Arial" w:hAnsi="Arial" w:cs="Arial"/>
          <w:i/>
        </w:rPr>
        <w:t>1</w:t>
      </w:r>
      <w:r w:rsidR="000047F1" w:rsidRPr="00D05A45">
        <w:rPr>
          <w:rFonts w:ascii="Arial" w:hAnsi="Arial" w:cs="Arial"/>
          <w:i/>
        </w:rPr>
        <w:t>3</w:t>
      </w:r>
      <w:r w:rsidR="008912CD" w:rsidRPr="00D05A45">
        <w:rPr>
          <w:rFonts w:ascii="Arial" w:hAnsi="Arial" w:cs="Arial"/>
          <w:i/>
        </w:rPr>
        <w:t xml:space="preserve">-ого </w:t>
      </w:r>
      <w:proofErr w:type="spellStart"/>
      <w:r w:rsidR="001F7E22" w:rsidRPr="00D05A45">
        <w:rPr>
          <w:rFonts w:ascii="Arial Unicode" w:hAnsi="Arial Unicode"/>
        </w:rPr>
        <w:t>февралья</w:t>
      </w:r>
      <w:proofErr w:type="spellEnd"/>
      <w:r w:rsidR="001F7E22" w:rsidRPr="00D05A45">
        <w:rPr>
          <w:rFonts w:ascii="Arial" w:hAnsi="Arial" w:cs="Arial"/>
        </w:rPr>
        <w:t xml:space="preserve"> </w:t>
      </w:r>
      <w:r w:rsidR="00096865" w:rsidRPr="00D05A45">
        <w:rPr>
          <w:rFonts w:ascii="Arial" w:hAnsi="Arial" w:cs="Arial"/>
          <w:i/>
        </w:rPr>
        <w:t>20</w:t>
      </w:r>
      <w:r w:rsidR="008912CD" w:rsidRPr="00D05A45">
        <w:rPr>
          <w:rFonts w:ascii="Arial" w:hAnsi="Arial" w:cs="Arial"/>
          <w:i/>
        </w:rPr>
        <w:t>20</w:t>
      </w:r>
      <w:r w:rsidR="009F10E4" w:rsidRPr="00D05A45">
        <w:rPr>
          <w:rFonts w:ascii="Arial" w:hAnsi="Arial" w:cs="Arial"/>
          <w:i/>
        </w:rPr>
        <w:t xml:space="preserve"> </w:t>
      </w:r>
      <w:r w:rsidR="00096865" w:rsidRPr="00D05A45">
        <w:rPr>
          <w:rFonts w:ascii="Arial" w:hAnsi="Arial" w:cs="Arial"/>
          <w:i/>
        </w:rPr>
        <w:t>г.</w:t>
      </w:r>
    </w:p>
    <w:p w:rsidR="00096865" w:rsidRPr="00D05A45" w:rsidRDefault="00096865" w:rsidP="00B46D58">
      <w:pPr>
        <w:pStyle w:val="aa"/>
        <w:widowControl w:val="0"/>
        <w:spacing w:after="160"/>
        <w:ind w:right="-7" w:firstLine="567"/>
        <w:jc w:val="center"/>
        <w:rPr>
          <w:rFonts w:ascii="Arial" w:hAnsi="Arial" w:cs="Arial"/>
        </w:rPr>
      </w:pPr>
    </w:p>
    <w:p w:rsidR="000047F1" w:rsidRPr="000047F1" w:rsidRDefault="000047F1" w:rsidP="00B46D58">
      <w:pPr>
        <w:pStyle w:val="aa"/>
        <w:widowControl w:val="0"/>
        <w:spacing w:after="160"/>
        <w:ind w:right="-7" w:firstLine="567"/>
        <w:jc w:val="center"/>
        <w:rPr>
          <w:rFonts w:ascii="Arial" w:hAnsi="Arial" w:cs="Arial"/>
        </w:rPr>
      </w:pPr>
    </w:p>
    <w:p w:rsidR="000047F1" w:rsidRPr="000047F1" w:rsidRDefault="000047F1" w:rsidP="00B46D58">
      <w:pPr>
        <w:pStyle w:val="aa"/>
        <w:widowControl w:val="0"/>
        <w:spacing w:after="160"/>
        <w:ind w:right="-7" w:firstLine="567"/>
        <w:jc w:val="center"/>
        <w:rPr>
          <w:rFonts w:ascii="Arial" w:hAnsi="Arial" w:cs="Arial"/>
        </w:rPr>
      </w:pPr>
    </w:p>
    <w:p w:rsidR="000047F1" w:rsidRPr="000047F1" w:rsidRDefault="000047F1" w:rsidP="00B46D58">
      <w:pPr>
        <w:pStyle w:val="aa"/>
        <w:widowControl w:val="0"/>
        <w:spacing w:after="160"/>
        <w:ind w:right="-7" w:firstLine="567"/>
        <w:jc w:val="center"/>
        <w:rPr>
          <w:rFonts w:ascii="Arial" w:hAnsi="Arial" w:cs="Arial"/>
        </w:rPr>
      </w:pPr>
    </w:p>
    <w:p w:rsidR="000047F1" w:rsidRPr="000047F1" w:rsidRDefault="000047F1" w:rsidP="00B46D58">
      <w:pPr>
        <w:pStyle w:val="aa"/>
        <w:widowControl w:val="0"/>
        <w:spacing w:after="160"/>
        <w:ind w:right="-7" w:firstLine="567"/>
        <w:jc w:val="center"/>
        <w:rPr>
          <w:rFonts w:ascii="Arial" w:hAnsi="Arial" w:cs="Arial"/>
        </w:rPr>
      </w:pPr>
    </w:p>
    <w:p w:rsidR="000047F1" w:rsidRPr="000047F1" w:rsidRDefault="000047F1" w:rsidP="00B46D58">
      <w:pPr>
        <w:pStyle w:val="aa"/>
        <w:widowControl w:val="0"/>
        <w:spacing w:after="160"/>
        <w:ind w:right="-7" w:firstLine="567"/>
        <w:jc w:val="center"/>
        <w:rPr>
          <w:rFonts w:ascii="Arial" w:hAnsi="Arial" w:cs="Arial"/>
        </w:rPr>
      </w:pPr>
    </w:p>
    <w:p w:rsidR="00096865" w:rsidRPr="000047F1" w:rsidRDefault="00096865" w:rsidP="00B46D58">
      <w:pPr>
        <w:pStyle w:val="aa"/>
        <w:widowControl w:val="0"/>
        <w:spacing w:after="160"/>
        <w:ind w:right="-7" w:firstLine="567"/>
        <w:jc w:val="center"/>
        <w:rPr>
          <w:rFonts w:ascii="Arial" w:hAnsi="Arial" w:cs="Arial"/>
        </w:rPr>
      </w:pPr>
    </w:p>
    <w:p w:rsidR="00471A47" w:rsidRPr="000047F1" w:rsidRDefault="00471A47" w:rsidP="00385C5C">
      <w:pPr>
        <w:spacing w:line="360" w:lineRule="auto"/>
        <w:ind w:left="283"/>
        <w:jc w:val="center"/>
        <w:rPr>
          <w:rFonts w:ascii="Arial" w:hAnsi="Arial" w:cs="Arial"/>
        </w:rPr>
      </w:pPr>
      <w:r w:rsidRPr="000047F1">
        <w:rPr>
          <w:rFonts w:ascii="Arial" w:hAnsi="Arial" w:cs="Arial"/>
        </w:rPr>
        <w:t xml:space="preserve">РА </w:t>
      </w:r>
      <w:r w:rsidR="00431523" w:rsidRPr="000047F1">
        <w:rPr>
          <w:rFonts w:ascii="Arial" w:hAnsi="Arial" w:cs="Arial"/>
        </w:rPr>
        <w:t>АРМАВИРСКОГО</w:t>
      </w:r>
      <w:r w:rsidR="00C640AF">
        <w:rPr>
          <w:rFonts w:ascii="Arial" w:hAnsi="Arial" w:cs="Arial"/>
        </w:rPr>
        <w:t xml:space="preserve"> ОБЛАСТИ</w:t>
      </w:r>
      <w:r w:rsidR="00C640AF" w:rsidRPr="000047F1">
        <w:rPr>
          <w:rFonts w:ascii="Arial" w:hAnsi="Arial" w:cs="Arial"/>
          <w:b/>
        </w:rPr>
        <w:t xml:space="preserve">, </w:t>
      </w:r>
      <w:r w:rsidR="00431523" w:rsidRPr="000047F1">
        <w:rPr>
          <w:rFonts w:ascii="Arial" w:hAnsi="Arial" w:cs="Arial"/>
        </w:rPr>
        <w:t xml:space="preserve"> </w:t>
      </w:r>
      <w:proofErr w:type="gramStart"/>
      <w:r w:rsidR="00AB5C87">
        <w:rPr>
          <w:rFonts w:ascii="Sylfaen" w:hAnsi="Sylfaen" w:cs="Arial"/>
          <w:lang w:val="en-US"/>
        </w:rPr>
        <w:t>XO</w:t>
      </w:r>
      <w:proofErr w:type="gramEnd"/>
      <w:r w:rsidR="00AB5C87">
        <w:rPr>
          <w:rFonts w:ascii="Sylfaen" w:hAnsi="Sylfaen" w:cs="Arial"/>
        </w:rPr>
        <w:t>РОНКСКО</w:t>
      </w:r>
      <w:r w:rsidR="00AB5C87" w:rsidRPr="00AB5C87">
        <w:rPr>
          <w:rFonts w:ascii="Sylfaen" w:hAnsi="Sylfaen" w:cs="Arial"/>
        </w:rPr>
        <w:t xml:space="preserve">Й </w:t>
      </w:r>
      <w:r w:rsidR="00385C5C" w:rsidRPr="000047F1">
        <w:rPr>
          <w:rFonts w:ascii="Arial" w:hAnsi="Arial" w:cs="Arial"/>
        </w:rPr>
        <w:t>ОБЩИНЫ</w:t>
      </w:r>
      <w:r w:rsidRPr="000047F1">
        <w:rPr>
          <w:rFonts w:ascii="Arial" w:hAnsi="Arial" w:cs="Arial"/>
        </w:rPr>
        <w:t xml:space="preserve"> " Д</w:t>
      </w:r>
      <w:r w:rsidR="00385C5C" w:rsidRPr="000047F1">
        <w:rPr>
          <w:rFonts w:ascii="Arial" w:hAnsi="Arial" w:cs="Arial"/>
        </w:rPr>
        <w:t>ЕТСКИЙ</w:t>
      </w:r>
      <w:r w:rsidRPr="000047F1">
        <w:rPr>
          <w:rFonts w:ascii="Arial" w:hAnsi="Arial" w:cs="Arial"/>
        </w:rPr>
        <w:t xml:space="preserve"> С</w:t>
      </w:r>
      <w:r w:rsidR="00385C5C" w:rsidRPr="000047F1">
        <w:rPr>
          <w:rFonts w:ascii="Arial" w:hAnsi="Arial" w:cs="Arial"/>
        </w:rPr>
        <w:t>АД</w:t>
      </w:r>
      <w:r w:rsidR="00AB5C87">
        <w:rPr>
          <w:rFonts w:ascii="Arial" w:hAnsi="Arial" w:cs="Arial"/>
        </w:rPr>
        <w:t xml:space="preserve"> </w:t>
      </w:r>
      <w:r w:rsidR="00AB5C87">
        <w:rPr>
          <w:rFonts w:ascii="Sylfaen" w:hAnsi="Sylfaen" w:cs="Arial"/>
          <w:lang w:val="en-US"/>
        </w:rPr>
        <w:t>XO</w:t>
      </w:r>
      <w:r w:rsidR="00AB5C87">
        <w:rPr>
          <w:rFonts w:ascii="Sylfaen" w:hAnsi="Sylfaen" w:cs="Arial"/>
        </w:rPr>
        <w:t>РОНК</w:t>
      </w:r>
      <w:r w:rsidR="00385C5C" w:rsidRPr="000047F1">
        <w:rPr>
          <w:rFonts w:ascii="Arial" w:hAnsi="Arial" w:cs="Arial"/>
        </w:rPr>
        <w:t>А</w:t>
      </w:r>
      <w:r w:rsidRPr="000047F1">
        <w:rPr>
          <w:rFonts w:ascii="Arial" w:hAnsi="Arial" w:cs="Arial"/>
        </w:rPr>
        <w:t>" ОНО</w:t>
      </w:r>
    </w:p>
    <w:p w:rsidR="000763E5" w:rsidRPr="000047F1" w:rsidRDefault="000763E5" w:rsidP="00B46D58">
      <w:pPr>
        <w:pStyle w:val="aa"/>
        <w:widowControl w:val="0"/>
        <w:spacing w:after="160"/>
        <w:ind w:right="-7" w:firstLine="567"/>
        <w:jc w:val="center"/>
        <w:rPr>
          <w:rFonts w:ascii="Arial" w:hAnsi="Arial" w:cs="Arial"/>
        </w:rPr>
      </w:pPr>
    </w:p>
    <w:p w:rsidR="00385C5C" w:rsidRPr="000047F1" w:rsidRDefault="00385C5C" w:rsidP="00B46D58">
      <w:pPr>
        <w:pStyle w:val="aa"/>
        <w:widowControl w:val="0"/>
        <w:spacing w:after="160"/>
        <w:ind w:right="-7" w:firstLine="567"/>
        <w:jc w:val="center"/>
        <w:rPr>
          <w:rFonts w:ascii="Arial" w:hAnsi="Arial" w:cs="Arial"/>
        </w:rPr>
      </w:pPr>
    </w:p>
    <w:p w:rsidR="000047F1" w:rsidRPr="000047F1" w:rsidRDefault="000047F1" w:rsidP="00B46D58">
      <w:pPr>
        <w:pStyle w:val="aa"/>
        <w:widowControl w:val="0"/>
        <w:spacing w:after="160"/>
        <w:ind w:right="-7" w:firstLine="567"/>
        <w:jc w:val="center"/>
        <w:rPr>
          <w:rFonts w:ascii="Arial" w:hAnsi="Arial" w:cs="Arial"/>
        </w:rPr>
      </w:pPr>
    </w:p>
    <w:p w:rsidR="000047F1" w:rsidRPr="000047F1" w:rsidRDefault="000047F1" w:rsidP="00B46D58">
      <w:pPr>
        <w:pStyle w:val="aa"/>
        <w:widowControl w:val="0"/>
        <w:spacing w:after="160"/>
        <w:ind w:right="-7" w:firstLine="567"/>
        <w:jc w:val="center"/>
        <w:rPr>
          <w:rFonts w:ascii="Arial" w:hAnsi="Arial" w:cs="Arial"/>
        </w:rPr>
      </w:pPr>
    </w:p>
    <w:p w:rsidR="00096865" w:rsidRPr="000047F1" w:rsidRDefault="000763E5" w:rsidP="00B46D58">
      <w:pPr>
        <w:pStyle w:val="aa"/>
        <w:widowControl w:val="0"/>
        <w:spacing w:after="160"/>
        <w:ind w:right="-7" w:firstLine="567"/>
        <w:jc w:val="center"/>
        <w:rPr>
          <w:rFonts w:ascii="Arial" w:hAnsi="Arial" w:cs="Arial"/>
          <w:b/>
        </w:rPr>
      </w:pPr>
      <w:r w:rsidRPr="000047F1">
        <w:rPr>
          <w:rFonts w:ascii="Arial" w:hAnsi="Arial" w:cs="Arial"/>
          <w:b/>
        </w:rPr>
        <w:t>ПРИГЛАШЕНИ</w:t>
      </w:r>
      <w:r w:rsidR="00096865" w:rsidRPr="000047F1">
        <w:rPr>
          <w:rFonts w:ascii="Arial" w:hAnsi="Arial" w:cs="Arial"/>
          <w:b/>
        </w:rPr>
        <w:t>Е</w:t>
      </w:r>
    </w:p>
    <w:p w:rsidR="00096865" w:rsidRPr="000047F1" w:rsidRDefault="00096865" w:rsidP="00B46D58">
      <w:pPr>
        <w:pStyle w:val="aa"/>
        <w:widowControl w:val="0"/>
        <w:spacing w:after="160"/>
        <w:ind w:right="-7" w:firstLine="567"/>
        <w:jc w:val="center"/>
        <w:rPr>
          <w:rFonts w:ascii="Arial" w:hAnsi="Arial" w:cs="Arial"/>
        </w:rPr>
      </w:pPr>
    </w:p>
    <w:p w:rsidR="00096865" w:rsidRPr="000047F1" w:rsidRDefault="00096865" w:rsidP="00B46D58">
      <w:pPr>
        <w:pStyle w:val="aa"/>
        <w:widowControl w:val="0"/>
        <w:spacing w:after="160"/>
        <w:ind w:right="-7" w:firstLine="567"/>
        <w:jc w:val="center"/>
        <w:rPr>
          <w:rFonts w:ascii="Arial" w:hAnsi="Arial" w:cs="Arial"/>
        </w:rPr>
      </w:pPr>
    </w:p>
    <w:p w:rsidR="00385C5C" w:rsidRPr="000047F1" w:rsidRDefault="00385C5C" w:rsidP="00B46D58">
      <w:pPr>
        <w:pStyle w:val="aa"/>
        <w:widowControl w:val="0"/>
        <w:spacing w:after="160"/>
        <w:ind w:right="-7" w:firstLine="567"/>
        <w:jc w:val="center"/>
        <w:rPr>
          <w:rFonts w:ascii="Arial" w:hAnsi="Arial" w:cs="Arial"/>
        </w:rPr>
      </w:pPr>
    </w:p>
    <w:p w:rsidR="001F7E22" w:rsidRPr="00BE6D14" w:rsidRDefault="00335AA8" w:rsidP="000047F1">
      <w:pPr>
        <w:spacing w:line="360" w:lineRule="auto"/>
        <w:ind w:left="283"/>
        <w:jc w:val="center"/>
        <w:rPr>
          <w:rFonts w:ascii="Arial" w:hAnsi="Arial" w:cs="Arial"/>
        </w:rPr>
      </w:pPr>
      <w:r w:rsidRPr="000047F1">
        <w:rPr>
          <w:rFonts w:ascii="Arial" w:hAnsi="Arial" w:cs="Arial"/>
        </w:rPr>
        <w:t>НА ЗАПРОС КОТИРОВОК</w:t>
      </w:r>
      <w:r w:rsidR="002B32D6" w:rsidRPr="000047F1">
        <w:rPr>
          <w:rFonts w:ascii="Arial" w:hAnsi="Arial" w:cs="Arial"/>
        </w:rPr>
        <w:t xml:space="preserve">, ОБЪЯВЛЕННЫЙ С ЦЕЛЬЮ ПРИОБРЕТЕНИЯ </w:t>
      </w:r>
      <w:r w:rsidR="00536555" w:rsidRPr="000047F1">
        <w:rPr>
          <w:rFonts w:ascii="Arial" w:hAnsi="Arial" w:cs="Arial"/>
        </w:rPr>
        <w:t>ПРОДУКТОВ ПИТАНИЯ</w:t>
      </w:r>
      <w:r w:rsidR="002B32D6" w:rsidRPr="000047F1">
        <w:rPr>
          <w:rFonts w:ascii="Arial" w:hAnsi="Arial" w:cs="Arial"/>
        </w:rPr>
        <w:t xml:space="preserve"> ДЛЯ НУЖД </w:t>
      </w:r>
      <w:r w:rsidR="000047F1" w:rsidRPr="000047F1">
        <w:rPr>
          <w:rFonts w:ascii="Arial" w:hAnsi="Arial" w:cs="Arial"/>
        </w:rPr>
        <w:t>РА</w:t>
      </w:r>
      <w:r w:rsidR="00C640AF" w:rsidRPr="00C640AF">
        <w:rPr>
          <w:rFonts w:ascii="Arial" w:hAnsi="Arial" w:cs="Arial"/>
        </w:rPr>
        <w:t xml:space="preserve">  </w:t>
      </w:r>
      <w:r w:rsidR="00C640AF" w:rsidRPr="000047F1">
        <w:rPr>
          <w:rFonts w:ascii="Arial" w:hAnsi="Arial" w:cs="Arial"/>
        </w:rPr>
        <w:t xml:space="preserve">АРМАВИРСКОГО </w:t>
      </w:r>
      <w:r w:rsidR="005F2C29">
        <w:rPr>
          <w:rFonts w:ascii="Arial" w:hAnsi="Arial" w:cs="Arial"/>
        </w:rPr>
        <w:t>ОБЛАСТИ</w:t>
      </w:r>
      <w:r w:rsidR="000047F1" w:rsidRPr="000047F1">
        <w:rPr>
          <w:rFonts w:ascii="Arial" w:hAnsi="Arial" w:cs="Arial"/>
        </w:rPr>
        <w:t xml:space="preserve"> </w:t>
      </w:r>
    </w:p>
    <w:p w:rsidR="000047F1" w:rsidRPr="000047F1" w:rsidRDefault="001F7E22" w:rsidP="000047F1">
      <w:pPr>
        <w:spacing w:line="360" w:lineRule="auto"/>
        <w:ind w:left="283"/>
        <w:jc w:val="center"/>
        <w:rPr>
          <w:rFonts w:ascii="Arial" w:hAnsi="Arial" w:cs="Arial"/>
        </w:rPr>
      </w:pPr>
      <w:r w:rsidRPr="001F7E22">
        <w:rPr>
          <w:rFonts w:ascii="Arial" w:hAnsi="Arial" w:cs="Arial"/>
        </w:rPr>
        <w:t>ХОРОНК</w:t>
      </w:r>
      <w:r w:rsidR="000047F1" w:rsidRPr="000047F1">
        <w:rPr>
          <w:rFonts w:ascii="Arial" w:hAnsi="Arial" w:cs="Arial"/>
        </w:rPr>
        <w:t xml:space="preserve">СКОЙ ОБЩИНЫ " ДЕТСКИЙ САД </w:t>
      </w:r>
      <w:r w:rsidRPr="001F7E22">
        <w:rPr>
          <w:rFonts w:ascii="Arial" w:hAnsi="Arial" w:cs="Arial"/>
        </w:rPr>
        <w:t>ХОРОНК</w:t>
      </w:r>
      <w:r w:rsidR="000047F1" w:rsidRPr="000047F1">
        <w:rPr>
          <w:rFonts w:ascii="Arial" w:hAnsi="Arial" w:cs="Arial"/>
        </w:rPr>
        <w:t>А" ОНО</w:t>
      </w:r>
    </w:p>
    <w:p w:rsidR="00335AA8" w:rsidRPr="000047F1" w:rsidRDefault="00335AA8" w:rsidP="00335AA8">
      <w:pPr>
        <w:pStyle w:val="aa"/>
        <w:widowControl w:val="0"/>
        <w:spacing w:after="160"/>
        <w:ind w:right="-7"/>
        <w:jc w:val="center"/>
        <w:rPr>
          <w:rFonts w:ascii="Arial" w:hAnsi="Arial" w:cs="Arial"/>
        </w:rPr>
      </w:pPr>
    </w:p>
    <w:p w:rsidR="00096865" w:rsidRPr="000047F1" w:rsidRDefault="00096865" w:rsidP="00B46D58">
      <w:pPr>
        <w:pStyle w:val="aa"/>
        <w:widowControl w:val="0"/>
        <w:spacing w:after="160"/>
        <w:ind w:right="-7"/>
        <w:jc w:val="center"/>
        <w:rPr>
          <w:rFonts w:ascii="Arial" w:hAnsi="Arial" w:cs="Arial"/>
          <w:lang w:val="hy-AM"/>
        </w:rPr>
      </w:pPr>
    </w:p>
    <w:p w:rsidR="00CE0D95" w:rsidRPr="001F7E22" w:rsidRDefault="00CE0D95" w:rsidP="00B46D58">
      <w:pPr>
        <w:pStyle w:val="aa"/>
        <w:widowControl w:val="0"/>
        <w:spacing w:after="160"/>
        <w:ind w:right="-7" w:firstLine="567"/>
        <w:jc w:val="center"/>
        <w:rPr>
          <w:rFonts w:ascii="Arial" w:hAnsi="Arial" w:cs="Arial"/>
          <w:lang w:val="hy-AM"/>
        </w:rPr>
      </w:pPr>
    </w:p>
    <w:p w:rsidR="00CE0D95" w:rsidRPr="000047F1" w:rsidRDefault="00CE0D95" w:rsidP="00B46D58">
      <w:pPr>
        <w:pStyle w:val="aa"/>
        <w:widowControl w:val="0"/>
        <w:spacing w:after="160"/>
        <w:ind w:right="-7" w:firstLine="567"/>
        <w:jc w:val="center"/>
        <w:rPr>
          <w:rFonts w:ascii="Arial" w:hAnsi="Arial" w:cs="Arial"/>
        </w:rPr>
      </w:pPr>
    </w:p>
    <w:p w:rsidR="000763E5" w:rsidRPr="000047F1" w:rsidRDefault="000763E5" w:rsidP="00B46D58">
      <w:pPr>
        <w:rPr>
          <w:rFonts w:ascii="Arial" w:hAnsi="Arial" w:cs="Arial"/>
        </w:rPr>
      </w:pPr>
      <w:r w:rsidRPr="000047F1">
        <w:rPr>
          <w:rFonts w:ascii="Arial" w:hAnsi="Arial" w:cs="Arial"/>
        </w:rPr>
        <w:br w:type="page"/>
      </w:r>
    </w:p>
    <w:p w:rsidR="001A43A4" w:rsidRPr="00E804C5" w:rsidRDefault="00096865" w:rsidP="00B46D58">
      <w:pPr>
        <w:widowControl w:val="0"/>
        <w:spacing w:after="160"/>
        <w:ind w:firstLine="567"/>
        <w:jc w:val="both"/>
        <w:rPr>
          <w:rFonts w:ascii="Arial" w:hAnsi="Arial" w:cs="Arial"/>
          <w:i/>
        </w:rPr>
      </w:pPr>
      <w:r w:rsidRPr="00E804C5">
        <w:rPr>
          <w:rFonts w:ascii="Arial" w:hAnsi="Arial" w:cs="Arial"/>
          <w:i/>
        </w:rPr>
        <w:lastRenderedPageBreak/>
        <w:t>Уважаемый участник, прежде чем составить и подать заявку просим Вас</w:t>
      </w:r>
      <w:r w:rsidR="001D209D" w:rsidRPr="00E804C5">
        <w:rPr>
          <w:rFonts w:ascii="Arial" w:hAnsi="Arial" w:cs="Arial"/>
          <w:i/>
          <w:lang w:val="en-US"/>
        </w:rPr>
        <w:t> </w:t>
      </w:r>
      <w:r w:rsidRPr="00E804C5">
        <w:rPr>
          <w:rFonts w:ascii="Arial" w:hAnsi="Arial" w:cs="Arial"/>
          <w:i/>
        </w:rPr>
        <w:t xml:space="preserve">подробно изучить настоящее Приглашение, поскольку не соответствующие Приглашению заявки подлежат отклонению. </w:t>
      </w:r>
    </w:p>
    <w:p w:rsidR="000047F1" w:rsidRPr="00E804C5" w:rsidRDefault="000047F1" w:rsidP="000047F1">
      <w:pPr>
        <w:widowControl w:val="0"/>
        <w:spacing w:after="160"/>
        <w:rPr>
          <w:rFonts w:ascii="Arial" w:hAnsi="Arial" w:cs="Arial"/>
          <w:i/>
        </w:rPr>
      </w:pPr>
      <w:r w:rsidRPr="00E804C5">
        <w:rPr>
          <w:rFonts w:ascii="Arial" w:hAnsi="Arial" w:cs="Arial"/>
          <w:i/>
        </w:rPr>
        <w:t xml:space="preserve">                                                     </w:t>
      </w:r>
    </w:p>
    <w:p w:rsidR="00160AE4" w:rsidRPr="00E804C5" w:rsidRDefault="000047F1" w:rsidP="000047F1">
      <w:pPr>
        <w:widowControl w:val="0"/>
        <w:spacing w:after="160"/>
        <w:rPr>
          <w:rFonts w:ascii="Arial" w:hAnsi="Arial" w:cs="Arial"/>
          <w:b/>
        </w:rPr>
      </w:pPr>
      <w:r w:rsidRPr="00E804C5">
        <w:rPr>
          <w:rFonts w:ascii="Arial" w:hAnsi="Arial" w:cs="Arial"/>
          <w:i/>
        </w:rPr>
        <w:t xml:space="preserve">                                                       </w:t>
      </w:r>
      <w:r w:rsidR="00160AE4" w:rsidRPr="00E804C5">
        <w:rPr>
          <w:rFonts w:ascii="Arial" w:hAnsi="Arial" w:cs="Arial"/>
          <w:b/>
        </w:rPr>
        <w:t>СОДЕРЖАНИЕ</w:t>
      </w:r>
    </w:p>
    <w:p w:rsidR="00E804C5" w:rsidRDefault="00536555" w:rsidP="00E804C5">
      <w:pPr>
        <w:widowControl w:val="0"/>
        <w:spacing w:after="160"/>
        <w:ind w:firstLine="567"/>
        <w:jc w:val="center"/>
        <w:rPr>
          <w:rFonts w:ascii="Arial" w:hAnsi="Arial" w:cs="Arial"/>
          <w:b/>
          <w:lang w:val="hy-AM"/>
        </w:rPr>
      </w:pPr>
      <w:r w:rsidRPr="00E804C5">
        <w:rPr>
          <w:rFonts w:ascii="Arial" w:hAnsi="Arial" w:cs="Arial"/>
        </w:rPr>
        <w:t xml:space="preserve">НА ЗАПРОС КОТИРОВОК, ОБЪЯВЛЕННЫЙ С ЦЕЛЬЮ ПРИОБРЕТЕНИЯ ПРОДУКТОВ ПИТАНИЯ ДЛЯ НУЖД </w:t>
      </w:r>
      <w:r w:rsidR="005F2C29" w:rsidRPr="000047F1">
        <w:rPr>
          <w:rFonts w:ascii="Arial" w:hAnsi="Arial" w:cs="Arial"/>
        </w:rPr>
        <w:t>РА</w:t>
      </w:r>
      <w:r w:rsidR="005F2C29" w:rsidRPr="00C640AF">
        <w:rPr>
          <w:rFonts w:ascii="Arial" w:hAnsi="Arial" w:cs="Arial"/>
        </w:rPr>
        <w:t xml:space="preserve">  </w:t>
      </w:r>
      <w:r w:rsidR="005F2C29" w:rsidRPr="000047F1">
        <w:rPr>
          <w:rFonts w:ascii="Arial" w:hAnsi="Arial" w:cs="Arial"/>
        </w:rPr>
        <w:t xml:space="preserve">АРМАВИРСКОГО </w:t>
      </w:r>
      <w:r w:rsidR="005F2C29">
        <w:rPr>
          <w:rFonts w:ascii="Arial" w:hAnsi="Arial" w:cs="Arial"/>
        </w:rPr>
        <w:t>ОБЛАСТИ</w:t>
      </w:r>
      <w:r w:rsidR="005F2C29" w:rsidRPr="000047F1">
        <w:rPr>
          <w:rFonts w:ascii="Arial" w:hAnsi="Arial" w:cs="Arial"/>
        </w:rPr>
        <w:t xml:space="preserve"> </w:t>
      </w:r>
      <w:r w:rsidR="000D17C6" w:rsidRPr="001F7E22">
        <w:rPr>
          <w:rFonts w:ascii="Arial" w:hAnsi="Arial" w:cs="Arial"/>
        </w:rPr>
        <w:t>ХОРОНК</w:t>
      </w:r>
      <w:r w:rsidR="000D17C6" w:rsidRPr="000047F1">
        <w:rPr>
          <w:rFonts w:ascii="Arial" w:hAnsi="Arial" w:cs="Arial"/>
        </w:rPr>
        <w:t xml:space="preserve">СКОЙ </w:t>
      </w:r>
      <w:r w:rsidR="005F2C29" w:rsidRPr="000047F1">
        <w:rPr>
          <w:rFonts w:ascii="Arial" w:hAnsi="Arial" w:cs="Arial"/>
        </w:rPr>
        <w:t xml:space="preserve">ОБЩИНЫ " ДЕТСКИЙ САД </w:t>
      </w:r>
      <w:r w:rsidR="000D17C6" w:rsidRPr="001F7E22">
        <w:rPr>
          <w:rFonts w:ascii="Arial" w:hAnsi="Arial" w:cs="Arial"/>
        </w:rPr>
        <w:t>ХОРОНК</w:t>
      </w:r>
      <w:r w:rsidR="005F2C29" w:rsidRPr="000047F1">
        <w:rPr>
          <w:rFonts w:ascii="Arial" w:hAnsi="Arial" w:cs="Arial"/>
        </w:rPr>
        <w:t>А" ОНО</w:t>
      </w:r>
    </w:p>
    <w:p w:rsidR="00E804C5" w:rsidRDefault="00E804C5" w:rsidP="00E804C5">
      <w:pPr>
        <w:widowControl w:val="0"/>
        <w:spacing w:after="160"/>
        <w:ind w:firstLine="567"/>
        <w:jc w:val="center"/>
        <w:rPr>
          <w:rFonts w:ascii="Arial" w:hAnsi="Arial" w:cs="Arial"/>
          <w:b/>
          <w:lang w:val="hy-AM"/>
        </w:rPr>
      </w:pPr>
    </w:p>
    <w:p w:rsidR="00096865" w:rsidRPr="00E804C5" w:rsidRDefault="00096865" w:rsidP="00E804C5">
      <w:pPr>
        <w:widowControl w:val="0"/>
        <w:spacing w:after="160"/>
        <w:ind w:firstLine="567"/>
        <w:jc w:val="center"/>
        <w:rPr>
          <w:rFonts w:ascii="Arial" w:hAnsi="Arial" w:cs="Arial"/>
          <w:b/>
        </w:rPr>
      </w:pPr>
      <w:r w:rsidRPr="00E804C5">
        <w:rPr>
          <w:rFonts w:ascii="Arial" w:hAnsi="Arial" w:cs="Arial"/>
          <w:b/>
        </w:rPr>
        <w:t>ЧАСТЬ I.</w:t>
      </w:r>
    </w:p>
    <w:p w:rsidR="002E069D" w:rsidRPr="00E804C5" w:rsidRDefault="002E069D" w:rsidP="00B46D58">
      <w:pPr>
        <w:widowControl w:val="0"/>
        <w:spacing w:after="160"/>
        <w:jc w:val="center"/>
        <w:rPr>
          <w:rFonts w:ascii="Arial" w:hAnsi="Arial" w:cs="Arial"/>
        </w:rPr>
      </w:pPr>
    </w:p>
    <w:p w:rsidR="00096865" w:rsidRPr="00E804C5" w:rsidRDefault="00096865" w:rsidP="00B46D58">
      <w:pPr>
        <w:widowControl w:val="0"/>
        <w:tabs>
          <w:tab w:val="left" w:pos="1134"/>
        </w:tabs>
        <w:spacing w:after="160"/>
        <w:ind w:left="1134" w:hanging="567"/>
        <w:jc w:val="both"/>
        <w:rPr>
          <w:rFonts w:ascii="Arial" w:hAnsi="Arial" w:cs="Arial"/>
        </w:rPr>
      </w:pPr>
      <w:r w:rsidRPr="00E804C5">
        <w:rPr>
          <w:rFonts w:ascii="Arial" w:hAnsi="Arial" w:cs="Arial"/>
        </w:rPr>
        <w:t>1.</w:t>
      </w:r>
      <w:r w:rsidR="005C1BF7" w:rsidRPr="00E804C5">
        <w:rPr>
          <w:rFonts w:ascii="Arial" w:hAnsi="Arial" w:cs="Arial"/>
        </w:rPr>
        <w:tab/>
      </w:r>
      <w:r w:rsidR="00543BAE" w:rsidRPr="00E804C5">
        <w:rPr>
          <w:rFonts w:ascii="Arial" w:hAnsi="Arial" w:cs="Arial"/>
        </w:rPr>
        <w:t>Характеристика предмета закупки</w:t>
      </w:r>
      <w:r w:rsidRPr="00E804C5">
        <w:rPr>
          <w:rFonts w:ascii="Arial" w:hAnsi="Arial" w:cs="Arial"/>
        </w:rPr>
        <w:t xml:space="preserve"> </w:t>
      </w:r>
    </w:p>
    <w:p w:rsidR="00096865" w:rsidRPr="00E804C5" w:rsidRDefault="00096865" w:rsidP="00B46D58">
      <w:pPr>
        <w:widowControl w:val="0"/>
        <w:tabs>
          <w:tab w:val="left" w:pos="1134"/>
        </w:tabs>
        <w:spacing w:after="160"/>
        <w:ind w:left="1134" w:hanging="567"/>
        <w:jc w:val="both"/>
        <w:rPr>
          <w:rFonts w:ascii="Arial" w:hAnsi="Arial" w:cs="Arial"/>
        </w:rPr>
      </w:pPr>
      <w:r w:rsidRPr="00E804C5">
        <w:rPr>
          <w:rFonts w:ascii="Arial" w:hAnsi="Arial" w:cs="Arial"/>
        </w:rPr>
        <w:t>2.</w:t>
      </w:r>
      <w:r w:rsidR="005D191A" w:rsidRPr="00E804C5">
        <w:rPr>
          <w:rFonts w:ascii="Arial" w:hAnsi="Arial" w:cs="Arial"/>
        </w:rPr>
        <w:tab/>
      </w:r>
      <w:r w:rsidRPr="00E804C5">
        <w:rPr>
          <w:rFonts w:ascii="Arial" w:hAnsi="Arial" w:cs="Arial"/>
        </w:rPr>
        <w:t>Требования к праву участника на участие</w:t>
      </w:r>
      <w:r w:rsidR="00543BAE" w:rsidRPr="00E804C5">
        <w:rPr>
          <w:rFonts w:ascii="Arial" w:hAnsi="Arial" w:cs="Arial"/>
        </w:rPr>
        <w:t xml:space="preserve"> и порядок их оценки</w:t>
      </w:r>
      <w:r w:rsidR="003D0E3C" w:rsidRPr="00E804C5">
        <w:rPr>
          <w:rFonts w:ascii="Arial" w:hAnsi="Arial" w:cs="Arial"/>
        </w:rPr>
        <w:t xml:space="preserve">, в случае признания </w:t>
      </w:r>
      <w:proofErr w:type="gramStart"/>
      <w:r w:rsidR="003D0E3C" w:rsidRPr="00E804C5">
        <w:rPr>
          <w:rFonts w:ascii="Arial" w:hAnsi="Arial" w:cs="Arial"/>
        </w:rPr>
        <w:t>отобранным</w:t>
      </w:r>
      <w:proofErr w:type="gramEnd"/>
      <w:r w:rsidR="003D0E3C" w:rsidRPr="00E804C5">
        <w:rPr>
          <w:rFonts w:ascii="Arial" w:hAnsi="Arial" w:cs="Arial"/>
        </w:rPr>
        <w:t xml:space="preserve"> участником-условия представления обеспечения квалификации.</w:t>
      </w:r>
    </w:p>
    <w:p w:rsidR="00096865" w:rsidRPr="00E804C5" w:rsidRDefault="00096865" w:rsidP="00B46D58">
      <w:pPr>
        <w:widowControl w:val="0"/>
        <w:tabs>
          <w:tab w:val="left" w:pos="1134"/>
        </w:tabs>
        <w:spacing w:after="160"/>
        <w:ind w:left="1134" w:hanging="567"/>
        <w:jc w:val="both"/>
        <w:rPr>
          <w:rFonts w:ascii="Arial" w:hAnsi="Arial" w:cs="Arial"/>
        </w:rPr>
      </w:pPr>
      <w:r w:rsidRPr="00E804C5">
        <w:rPr>
          <w:rFonts w:ascii="Arial" w:hAnsi="Arial" w:cs="Arial"/>
        </w:rPr>
        <w:t>3.</w:t>
      </w:r>
      <w:r w:rsidR="005D191A" w:rsidRPr="00E804C5">
        <w:rPr>
          <w:rFonts w:ascii="Arial" w:hAnsi="Arial" w:cs="Arial"/>
        </w:rPr>
        <w:tab/>
      </w:r>
      <w:r w:rsidRPr="00E804C5">
        <w:rPr>
          <w:rFonts w:ascii="Arial" w:hAnsi="Arial" w:cs="Arial"/>
        </w:rPr>
        <w:t>Разъяснение приглашения и порядок вне</w:t>
      </w:r>
      <w:r w:rsidR="00543BAE" w:rsidRPr="00E804C5">
        <w:rPr>
          <w:rFonts w:ascii="Arial" w:hAnsi="Arial" w:cs="Arial"/>
        </w:rPr>
        <w:t>сения изменения в приглашение</w:t>
      </w:r>
    </w:p>
    <w:p w:rsidR="00087A30" w:rsidRPr="00E804C5" w:rsidRDefault="00096865" w:rsidP="00B46D58">
      <w:pPr>
        <w:widowControl w:val="0"/>
        <w:tabs>
          <w:tab w:val="left" w:pos="1134"/>
        </w:tabs>
        <w:spacing w:after="160"/>
        <w:ind w:left="1134" w:hanging="567"/>
        <w:jc w:val="both"/>
        <w:rPr>
          <w:rFonts w:ascii="Arial" w:hAnsi="Arial" w:cs="Arial"/>
        </w:rPr>
      </w:pPr>
      <w:r w:rsidRPr="00E804C5">
        <w:rPr>
          <w:rFonts w:ascii="Arial" w:hAnsi="Arial" w:cs="Arial"/>
        </w:rPr>
        <w:t>4.</w:t>
      </w:r>
      <w:r w:rsidR="005D191A" w:rsidRPr="00E804C5">
        <w:rPr>
          <w:rFonts w:ascii="Arial" w:hAnsi="Arial" w:cs="Arial"/>
        </w:rPr>
        <w:tab/>
      </w:r>
      <w:r w:rsidRPr="00E804C5">
        <w:rPr>
          <w:rFonts w:ascii="Arial" w:hAnsi="Arial" w:cs="Arial"/>
        </w:rPr>
        <w:t>Порядок подачи заявки</w:t>
      </w:r>
    </w:p>
    <w:p w:rsidR="00096865" w:rsidRPr="00E804C5" w:rsidRDefault="00543BAE" w:rsidP="00B46D58">
      <w:pPr>
        <w:widowControl w:val="0"/>
        <w:tabs>
          <w:tab w:val="left" w:pos="1134"/>
        </w:tabs>
        <w:spacing w:after="160"/>
        <w:ind w:left="1134" w:hanging="567"/>
        <w:jc w:val="both"/>
        <w:rPr>
          <w:rFonts w:ascii="Arial" w:hAnsi="Arial" w:cs="Arial"/>
        </w:rPr>
      </w:pPr>
      <w:r w:rsidRPr="00E804C5">
        <w:rPr>
          <w:rFonts w:ascii="Arial" w:hAnsi="Arial" w:cs="Arial"/>
        </w:rPr>
        <w:t>5.</w:t>
      </w:r>
      <w:r w:rsidRPr="00E804C5">
        <w:rPr>
          <w:rFonts w:ascii="Arial" w:hAnsi="Arial" w:cs="Arial"/>
        </w:rPr>
        <w:tab/>
        <w:t>Ценовое предложение заявки</w:t>
      </w:r>
      <w:r w:rsidR="00087A30" w:rsidRPr="00E804C5">
        <w:rPr>
          <w:rFonts w:ascii="Arial" w:hAnsi="Arial" w:cs="Arial"/>
        </w:rPr>
        <w:t xml:space="preserve"> </w:t>
      </w:r>
    </w:p>
    <w:p w:rsidR="00096865" w:rsidRPr="00E804C5" w:rsidRDefault="00087A30" w:rsidP="00B46D58">
      <w:pPr>
        <w:widowControl w:val="0"/>
        <w:tabs>
          <w:tab w:val="left" w:pos="1134"/>
        </w:tabs>
        <w:spacing w:after="160"/>
        <w:ind w:left="1134" w:hanging="567"/>
        <w:jc w:val="both"/>
        <w:rPr>
          <w:rFonts w:ascii="Arial" w:hAnsi="Arial" w:cs="Arial"/>
        </w:rPr>
      </w:pPr>
      <w:r w:rsidRPr="00E804C5">
        <w:rPr>
          <w:rFonts w:ascii="Arial" w:hAnsi="Arial" w:cs="Arial"/>
        </w:rPr>
        <w:t>6.</w:t>
      </w:r>
      <w:r w:rsidR="005D191A" w:rsidRPr="00E804C5">
        <w:rPr>
          <w:rFonts w:ascii="Arial" w:hAnsi="Arial" w:cs="Arial"/>
        </w:rPr>
        <w:tab/>
      </w:r>
      <w:r w:rsidRPr="00E804C5">
        <w:rPr>
          <w:rFonts w:ascii="Arial" w:hAnsi="Arial" w:cs="Arial"/>
        </w:rPr>
        <w:t>Срок действия заявки, порядок внесения</w:t>
      </w:r>
      <w:r w:rsidR="005D191A" w:rsidRPr="00E804C5">
        <w:rPr>
          <w:rFonts w:ascii="Arial" w:hAnsi="Arial" w:cs="Arial"/>
        </w:rPr>
        <w:t xml:space="preserve"> изменений в заявки и их отзыва</w:t>
      </w:r>
      <w:r w:rsidRPr="00E804C5">
        <w:rPr>
          <w:rFonts w:ascii="Arial" w:hAnsi="Arial" w:cs="Arial"/>
        </w:rPr>
        <w:t xml:space="preserve"> </w:t>
      </w:r>
    </w:p>
    <w:p w:rsidR="00096865" w:rsidRPr="00E804C5" w:rsidRDefault="00087A30" w:rsidP="00B46D58">
      <w:pPr>
        <w:widowControl w:val="0"/>
        <w:tabs>
          <w:tab w:val="left" w:pos="1134"/>
        </w:tabs>
        <w:spacing w:after="160"/>
        <w:ind w:left="1134" w:hanging="567"/>
        <w:jc w:val="both"/>
        <w:rPr>
          <w:rFonts w:ascii="Arial" w:hAnsi="Arial" w:cs="Arial"/>
        </w:rPr>
      </w:pPr>
      <w:r w:rsidRPr="00E804C5">
        <w:rPr>
          <w:rFonts w:ascii="Arial" w:hAnsi="Arial" w:cs="Arial"/>
        </w:rPr>
        <w:t>8.</w:t>
      </w:r>
      <w:r w:rsidR="005D191A" w:rsidRPr="00E804C5">
        <w:rPr>
          <w:rFonts w:ascii="Arial" w:hAnsi="Arial" w:cs="Arial"/>
        </w:rPr>
        <w:tab/>
      </w:r>
      <w:r w:rsidRPr="00E804C5">
        <w:rPr>
          <w:rFonts w:ascii="Arial" w:hAnsi="Arial" w:cs="Arial"/>
        </w:rPr>
        <w:t>Вскрытие, оц</w:t>
      </w:r>
      <w:r w:rsidR="000B2CFA" w:rsidRPr="00E804C5">
        <w:rPr>
          <w:rFonts w:ascii="Arial" w:hAnsi="Arial" w:cs="Arial"/>
        </w:rPr>
        <w:t>енка заявок и подведение итогов</w:t>
      </w:r>
    </w:p>
    <w:p w:rsidR="00096865" w:rsidRPr="00E804C5" w:rsidRDefault="00087A30" w:rsidP="00B46D58">
      <w:pPr>
        <w:widowControl w:val="0"/>
        <w:tabs>
          <w:tab w:val="left" w:pos="1134"/>
        </w:tabs>
        <w:spacing w:after="160"/>
        <w:ind w:left="1134" w:hanging="567"/>
        <w:jc w:val="both"/>
        <w:rPr>
          <w:rFonts w:ascii="Arial" w:hAnsi="Arial" w:cs="Arial"/>
        </w:rPr>
      </w:pPr>
      <w:r w:rsidRPr="00E804C5">
        <w:rPr>
          <w:rFonts w:ascii="Arial" w:hAnsi="Arial" w:cs="Arial"/>
        </w:rPr>
        <w:t>9.</w:t>
      </w:r>
      <w:r w:rsidR="005D191A" w:rsidRPr="00E804C5">
        <w:rPr>
          <w:rFonts w:ascii="Arial" w:hAnsi="Arial" w:cs="Arial"/>
        </w:rPr>
        <w:tab/>
      </w:r>
      <w:r w:rsidRPr="00E804C5">
        <w:rPr>
          <w:rFonts w:ascii="Arial" w:hAnsi="Arial" w:cs="Arial"/>
        </w:rPr>
        <w:t>Заключение догово</w:t>
      </w:r>
      <w:r w:rsidR="00543BAE" w:rsidRPr="00E804C5">
        <w:rPr>
          <w:rFonts w:ascii="Arial" w:hAnsi="Arial" w:cs="Arial"/>
        </w:rPr>
        <w:t>ра</w:t>
      </w:r>
    </w:p>
    <w:p w:rsidR="00096865" w:rsidRPr="00E804C5" w:rsidRDefault="00087A30" w:rsidP="00B46D58">
      <w:pPr>
        <w:widowControl w:val="0"/>
        <w:tabs>
          <w:tab w:val="left" w:pos="1134"/>
        </w:tabs>
        <w:spacing w:after="160"/>
        <w:ind w:left="1134" w:hanging="567"/>
        <w:jc w:val="both"/>
        <w:rPr>
          <w:rFonts w:ascii="Arial" w:hAnsi="Arial" w:cs="Arial"/>
        </w:rPr>
      </w:pPr>
      <w:r w:rsidRPr="00E804C5">
        <w:rPr>
          <w:rFonts w:ascii="Arial" w:hAnsi="Arial" w:cs="Arial"/>
        </w:rPr>
        <w:t>10.</w:t>
      </w:r>
      <w:r w:rsidR="005D191A" w:rsidRPr="00E804C5">
        <w:rPr>
          <w:rFonts w:ascii="Arial" w:hAnsi="Arial" w:cs="Arial"/>
        </w:rPr>
        <w:tab/>
      </w:r>
      <w:r w:rsidR="003E1D9D" w:rsidRPr="00E804C5">
        <w:rPr>
          <w:rFonts w:ascii="Arial" w:hAnsi="Arial" w:cs="Arial"/>
        </w:rPr>
        <w:t xml:space="preserve">Обеспечения </w:t>
      </w:r>
      <w:r w:rsidR="00174DAB" w:rsidRPr="00E804C5">
        <w:rPr>
          <w:rFonts w:ascii="Arial" w:hAnsi="Arial" w:cs="Arial"/>
        </w:rPr>
        <w:t xml:space="preserve">квалификации  и </w:t>
      </w:r>
      <w:r w:rsidR="00543BAE" w:rsidRPr="00E804C5">
        <w:rPr>
          <w:rFonts w:ascii="Arial" w:hAnsi="Arial" w:cs="Arial"/>
        </w:rPr>
        <w:t>договора</w:t>
      </w:r>
      <w:r w:rsidRPr="00E804C5">
        <w:rPr>
          <w:rFonts w:ascii="Arial" w:hAnsi="Arial" w:cs="Arial"/>
        </w:rPr>
        <w:t xml:space="preserve"> </w:t>
      </w:r>
    </w:p>
    <w:p w:rsidR="00096865" w:rsidRPr="00E804C5" w:rsidRDefault="00096865" w:rsidP="00B46D58">
      <w:pPr>
        <w:widowControl w:val="0"/>
        <w:tabs>
          <w:tab w:val="left" w:pos="1134"/>
        </w:tabs>
        <w:spacing w:after="160"/>
        <w:ind w:left="1134" w:hanging="567"/>
        <w:jc w:val="both"/>
        <w:rPr>
          <w:rFonts w:ascii="Arial" w:hAnsi="Arial" w:cs="Arial"/>
        </w:rPr>
      </w:pPr>
      <w:r w:rsidRPr="00E804C5">
        <w:rPr>
          <w:rFonts w:ascii="Arial" w:hAnsi="Arial" w:cs="Arial"/>
        </w:rPr>
        <w:t>11.</w:t>
      </w:r>
      <w:r w:rsidR="005D191A" w:rsidRPr="00E804C5">
        <w:rPr>
          <w:rFonts w:ascii="Arial" w:hAnsi="Arial" w:cs="Arial"/>
        </w:rPr>
        <w:tab/>
      </w:r>
      <w:r w:rsidRPr="00E804C5">
        <w:rPr>
          <w:rFonts w:ascii="Arial" w:hAnsi="Arial" w:cs="Arial"/>
        </w:rPr>
        <w:t>Объяв</w:t>
      </w:r>
      <w:r w:rsidR="00543BAE" w:rsidRPr="00E804C5">
        <w:rPr>
          <w:rFonts w:ascii="Arial" w:hAnsi="Arial" w:cs="Arial"/>
        </w:rPr>
        <w:t>ление процедуры несостоявшейся</w:t>
      </w:r>
      <w:r w:rsidRPr="00E804C5">
        <w:rPr>
          <w:rFonts w:ascii="Arial" w:hAnsi="Arial" w:cs="Arial"/>
        </w:rPr>
        <w:t xml:space="preserve"> </w:t>
      </w:r>
    </w:p>
    <w:p w:rsidR="00096865" w:rsidRPr="00E804C5" w:rsidRDefault="00096865" w:rsidP="00B46D58">
      <w:pPr>
        <w:widowControl w:val="0"/>
        <w:tabs>
          <w:tab w:val="left" w:pos="1134"/>
        </w:tabs>
        <w:spacing w:after="160"/>
        <w:ind w:left="1134" w:hanging="567"/>
        <w:jc w:val="both"/>
        <w:rPr>
          <w:rFonts w:ascii="Arial" w:hAnsi="Arial" w:cs="Arial"/>
        </w:rPr>
      </w:pPr>
      <w:r w:rsidRPr="00E804C5">
        <w:rPr>
          <w:rFonts w:ascii="Arial" w:hAnsi="Arial" w:cs="Arial"/>
        </w:rPr>
        <w:t>12.</w:t>
      </w:r>
      <w:r w:rsidR="005D191A" w:rsidRPr="00E804C5">
        <w:rPr>
          <w:rFonts w:ascii="Arial" w:hAnsi="Arial" w:cs="Arial"/>
        </w:rPr>
        <w:tab/>
      </w:r>
      <w:r w:rsidRPr="00E804C5">
        <w:rPr>
          <w:rFonts w:ascii="Arial" w:hAnsi="Arial" w:cs="Arial"/>
        </w:rPr>
        <w:t>Право участника и порядок обжалования им действий и (или) принятых решений</w:t>
      </w:r>
      <w:r w:rsidR="00543BAE" w:rsidRPr="00E804C5">
        <w:rPr>
          <w:rFonts w:ascii="Arial" w:hAnsi="Arial" w:cs="Arial"/>
        </w:rPr>
        <w:t>, связанных с процессом закупки</w:t>
      </w:r>
    </w:p>
    <w:p w:rsidR="00520F57" w:rsidRPr="00E804C5" w:rsidRDefault="00520F57" w:rsidP="00B46D58">
      <w:pPr>
        <w:widowControl w:val="0"/>
        <w:spacing w:after="160"/>
        <w:jc w:val="center"/>
        <w:rPr>
          <w:rFonts w:ascii="Arial" w:hAnsi="Arial" w:cs="Arial"/>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520F57" w:rsidRPr="008842CE"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E17B7F" w:rsidRDefault="00450C30" w:rsidP="00536555">
      <w:pPr>
        <w:widowControl w:val="0"/>
        <w:tabs>
          <w:tab w:val="left" w:pos="1134"/>
        </w:tabs>
        <w:spacing w:after="160"/>
        <w:ind w:left="1134" w:hanging="567"/>
        <w:jc w:val="both"/>
        <w:rPr>
          <w:rFonts w:ascii="GHEA Grapalat" w:hAnsi="GHEA Grapalat"/>
          <w:spacing w:val="-6"/>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r w:rsidR="00E17B7F">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E6D14">
        <w:rPr>
          <w:rFonts w:ascii="GHEA Grapalat" w:hAnsi="GHEA Grapalat"/>
          <w:b/>
          <w:lang w:val="en-US"/>
        </w:rPr>
        <w:t>AMXHX</w:t>
      </w:r>
      <w:r w:rsidR="00CF0C35" w:rsidRPr="00CF0C35">
        <w:rPr>
          <w:rFonts w:ascii="GHEA Grapalat" w:hAnsi="GHEA Grapalat"/>
          <w:b/>
          <w:lang w:val="en-US"/>
        </w:rPr>
        <w:t>M</w:t>
      </w:r>
      <w:r w:rsidR="00CF0C35" w:rsidRPr="00CF0C35">
        <w:rPr>
          <w:rFonts w:ascii="GHEA Grapalat" w:hAnsi="GHEA Grapalat"/>
          <w:b/>
          <w:lang w:val="hy-AM"/>
        </w:rPr>
        <w:t>-GHA</w:t>
      </w:r>
      <w:r w:rsidR="00CF0C35" w:rsidRPr="00CF0C35">
        <w:rPr>
          <w:rFonts w:ascii="GHEA Grapalat" w:hAnsi="GHEA Grapalat"/>
          <w:b/>
        </w:rPr>
        <w:t>P</w:t>
      </w:r>
      <w:r w:rsidR="00CF0C35" w:rsidRPr="00CF0C35">
        <w:rPr>
          <w:rFonts w:ascii="GHEA Grapalat" w:hAnsi="GHEA Grapalat"/>
          <w:b/>
          <w:lang w:val="hy-AM"/>
        </w:rPr>
        <w:t>DZB-20/</w:t>
      </w:r>
      <w:r w:rsidR="00CF0C35" w:rsidRPr="00CF0C35">
        <w:rPr>
          <w:rFonts w:ascii="GHEA Grapalat" w:hAnsi="GHEA Grapalat"/>
          <w:b/>
        </w:rPr>
        <w:t>1</w:t>
      </w:r>
      <w:r w:rsidR="00CF0C35" w:rsidRPr="006D2DF7">
        <w:rPr>
          <w:rFonts w:ascii="GHEA Grapalat" w:hAnsi="GHEA Grapalat"/>
          <w:spacing w:val="-6"/>
        </w:rPr>
        <w:t xml:space="preserve"> </w:t>
      </w:r>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w:t>
      </w:r>
      <w:r w:rsidR="00E45E98">
        <w:rPr>
          <w:rFonts w:ascii="GHEA Grapalat" w:hAnsi="GHEA Grapalat"/>
        </w:rPr>
        <w:t xml:space="preserve">явленной </w:t>
      </w:r>
      <w:r w:rsidR="00CF0C35" w:rsidRPr="00536555">
        <w:rPr>
          <w:rFonts w:ascii="GHEA Grapalat" w:hAnsi="GHEA Grapalat"/>
          <w:i/>
        </w:rPr>
        <w:t xml:space="preserve">НУЖД </w:t>
      </w:r>
      <w:r w:rsidR="005F2C29" w:rsidRPr="000047F1">
        <w:rPr>
          <w:rFonts w:ascii="Arial" w:hAnsi="Arial" w:cs="Arial"/>
        </w:rPr>
        <w:t xml:space="preserve">РА </w:t>
      </w:r>
      <w:proofErr w:type="spellStart"/>
      <w:r w:rsidR="005F2C29" w:rsidRPr="005F2C29">
        <w:rPr>
          <w:rFonts w:ascii="Arial" w:hAnsi="Arial" w:cs="Arial"/>
        </w:rPr>
        <w:t>Армавирского</w:t>
      </w:r>
      <w:proofErr w:type="spellEnd"/>
      <w:r w:rsidR="005F2C29" w:rsidRPr="005F2C29">
        <w:rPr>
          <w:rFonts w:ascii="Arial" w:hAnsi="Arial" w:cs="Arial"/>
        </w:rPr>
        <w:t xml:space="preserve"> области</w:t>
      </w:r>
      <w:r w:rsidR="005F2C29" w:rsidRPr="000047F1">
        <w:rPr>
          <w:rFonts w:ascii="Arial" w:hAnsi="Arial" w:cs="Arial"/>
        </w:rPr>
        <w:t xml:space="preserve">  </w:t>
      </w:r>
      <w:proofErr w:type="spellStart"/>
      <w:r w:rsidR="00BE6D14" w:rsidRPr="00BE6D14">
        <w:rPr>
          <w:rFonts w:ascii="Arial" w:hAnsi="Arial" w:cs="Arial"/>
        </w:rPr>
        <w:t>Хоронк</w:t>
      </w:r>
      <w:r w:rsidR="005F2C29" w:rsidRPr="000047F1">
        <w:rPr>
          <w:rFonts w:ascii="Arial" w:hAnsi="Arial" w:cs="Arial"/>
        </w:rPr>
        <w:t>ской</w:t>
      </w:r>
      <w:proofErr w:type="spellEnd"/>
      <w:r w:rsidR="005F2C29" w:rsidRPr="000047F1">
        <w:rPr>
          <w:rFonts w:ascii="Arial" w:hAnsi="Arial" w:cs="Arial"/>
        </w:rPr>
        <w:t xml:space="preserve"> общины</w:t>
      </w:r>
      <w:proofErr w:type="gramEnd"/>
      <w:r w:rsidR="005F2C29" w:rsidRPr="000047F1">
        <w:rPr>
          <w:rFonts w:ascii="Arial" w:hAnsi="Arial" w:cs="Arial"/>
        </w:rPr>
        <w:t xml:space="preserve"> " Детский Сад </w:t>
      </w:r>
      <w:proofErr w:type="spellStart"/>
      <w:r w:rsidR="00BE6D14" w:rsidRPr="00BE6D14">
        <w:rPr>
          <w:rFonts w:ascii="Arial" w:hAnsi="Arial" w:cs="Arial"/>
        </w:rPr>
        <w:t>Хоронк</w:t>
      </w:r>
      <w:r w:rsidR="005F2C29" w:rsidRPr="000047F1">
        <w:rPr>
          <w:rFonts w:ascii="Arial" w:hAnsi="Arial" w:cs="Arial"/>
        </w:rPr>
        <w:t>а</w:t>
      </w:r>
      <w:proofErr w:type="spellEnd"/>
      <w:r w:rsidR="005F2C29" w:rsidRPr="000047F1">
        <w:rPr>
          <w:rFonts w:ascii="Arial" w:hAnsi="Arial" w:cs="Arial"/>
        </w:rPr>
        <w:t xml:space="preserve">" ОНО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A81DD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proofErr w:type="spellStart"/>
      <w:r w:rsidR="001C7576">
        <w:rPr>
          <w:rFonts w:ascii="Sylfaen" w:hAnsi="Sylfaen"/>
          <w:sz w:val="24"/>
          <w:szCs w:val="24"/>
          <w:lang w:val="en-US" w:eastAsia="en-US" w:bidi="ar-SA"/>
        </w:rPr>
        <w:t>xoronqimankapartez</w:t>
      </w:r>
      <w:proofErr w:type="spellEnd"/>
      <w:r w:rsidR="00CF0C35" w:rsidRPr="00CF0C35">
        <w:rPr>
          <w:rFonts w:ascii="Sylfaen" w:hAnsi="Sylfaen"/>
          <w:sz w:val="24"/>
          <w:szCs w:val="24"/>
          <w:lang w:eastAsia="en-US" w:bidi="ar-SA"/>
        </w:rPr>
        <w:t>@</w:t>
      </w:r>
      <w:r w:rsidR="00CF0C35" w:rsidRPr="00CF0C35">
        <w:rPr>
          <w:rFonts w:ascii="Sylfaen" w:hAnsi="Sylfaen"/>
          <w:sz w:val="24"/>
          <w:szCs w:val="24"/>
          <w:lang w:val="en-US" w:eastAsia="en-US" w:bidi="ar-SA"/>
        </w:rPr>
        <w:t>mail</w:t>
      </w:r>
      <w:r w:rsidR="00CF0C35" w:rsidRPr="00CF0C35">
        <w:rPr>
          <w:rFonts w:ascii="Sylfaen" w:hAnsi="Sylfaen"/>
          <w:sz w:val="24"/>
          <w:szCs w:val="24"/>
          <w:lang w:eastAsia="en-US" w:bidi="ar-SA"/>
        </w:rPr>
        <w:t>.</w:t>
      </w:r>
      <w:proofErr w:type="spellStart"/>
      <w:r w:rsidR="00CF0C35" w:rsidRPr="00CF0C35">
        <w:rPr>
          <w:rFonts w:ascii="Sylfaen" w:hAnsi="Sylfaen"/>
          <w:sz w:val="24"/>
          <w:szCs w:val="24"/>
          <w:lang w:val="en-US" w:eastAsia="en-US" w:bidi="ar-SA"/>
        </w:rPr>
        <w:t>ru</w:t>
      </w:r>
      <w:proofErr w:type="spellEnd"/>
      <w:r w:rsidR="00CF0C35" w:rsidRPr="009044F1">
        <w:rPr>
          <w:rFonts w:ascii="GHEA Grapalat" w:hAnsi="GHEA Grapalat"/>
          <w:sz w:val="24"/>
          <w:szCs w:val="24"/>
        </w:rPr>
        <w:t xml:space="preserve"> </w:t>
      </w:r>
    </w:p>
    <w:p w:rsidR="00096865" w:rsidRPr="000878EC" w:rsidRDefault="00F5653D" w:rsidP="00B46D58">
      <w:pPr>
        <w:widowControl w:val="0"/>
        <w:spacing w:after="160"/>
        <w:jc w:val="center"/>
        <w:rPr>
          <w:rFonts w:ascii="Arial" w:hAnsi="Arial" w:cs="Arial"/>
        </w:rPr>
      </w:pPr>
      <w:r w:rsidRPr="009044F1">
        <w:rPr>
          <w:rFonts w:ascii="GHEA Grapalat" w:hAnsi="GHEA Grapalat"/>
        </w:rPr>
        <w:br w:type="page"/>
      </w:r>
      <w:r w:rsidRPr="000878EC">
        <w:rPr>
          <w:rFonts w:ascii="Arial" w:hAnsi="Arial" w:cs="Arial"/>
        </w:rPr>
        <w:lastRenderedPageBreak/>
        <w:t>ЧАСТЬ I</w:t>
      </w:r>
    </w:p>
    <w:p w:rsidR="00096865" w:rsidRPr="000878EC" w:rsidRDefault="00096865" w:rsidP="00B46D58">
      <w:pPr>
        <w:pStyle w:val="3"/>
        <w:keepNext w:val="0"/>
        <w:widowControl w:val="0"/>
        <w:spacing w:after="160" w:line="240" w:lineRule="auto"/>
        <w:rPr>
          <w:rFonts w:ascii="Arial" w:hAnsi="Arial" w:cs="Arial"/>
          <w:sz w:val="24"/>
          <w:szCs w:val="24"/>
        </w:rPr>
      </w:pPr>
    </w:p>
    <w:p w:rsidR="00096865" w:rsidRPr="000878EC" w:rsidRDefault="00F63BBB" w:rsidP="00B46D58">
      <w:pPr>
        <w:widowControl w:val="0"/>
        <w:spacing w:after="160"/>
        <w:jc w:val="center"/>
        <w:rPr>
          <w:rFonts w:ascii="Arial" w:hAnsi="Arial" w:cs="Arial"/>
          <w:b/>
        </w:rPr>
      </w:pPr>
      <w:r w:rsidRPr="000878EC">
        <w:rPr>
          <w:rFonts w:ascii="Arial" w:hAnsi="Arial" w:cs="Arial"/>
          <w:b/>
        </w:rPr>
        <w:t xml:space="preserve">1. </w:t>
      </w:r>
      <w:r w:rsidR="002B32D6" w:rsidRPr="000878EC">
        <w:rPr>
          <w:rFonts w:ascii="Arial" w:hAnsi="Arial" w:cs="Arial"/>
          <w:b/>
        </w:rPr>
        <w:t>ХАРАКТЕРИСТИКА ПРЕДМЕТА ЗАКУПКИ</w:t>
      </w:r>
    </w:p>
    <w:p w:rsidR="00096865" w:rsidRPr="000878EC" w:rsidRDefault="00845AA5" w:rsidP="00B46D58">
      <w:pPr>
        <w:pStyle w:val="3"/>
        <w:keepNext w:val="0"/>
        <w:widowControl w:val="0"/>
        <w:tabs>
          <w:tab w:val="left" w:pos="1134"/>
        </w:tabs>
        <w:spacing w:after="160" w:line="240" w:lineRule="auto"/>
        <w:ind w:firstLine="567"/>
        <w:jc w:val="both"/>
        <w:rPr>
          <w:rFonts w:ascii="Arial" w:hAnsi="Arial" w:cs="Arial"/>
          <w:i w:val="0"/>
          <w:sz w:val="24"/>
          <w:szCs w:val="24"/>
        </w:rPr>
      </w:pPr>
      <w:r w:rsidRPr="000878EC">
        <w:rPr>
          <w:rFonts w:ascii="Arial" w:hAnsi="Arial" w:cs="Arial"/>
          <w:i w:val="0"/>
          <w:sz w:val="24"/>
          <w:szCs w:val="24"/>
        </w:rPr>
        <w:t>1.1</w:t>
      </w:r>
      <w:r w:rsidR="008E6E51" w:rsidRPr="000878EC">
        <w:rPr>
          <w:rFonts w:ascii="Arial" w:hAnsi="Arial" w:cs="Arial"/>
          <w:i w:val="0"/>
          <w:sz w:val="24"/>
          <w:szCs w:val="24"/>
        </w:rPr>
        <w:t>.</w:t>
      </w:r>
      <w:r w:rsidR="00F63BBB" w:rsidRPr="000878EC">
        <w:rPr>
          <w:rFonts w:ascii="Arial" w:hAnsi="Arial" w:cs="Arial"/>
          <w:i w:val="0"/>
          <w:sz w:val="24"/>
          <w:szCs w:val="24"/>
        </w:rPr>
        <w:tab/>
      </w:r>
      <w:r w:rsidRPr="000878EC">
        <w:rPr>
          <w:rFonts w:ascii="Arial" w:hAnsi="Arial" w:cs="Arial"/>
          <w:i w:val="0"/>
          <w:sz w:val="24"/>
          <w:szCs w:val="24"/>
        </w:rPr>
        <w:t>Предметом закупки является приобретение "</w:t>
      </w:r>
      <w:r w:rsidR="00B23864" w:rsidRPr="000878EC">
        <w:rPr>
          <w:rFonts w:ascii="Arial" w:hAnsi="Arial" w:cs="Arial"/>
          <w:i w:val="0"/>
          <w:sz w:val="24"/>
          <w:szCs w:val="24"/>
        </w:rPr>
        <w:t>Продуктов питания</w:t>
      </w:r>
      <w:r w:rsidRPr="000878EC">
        <w:rPr>
          <w:rFonts w:ascii="Arial" w:hAnsi="Arial" w:cs="Arial"/>
          <w:i w:val="0"/>
          <w:sz w:val="24"/>
          <w:szCs w:val="24"/>
        </w:rPr>
        <w:t xml:space="preserve">" (далее — </w:t>
      </w:r>
      <w:r w:rsidR="00E45E98" w:rsidRPr="000878EC">
        <w:rPr>
          <w:rFonts w:ascii="Arial" w:hAnsi="Arial" w:cs="Arial"/>
          <w:i w:val="0"/>
          <w:sz w:val="24"/>
          <w:szCs w:val="24"/>
        </w:rPr>
        <w:t xml:space="preserve">также товар) для </w:t>
      </w:r>
      <w:r w:rsidR="002E026E" w:rsidRPr="000878EC">
        <w:rPr>
          <w:rFonts w:ascii="Arial" w:hAnsi="Arial" w:cs="Arial"/>
          <w:i w:val="0"/>
          <w:sz w:val="24"/>
          <w:szCs w:val="24"/>
        </w:rPr>
        <w:t xml:space="preserve">РА </w:t>
      </w:r>
      <w:proofErr w:type="spellStart"/>
      <w:r w:rsidR="002E026E" w:rsidRPr="000878EC">
        <w:rPr>
          <w:rFonts w:ascii="Arial" w:hAnsi="Arial" w:cs="Arial"/>
          <w:i w:val="0"/>
          <w:sz w:val="24"/>
          <w:szCs w:val="24"/>
        </w:rPr>
        <w:t>Армавирского</w:t>
      </w:r>
      <w:proofErr w:type="spellEnd"/>
      <w:r w:rsidR="002E026E" w:rsidRPr="000878EC">
        <w:rPr>
          <w:rFonts w:ascii="Arial" w:hAnsi="Arial" w:cs="Arial"/>
          <w:i w:val="0"/>
        </w:rPr>
        <w:t xml:space="preserve"> </w:t>
      </w:r>
      <w:r w:rsidR="002E026E" w:rsidRPr="001C7576">
        <w:rPr>
          <w:rFonts w:ascii="Arial" w:hAnsi="Arial" w:cs="Arial"/>
          <w:i w:val="0"/>
          <w:sz w:val="24"/>
          <w:szCs w:val="24"/>
        </w:rPr>
        <w:t xml:space="preserve">области  </w:t>
      </w:r>
      <w:proofErr w:type="spellStart"/>
      <w:r w:rsidR="001C7576" w:rsidRPr="001C7576">
        <w:rPr>
          <w:rFonts w:ascii="Arial" w:hAnsi="Arial" w:cs="Arial"/>
          <w:sz w:val="24"/>
          <w:szCs w:val="24"/>
        </w:rPr>
        <w:t>Хоронкской</w:t>
      </w:r>
      <w:proofErr w:type="spellEnd"/>
      <w:r w:rsidR="001C7576" w:rsidRPr="001C7576">
        <w:rPr>
          <w:rFonts w:ascii="Arial" w:hAnsi="Arial" w:cs="Arial"/>
          <w:sz w:val="24"/>
          <w:szCs w:val="24"/>
        </w:rPr>
        <w:t xml:space="preserve"> общины " Детский Сад </w:t>
      </w:r>
      <w:proofErr w:type="spellStart"/>
      <w:r w:rsidR="001C7576" w:rsidRPr="001C7576">
        <w:rPr>
          <w:rFonts w:ascii="Arial" w:hAnsi="Arial" w:cs="Arial"/>
          <w:sz w:val="24"/>
          <w:szCs w:val="24"/>
        </w:rPr>
        <w:t>Хоронка</w:t>
      </w:r>
      <w:proofErr w:type="spellEnd"/>
      <w:r w:rsidR="001C7576" w:rsidRPr="001C7576">
        <w:rPr>
          <w:rFonts w:ascii="Arial" w:hAnsi="Arial" w:cs="Arial"/>
          <w:sz w:val="24"/>
          <w:szCs w:val="24"/>
        </w:rPr>
        <w:t xml:space="preserve">" </w:t>
      </w:r>
      <w:r w:rsidR="002E026E" w:rsidRPr="001C7576">
        <w:rPr>
          <w:rFonts w:ascii="Arial" w:hAnsi="Arial" w:cs="Arial"/>
          <w:i w:val="0"/>
          <w:sz w:val="24"/>
          <w:szCs w:val="24"/>
        </w:rPr>
        <w:t>ОНО</w:t>
      </w:r>
      <w:r w:rsidR="001D2169" w:rsidRPr="001C7576">
        <w:rPr>
          <w:rFonts w:ascii="Arial" w:hAnsi="Arial" w:cs="Arial"/>
          <w:i w:val="0"/>
          <w:sz w:val="24"/>
          <w:szCs w:val="24"/>
        </w:rPr>
        <w:t>,</w:t>
      </w:r>
      <w:r w:rsidR="002E026E" w:rsidRPr="001C7576">
        <w:rPr>
          <w:rFonts w:ascii="Arial" w:hAnsi="Arial" w:cs="Arial"/>
          <w:i w:val="0"/>
          <w:sz w:val="24"/>
          <w:szCs w:val="24"/>
        </w:rPr>
        <w:t xml:space="preserve"> </w:t>
      </w:r>
      <w:r w:rsidRPr="001C7576">
        <w:rPr>
          <w:rFonts w:ascii="Arial" w:hAnsi="Arial" w:cs="Arial"/>
          <w:i w:val="0"/>
          <w:sz w:val="24"/>
          <w:szCs w:val="24"/>
        </w:rPr>
        <w:t>которые сгрупп</w:t>
      </w:r>
      <w:r w:rsidR="001C7576">
        <w:rPr>
          <w:rFonts w:ascii="Arial" w:hAnsi="Arial" w:cs="Arial"/>
          <w:i w:val="0"/>
          <w:sz w:val="24"/>
          <w:szCs w:val="24"/>
        </w:rPr>
        <w:t>ированы в лоты "</w:t>
      </w:r>
      <w:r w:rsidR="001C7576" w:rsidRPr="001C7576">
        <w:rPr>
          <w:rFonts w:ascii="Arial" w:hAnsi="Arial" w:cs="Arial"/>
          <w:i w:val="0"/>
          <w:sz w:val="24"/>
          <w:szCs w:val="24"/>
        </w:rPr>
        <w:t>50</w:t>
      </w:r>
      <w:r w:rsidRPr="001C7576">
        <w:rPr>
          <w:rFonts w:ascii="Arial" w:hAnsi="Arial" w:cs="Arial"/>
          <w:i w:val="0"/>
          <w:sz w:val="24"/>
          <w:szCs w:val="24"/>
        </w:rPr>
        <w:t>"</w:t>
      </w:r>
      <w:r w:rsidRPr="000878EC">
        <w:rPr>
          <w:rFonts w:ascii="Arial" w:hAnsi="Arial" w:cs="Arial"/>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0878EC" w:rsidTr="004E0B7B">
        <w:trPr>
          <w:jc w:val="center"/>
        </w:trPr>
        <w:tc>
          <w:tcPr>
            <w:tcW w:w="1530" w:type="dxa"/>
            <w:vAlign w:val="center"/>
          </w:tcPr>
          <w:p w:rsidR="00096865" w:rsidRPr="000878EC" w:rsidRDefault="00096865" w:rsidP="00B46D58">
            <w:pPr>
              <w:pStyle w:val="23"/>
              <w:widowControl w:val="0"/>
              <w:spacing w:after="120" w:line="240" w:lineRule="auto"/>
              <w:ind w:firstLine="0"/>
              <w:jc w:val="center"/>
              <w:rPr>
                <w:rFonts w:ascii="Arial" w:hAnsi="Arial" w:cs="Arial"/>
                <w:b/>
                <w:bCs/>
                <w:i/>
                <w:iCs/>
                <w:sz w:val="18"/>
                <w:szCs w:val="18"/>
              </w:rPr>
            </w:pPr>
            <w:r w:rsidRPr="000878EC">
              <w:rPr>
                <w:rFonts w:ascii="Arial" w:hAnsi="Arial" w:cs="Arial"/>
                <w:b/>
                <w:i/>
                <w:sz w:val="18"/>
                <w:szCs w:val="18"/>
              </w:rPr>
              <w:t>Номера лотов</w:t>
            </w:r>
          </w:p>
        </w:tc>
        <w:tc>
          <w:tcPr>
            <w:tcW w:w="7704" w:type="dxa"/>
            <w:vAlign w:val="center"/>
          </w:tcPr>
          <w:p w:rsidR="00096865" w:rsidRPr="000878EC" w:rsidRDefault="00096865" w:rsidP="00B46D58">
            <w:pPr>
              <w:pStyle w:val="23"/>
              <w:widowControl w:val="0"/>
              <w:spacing w:after="120" w:line="240" w:lineRule="auto"/>
              <w:ind w:firstLine="0"/>
              <w:jc w:val="center"/>
              <w:rPr>
                <w:rFonts w:ascii="Arial" w:hAnsi="Arial" w:cs="Arial"/>
                <w:b/>
                <w:bCs/>
                <w:i/>
                <w:iCs/>
                <w:sz w:val="18"/>
                <w:szCs w:val="18"/>
              </w:rPr>
            </w:pPr>
            <w:r w:rsidRPr="000878EC">
              <w:rPr>
                <w:rFonts w:ascii="Arial" w:hAnsi="Arial" w:cs="Arial"/>
                <w:b/>
                <w:i/>
                <w:sz w:val="18"/>
                <w:szCs w:val="18"/>
              </w:rPr>
              <w:t>Наименование лота</w:t>
            </w:r>
          </w:p>
        </w:tc>
      </w:tr>
      <w:tr w:rsidR="002905CD" w:rsidRPr="000878EC" w:rsidTr="00687FCA">
        <w:trPr>
          <w:jc w:val="center"/>
        </w:trPr>
        <w:tc>
          <w:tcPr>
            <w:tcW w:w="1530" w:type="dxa"/>
            <w:vAlign w:val="center"/>
          </w:tcPr>
          <w:p w:rsidR="002905CD" w:rsidRPr="000878EC" w:rsidRDefault="002905CD" w:rsidP="00B46D58">
            <w:pPr>
              <w:pStyle w:val="23"/>
              <w:widowControl w:val="0"/>
              <w:spacing w:after="120" w:line="240" w:lineRule="auto"/>
              <w:ind w:firstLine="0"/>
              <w:jc w:val="center"/>
              <w:rPr>
                <w:rFonts w:ascii="Arial" w:hAnsi="Arial" w:cs="Arial"/>
                <w:sz w:val="18"/>
                <w:szCs w:val="18"/>
              </w:rPr>
            </w:pPr>
            <w:r w:rsidRPr="000878EC">
              <w:rPr>
                <w:rFonts w:ascii="Arial" w:hAnsi="Arial" w:cs="Arial"/>
                <w:sz w:val="18"/>
                <w:szCs w:val="18"/>
              </w:rPr>
              <w:t>1</w:t>
            </w:r>
          </w:p>
        </w:tc>
        <w:tc>
          <w:tcPr>
            <w:tcW w:w="7704" w:type="dxa"/>
          </w:tcPr>
          <w:p w:rsidR="002905CD" w:rsidRPr="000878EC" w:rsidRDefault="00127685" w:rsidP="00687FCA">
            <w:pPr>
              <w:widowControl w:val="0"/>
              <w:jc w:val="center"/>
              <w:rPr>
                <w:rFonts w:ascii="Arial" w:hAnsi="Arial" w:cs="Arial"/>
                <w:sz w:val="18"/>
                <w:szCs w:val="18"/>
              </w:rPr>
            </w:pPr>
            <w:r w:rsidRPr="000878EC">
              <w:rPr>
                <w:rFonts w:ascii="Arial" w:hAnsi="Arial" w:cs="Arial"/>
                <w:sz w:val="18"/>
                <w:szCs w:val="18"/>
              </w:rPr>
              <w:t>Х</w:t>
            </w:r>
            <w:r w:rsidR="00B2216D" w:rsidRPr="000878EC">
              <w:rPr>
                <w:rFonts w:ascii="Arial" w:hAnsi="Arial" w:cs="Arial"/>
                <w:sz w:val="18"/>
                <w:szCs w:val="18"/>
              </w:rPr>
              <w:t>леб</w:t>
            </w:r>
          </w:p>
        </w:tc>
      </w:tr>
      <w:tr w:rsidR="00B2216D" w:rsidRPr="000878EC" w:rsidTr="00687FCA">
        <w:trPr>
          <w:jc w:val="center"/>
        </w:trPr>
        <w:tc>
          <w:tcPr>
            <w:tcW w:w="1530" w:type="dxa"/>
            <w:vAlign w:val="center"/>
          </w:tcPr>
          <w:p w:rsidR="00B2216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2</w:t>
            </w:r>
          </w:p>
        </w:tc>
        <w:tc>
          <w:tcPr>
            <w:tcW w:w="7704" w:type="dxa"/>
          </w:tcPr>
          <w:p w:rsidR="00B2216D" w:rsidRPr="000878EC" w:rsidRDefault="00127685" w:rsidP="00687FCA">
            <w:pPr>
              <w:widowControl w:val="0"/>
              <w:jc w:val="center"/>
              <w:rPr>
                <w:rFonts w:ascii="Arial" w:hAnsi="Arial" w:cs="Arial"/>
                <w:sz w:val="18"/>
                <w:szCs w:val="18"/>
              </w:rPr>
            </w:pPr>
            <w:r w:rsidRPr="000878EC">
              <w:rPr>
                <w:rFonts w:ascii="Arial" w:hAnsi="Arial" w:cs="Arial"/>
                <w:sz w:val="18"/>
                <w:szCs w:val="18"/>
              </w:rPr>
              <w:t>М</w:t>
            </w:r>
            <w:r w:rsidR="00B2216D" w:rsidRPr="000878EC">
              <w:rPr>
                <w:rFonts w:ascii="Arial" w:hAnsi="Arial" w:cs="Arial"/>
                <w:sz w:val="18"/>
                <w:szCs w:val="18"/>
              </w:rPr>
              <w:t>ука</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3</w:t>
            </w:r>
          </w:p>
        </w:tc>
        <w:tc>
          <w:tcPr>
            <w:tcW w:w="7704" w:type="dxa"/>
          </w:tcPr>
          <w:p w:rsidR="002905CD" w:rsidRPr="00B2216D" w:rsidRDefault="00127685" w:rsidP="00687FCA">
            <w:pPr>
              <w:widowControl w:val="0"/>
              <w:jc w:val="center"/>
              <w:rPr>
                <w:rFonts w:ascii="Arial" w:hAnsi="Arial" w:cs="Arial"/>
                <w:sz w:val="18"/>
                <w:szCs w:val="18"/>
                <w:lang w:val="en-US"/>
              </w:rPr>
            </w:pPr>
            <w:r w:rsidRPr="000878EC">
              <w:rPr>
                <w:rFonts w:ascii="Arial" w:hAnsi="Arial" w:cs="Arial"/>
                <w:sz w:val="18"/>
                <w:szCs w:val="18"/>
              </w:rPr>
              <w:t>М</w:t>
            </w:r>
            <w:r w:rsidR="00A847D4" w:rsidRPr="000878EC">
              <w:rPr>
                <w:rFonts w:ascii="Arial" w:hAnsi="Arial" w:cs="Arial"/>
                <w:sz w:val="18"/>
                <w:szCs w:val="18"/>
              </w:rPr>
              <w:t>акарон</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4</w:t>
            </w:r>
          </w:p>
        </w:tc>
        <w:tc>
          <w:tcPr>
            <w:tcW w:w="7704" w:type="dxa"/>
          </w:tcPr>
          <w:p w:rsidR="002905CD" w:rsidRPr="00127685" w:rsidRDefault="00F45F55" w:rsidP="00687FCA">
            <w:pPr>
              <w:widowControl w:val="0"/>
              <w:jc w:val="center"/>
              <w:rPr>
                <w:rFonts w:ascii="Arial" w:hAnsi="Arial" w:cs="Arial"/>
                <w:sz w:val="18"/>
                <w:szCs w:val="18"/>
              </w:rPr>
            </w:pPr>
            <w:proofErr w:type="spellStart"/>
            <w:r w:rsidRPr="00127685">
              <w:rPr>
                <w:rFonts w:ascii="GHEA Grapalat" w:hAnsi="GHEA Grapalat"/>
              </w:rPr>
              <w:t>В</w:t>
            </w:r>
            <w:r w:rsidR="001434D8" w:rsidRPr="00127685">
              <w:rPr>
                <w:rFonts w:ascii="GHEA Grapalat" w:hAnsi="GHEA Grapalat"/>
              </w:rPr>
              <w:t>ермишел</w:t>
            </w:r>
            <w:proofErr w:type="spellEnd"/>
          </w:p>
        </w:tc>
      </w:tr>
      <w:tr w:rsidR="00B2216D" w:rsidRPr="000878EC" w:rsidTr="00687FCA">
        <w:trPr>
          <w:jc w:val="center"/>
        </w:trPr>
        <w:tc>
          <w:tcPr>
            <w:tcW w:w="1530" w:type="dxa"/>
            <w:vAlign w:val="center"/>
          </w:tcPr>
          <w:p w:rsidR="00B2216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5</w:t>
            </w:r>
          </w:p>
        </w:tc>
        <w:tc>
          <w:tcPr>
            <w:tcW w:w="7704" w:type="dxa"/>
          </w:tcPr>
          <w:p w:rsidR="00B2216D" w:rsidRPr="001434D8" w:rsidRDefault="00127685" w:rsidP="00687FCA">
            <w:pPr>
              <w:widowControl w:val="0"/>
              <w:jc w:val="center"/>
              <w:rPr>
                <w:rFonts w:ascii="Arial" w:hAnsi="Arial" w:cs="Arial"/>
                <w:sz w:val="18"/>
                <w:szCs w:val="18"/>
                <w:lang w:val="en-US"/>
              </w:rPr>
            </w:pPr>
            <w:proofErr w:type="spellStart"/>
            <w:r>
              <w:rPr>
                <w:rFonts w:ascii="Arial" w:hAnsi="Arial" w:cs="Arial"/>
                <w:sz w:val="18"/>
                <w:szCs w:val="18"/>
                <w:lang w:val="en-US"/>
              </w:rPr>
              <w:t>Л</w:t>
            </w:r>
            <w:r w:rsidR="001434D8">
              <w:rPr>
                <w:rFonts w:ascii="Arial" w:hAnsi="Arial" w:cs="Arial"/>
                <w:sz w:val="18"/>
                <w:szCs w:val="18"/>
                <w:lang w:val="en-US"/>
              </w:rPr>
              <w:t>апша</w:t>
            </w:r>
            <w:proofErr w:type="spellEnd"/>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6</w:t>
            </w:r>
          </w:p>
        </w:tc>
        <w:tc>
          <w:tcPr>
            <w:tcW w:w="7704" w:type="dxa"/>
          </w:tcPr>
          <w:p w:rsidR="002905CD" w:rsidRPr="00115FB7" w:rsidRDefault="002E3E4B" w:rsidP="00687FCA">
            <w:pPr>
              <w:widowControl w:val="0"/>
              <w:jc w:val="center"/>
              <w:rPr>
                <w:rFonts w:ascii="Arial" w:hAnsi="Arial" w:cs="Arial"/>
                <w:sz w:val="18"/>
                <w:szCs w:val="18"/>
                <w:lang w:val="hy-AM"/>
              </w:rPr>
            </w:pPr>
            <w:proofErr w:type="spellStart"/>
            <w:r w:rsidRPr="000878EC">
              <w:rPr>
                <w:rFonts w:ascii="Arial" w:hAnsi="Arial" w:cs="Arial"/>
                <w:sz w:val="18"/>
                <w:szCs w:val="18"/>
              </w:rPr>
              <w:t>Мац</w:t>
            </w:r>
            <w:r w:rsidR="00115FB7">
              <w:rPr>
                <w:rFonts w:ascii="Arial" w:hAnsi="Arial" w:cs="Arial"/>
                <w:sz w:val="18"/>
                <w:szCs w:val="18"/>
              </w:rPr>
              <w:t>ун</w:t>
            </w:r>
            <w:proofErr w:type="spellEnd"/>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7</w:t>
            </w:r>
          </w:p>
        </w:tc>
        <w:tc>
          <w:tcPr>
            <w:tcW w:w="7704" w:type="dxa"/>
          </w:tcPr>
          <w:p w:rsidR="002905CD" w:rsidRPr="000878EC" w:rsidRDefault="002E3E4B" w:rsidP="00687FCA">
            <w:pPr>
              <w:widowControl w:val="0"/>
              <w:jc w:val="center"/>
              <w:rPr>
                <w:rFonts w:ascii="Arial" w:hAnsi="Arial" w:cs="Arial"/>
                <w:sz w:val="18"/>
                <w:szCs w:val="18"/>
                <w:lang w:val="en-US"/>
              </w:rPr>
            </w:pPr>
            <w:r w:rsidRPr="000878EC">
              <w:rPr>
                <w:rFonts w:ascii="Arial" w:hAnsi="Arial" w:cs="Arial"/>
                <w:sz w:val="18"/>
                <w:szCs w:val="18"/>
              </w:rPr>
              <w:t>Сметана</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8</w:t>
            </w:r>
          </w:p>
        </w:tc>
        <w:tc>
          <w:tcPr>
            <w:tcW w:w="7704" w:type="dxa"/>
          </w:tcPr>
          <w:p w:rsidR="002905CD" w:rsidRPr="000878EC" w:rsidRDefault="00127685" w:rsidP="00687FCA">
            <w:pPr>
              <w:widowControl w:val="0"/>
              <w:jc w:val="center"/>
              <w:rPr>
                <w:rFonts w:ascii="Arial" w:hAnsi="Arial" w:cs="Arial"/>
                <w:sz w:val="18"/>
                <w:szCs w:val="18"/>
                <w:lang w:val="en-US"/>
              </w:rPr>
            </w:pPr>
            <w:r w:rsidRPr="000878EC">
              <w:rPr>
                <w:rFonts w:ascii="Arial" w:hAnsi="Arial" w:cs="Arial"/>
                <w:color w:val="000000"/>
                <w:sz w:val="18"/>
                <w:szCs w:val="18"/>
              </w:rPr>
              <w:t>Т</w:t>
            </w:r>
            <w:r w:rsidR="009360B7" w:rsidRPr="000878EC">
              <w:rPr>
                <w:rFonts w:ascii="Arial" w:hAnsi="Arial" w:cs="Arial"/>
                <w:color w:val="000000"/>
                <w:sz w:val="18"/>
                <w:szCs w:val="18"/>
              </w:rPr>
              <w:t>ворог</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9</w:t>
            </w:r>
          </w:p>
        </w:tc>
        <w:tc>
          <w:tcPr>
            <w:tcW w:w="7704" w:type="dxa"/>
          </w:tcPr>
          <w:p w:rsidR="002905CD" w:rsidRPr="000878EC" w:rsidRDefault="00127685" w:rsidP="00687FCA">
            <w:pPr>
              <w:widowControl w:val="0"/>
              <w:jc w:val="center"/>
              <w:rPr>
                <w:rFonts w:ascii="Arial" w:hAnsi="Arial" w:cs="Arial"/>
                <w:sz w:val="18"/>
                <w:szCs w:val="18"/>
              </w:rPr>
            </w:pPr>
            <w:r w:rsidRPr="000878EC">
              <w:rPr>
                <w:rFonts w:ascii="Arial" w:hAnsi="Arial" w:cs="Arial"/>
                <w:sz w:val="18"/>
                <w:szCs w:val="18"/>
              </w:rPr>
              <w:t>С</w:t>
            </w:r>
            <w:r w:rsidR="00A847D4" w:rsidRPr="000878EC">
              <w:rPr>
                <w:rFonts w:ascii="Arial" w:hAnsi="Arial" w:cs="Arial"/>
                <w:sz w:val="18"/>
                <w:szCs w:val="18"/>
              </w:rPr>
              <w:t>ыр</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10</w:t>
            </w:r>
          </w:p>
        </w:tc>
        <w:tc>
          <w:tcPr>
            <w:tcW w:w="7704" w:type="dxa"/>
          </w:tcPr>
          <w:p w:rsidR="002905CD" w:rsidRPr="000878EC" w:rsidRDefault="00A847D4" w:rsidP="00687FCA">
            <w:pPr>
              <w:widowControl w:val="0"/>
              <w:jc w:val="center"/>
              <w:rPr>
                <w:rFonts w:ascii="Arial" w:hAnsi="Arial" w:cs="Arial"/>
                <w:sz w:val="18"/>
                <w:szCs w:val="18"/>
              </w:rPr>
            </w:pPr>
            <w:r w:rsidRPr="000878EC">
              <w:rPr>
                <w:rFonts w:ascii="Arial" w:hAnsi="Arial" w:cs="Arial"/>
                <w:sz w:val="18"/>
                <w:szCs w:val="18"/>
              </w:rPr>
              <w:t xml:space="preserve">   </w:t>
            </w:r>
            <w:r w:rsidR="00127685" w:rsidRPr="000878EC">
              <w:rPr>
                <w:rFonts w:ascii="Arial" w:hAnsi="Arial" w:cs="Arial"/>
                <w:sz w:val="18"/>
                <w:szCs w:val="18"/>
              </w:rPr>
              <w:t>М</w:t>
            </w:r>
            <w:r w:rsidRPr="000878EC">
              <w:rPr>
                <w:rFonts w:ascii="Arial" w:hAnsi="Arial" w:cs="Arial"/>
                <w:sz w:val="18"/>
                <w:szCs w:val="18"/>
              </w:rPr>
              <w:t>асло</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11</w:t>
            </w:r>
          </w:p>
        </w:tc>
        <w:tc>
          <w:tcPr>
            <w:tcW w:w="7704" w:type="dxa"/>
          </w:tcPr>
          <w:p w:rsidR="002905CD" w:rsidRPr="000878EC" w:rsidRDefault="002E3E4B" w:rsidP="00687FCA">
            <w:pPr>
              <w:widowControl w:val="0"/>
              <w:jc w:val="center"/>
              <w:rPr>
                <w:rFonts w:ascii="Arial" w:hAnsi="Arial" w:cs="Arial"/>
                <w:sz w:val="18"/>
                <w:szCs w:val="18"/>
              </w:rPr>
            </w:pPr>
            <w:r w:rsidRPr="000878EC">
              <w:rPr>
                <w:rFonts w:ascii="Arial" w:hAnsi="Arial" w:cs="Arial"/>
                <w:sz w:val="18"/>
                <w:szCs w:val="18"/>
              </w:rPr>
              <w:t>сливочное масло</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12</w:t>
            </w:r>
          </w:p>
        </w:tc>
        <w:tc>
          <w:tcPr>
            <w:tcW w:w="7704" w:type="dxa"/>
          </w:tcPr>
          <w:p w:rsidR="002905CD" w:rsidRPr="000878EC" w:rsidRDefault="002E3E4B" w:rsidP="00687FCA">
            <w:pPr>
              <w:widowControl w:val="0"/>
              <w:jc w:val="center"/>
              <w:rPr>
                <w:rFonts w:ascii="Arial" w:hAnsi="Arial" w:cs="Arial"/>
                <w:sz w:val="18"/>
                <w:szCs w:val="18"/>
              </w:rPr>
            </w:pPr>
            <w:r w:rsidRPr="000878EC">
              <w:rPr>
                <w:rFonts w:ascii="Arial" w:hAnsi="Arial" w:cs="Arial"/>
                <w:sz w:val="18"/>
                <w:szCs w:val="18"/>
              </w:rPr>
              <w:t>мягкая говядина</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13</w:t>
            </w:r>
          </w:p>
        </w:tc>
        <w:tc>
          <w:tcPr>
            <w:tcW w:w="7704" w:type="dxa"/>
          </w:tcPr>
          <w:p w:rsidR="002905CD" w:rsidRPr="000878EC" w:rsidRDefault="00792F84" w:rsidP="00687FCA">
            <w:pPr>
              <w:widowControl w:val="0"/>
              <w:jc w:val="center"/>
              <w:rPr>
                <w:rFonts w:ascii="Arial" w:hAnsi="Arial" w:cs="Arial"/>
                <w:sz w:val="18"/>
                <w:szCs w:val="18"/>
              </w:rPr>
            </w:pPr>
            <w:r w:rsidRPr="000878EC">
              <w:rPr>
                <w:rFonts w:ascii="Arial" w:hAnsi="Arial" w:cs="Arial"/>
                <w:sz w:val="18"/>
                <w:szCs w:val="18"/>
              </w:rPr>
              <w:t xml:space="preserve"> куриное мясо</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14</w:t>
            </w:r>
          </w:p>
        </w:tc>
        <w:tc>
          <w:tcPr>
            <w:tcW w:w="7704" w:type="dxa"/>
          </w:tcPr>
          <w:p w:rsidR="002905CD" w:rsidRPr="000878EC" w:rsidRDefault="00A847D4" w:rsidP="00687FCA">
            <w:pPr>
              <w:widowControl w:val="0"/>
              <w:jc w:val="center"/>
              <w:rPr>
                <w:rFonts w:ascii="Arial" w:hAnsi="Arial" w:cs="Arial"/>
                <w:sz w:val="18"/>
                <w:szCs w:val="18"/>
              </w:rPr>
            </w:pPr>
            <w:r w:rsidRPr="000878EC">
              <w:rPr>
                <w:rFonts w:ascii="Arial" w:hAnsi="Arial" w:cs="Arial"/>
                <w:sz w:val="18"/>
                <w:szCs w:val="18"/>
              </w:rPr>
              <w:t>Куриные яйца</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15</w:t>
            </w:r>
          </w:p>
        </w:tc>
        <w:tc>
          <w:tcPr>
            <w:tcW w:w="7704" w:type="dxa"/>
          </w:tcPr>
          <w:p w:rsidR="002905CD" w:rsidRPr="000878EC" w:rsidRDefault="00792F84" w:rsidP="00687FCA">
            <w:pPr>
              <w:widowControl w:val="0"/>
              <w:jc w:val="center"/>
              <w:rPr>
                <w:rFonts w:ascii="Arial" w:hAnsi="Arial" w:cs="Arial"/>
                <w:sz w:val="18"/>
                <w:szCs w:val="18"/>
              </w:rPr>
            </w:pPr>
            <w:r w:rsidRPr="000878EC">
              <w:rPr>
                <w:rFonts w:ascii="Arial" w:hAnsi="Arial" w:cs="Arial"/>
                <w:sz w:val="18"/>
                <w:szCs w:val="18"/>
              </w:rPr>
              <w:t>томатная паста</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16</w:t>
            </w:r>
          </w:p>
        </w:tc>
        <w:tc>
          <w:tcPr>
            <w:tcW w:w="7704" w:type="dxa"/>
          </w:tcPr>
          <w:p w:rsidR="002905CD" w:rsidRPr="000878EC" w:rsidRDefault="00127685" w:rsidP="00687FCA">
            <w:pPr>
              <w:widowControl w:val="0"/>
              <w:jc w:val="center"/>
              <w:rPr>
                <w:rFonts w:ascii="Arial" w:hAnsi="Arial" w:cs="Arial"/>
                <w:sz w:val="18"/>
                <w:szCs w:val="18"/>
              </w:rPr>
            </w:pPr>
            <w:r w:rsidRPr="000878EC">
              <w:rPr>
                <w:rFonts w:ascii="Arial" w:hAnsi="Arial" w:cs="Arial"/>
                <w:color w:val="000000"/>
                <w:sz w:val="18"/>
                <w:szCs w:val="18"/>
              </w:rPr>
              <w:t>Г</w:t>
            </w:r>
            <w:r w:rsidR="001D2169" w:rsidRPr="000878EC">
              <w:rPr>
                <w:rFonts w:ascii="Arial" w:hAnsi="Arial" w:cs="Arial"/>
                <w:color w:val="000000"/>
                <w:sz w:val="18"/>
                <w:szCs w:val="18"/>
              </w:rPr>
              <w:t>орох</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17</w:t>
            </w:r>
          </w:p>
        </w:tc>
        <w:tc>
          <w:tcPr>
            <w:tcW w:w="7704" w:type="dxa"/>
          </w:tcPr>
          <w:p w:rsidR="002905CD" w:rsidRPr="000878EC" w:rsidRDefault="00127685" w:rsidP="00687FCA">
            <w:pPr>
              <w:widowControl w:val="0"/>
              <w:jc w:val="center"/>
              <w:rPr>
                <w:rFonts w:ascii="Arial" w:hAnsi="Arial" w:cs="Arial"/>
                <w:sz w:val="18"/>
                <w:szCs w:val="18"/>
              </w:rPr>
            </w:pPr>
            <w:r w:rsidRPr="000878EC">
              <w:rPr>
                <w:rFonts w:ascii="Arial" w:hAnsi="Arial" w:cs="Arial"/>
                <w:sz w:val="18"/>
                <w:szCs w:val="18"/>
              </w:rPr>
              <w:t>Ч</w:t>
            </w:r>
            <w:r w:rsidR="00792F84" w:rsidRPr="000878EC">
              <w:rPr>
                <w:rFonts w:ascii="Arial" w:hAnsi="Arial" w:cs="Arial"/>
                <w:sz w:val="18"/>
                <w:szCs w:val="18"/>
              </w:rPr>
              <w:t>ечевица</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18</w:t>
            </w:r>
          </w:p>
        </w:tc>
        <w:tc>
          <w:tcPr>
            <w:tcW w:w="7704" w:type="dxa"/>
          </w:tcPr>
          <w:p w:rsidR="002905CD" w:rsidRPr="000878EC" w:rsidRDefault="00F45F55" w:rsidP="00687FCA">
            <w:pPr>
              <w:widowControl w:val="0"/>
              <w:jc w:val="center"/>
              <w:rPr>
                <w:rFonts w:ascii="Arial" w:hAnsi="Arial" w:cs="Arial"/>
                <w:sz w:val="18"/>
                <w:szCs w:val="18"/>
              </w:rPr>
            </w:pPr>
            <w:r w:rsidRPr="000878EC">
              <w:rPr>
                <w:rFonts w:ascii="Arial" w:hAnsi="Arial" w:cs="Arial"/>
                <w:sz w:val="18"/>
                <w:szCs w:val="18"/>
              </w:rPr>
              <w:t>Р</w:t>
            </w:r>
            <w:r w:rsidR="00A847D4" w:rsidRPr="000878EC">
              <w:rPr>
                <w:rFonts w:ascii="Arial" w:hAnsi="Arial" w:cs="Arial"/>
                <w:sz w:val="18"/>
                <w:szCs w:val="18"/>
              </w:rPr>
              <w:t>ис</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19</w:t>
            </w:r>
          </w:p>
        </w:tc>
        <w:tc>
          <w:tcPr>
            <w:tcW w:w="7704" w:type="dxa"/>
          </w:tcPr>
          <w:p w:rsidR="002905CD" w:rsidRPr="000878EC" w:rsidRDefault="003946F7" w:rsidP="00687FCA">
            <w:pPr>
              <w:widowControl w:val="0"/>
              <w:jc w:val="center"/>
              <w:rPr>
                <w:rFonts w:ascii="Arial" w:hAnsi="Arial" w:cs="Arial"/>
                <w:sz w:val="18"/>
                <w:szCs w:val="18"/>
              </w:rPr>
            </w:pPr>
            <w:r w:rsidRPr="000878EC">
              <w:rPr>
                <w:rFonts w:ascii="Arial" w:hAnsi="Arial" w:cs="Arial"/>
                <w:sz w:val="18"/>
                <w:szCs w:val="18"/>
              </w:rPr>
              <w:t>Полба</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20</w:t>
            </w:r>
          </w:p>
        </w:tc>
        <w:tc>
          <w:tcPr>
            <w:tcW w:w="7704" w:type="dxa"/>
          </w:tcPr>
          <w:p w:rsidR="002905CD" w:rsidRPr="000878EC" w:rsidRDefault="00F45F55" w:rsidP="00687FCA">
            <w:pPr>
              <w:widowControl w:val="0"/>
              <w:jc w:val="center"/>
              <w:rPr>
                <w:rFonts w:ascii="Arial" w:hAnsi="Arial" w:cs="Arial"/>
                <w:sz w:val="18"/>
                <w:szCs w:val="18"/>
                <w:lang w:val="hy-AM"/>
              </w:rPr>
            </w:pPr>
            <w:r w:rsidRPr="000878EC">
              <w:rPr>
                <w:rFonts w:ascii="Arial" w:hAnsi="Arial" w:cs="Arial"/>
                <w:sz w:val="18"/>
                <w:szCs w:val="18"/>
              </w:rPr>
              <w:t>Г</w:t>
            </w:r>
            <w:r w:rsidR="0043697E" w:rsidRPr="000878EC">
              <w:rPr>
                <w:rFonts w:ascii="Arial" w:hAnsi="Arial" w:cs="Arial"/>
                <w:sz w:val="18"/>
                <w:szCs w:val="18"/>
              </w:rPr>
              <w:t>речка</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21</w:t>
            </w:r>
          </w:p>
        </w:tc>
        <w:tc>
          <w:tcPr>
            <w:tcW w:w="7704" w:type="dxa"/>
          </w:tcPr>
          <w:p w:rsidR="002905CD" w:rsidRPr="000878EC" w:rsidRDefault="0043697E" w:rsidP="00687FCA">
            <w:pPr>
              <w:widowControl w:val="0"/>
              <w:jc w:val="center"/>
              <w:rPr>
                <w:rFonts w:ascii="Arial" w:hAnsi="Arial" w:cs="Arial"/>
                <w:sz w:val="18"/>
                <w:szCs w:val="18"/>
              </w:rPr>
            </w:pPr>
            <w:proofErr w:type="spellStart"/>
            <w:r w:rsidRPr="000878EC">
              <w:rPr>
                <w:rFonts w:ascii="Arial" w:hAnsi="Arial" w:cs="Arial"/>
                <w:sz w:val="18"/>
                <w:szCs w:val="18"/>
              </w:rPr>
              <w:t>Пщеничное</w:t>
            </w:r>
            <w:proofErr w:type="spellEnd"/>
            <w:r w:rsidRPr="000878EC">
              <w:rPr>
                <w:rFonts w:ascii="Arial" w:hAnsi="Arial" w:cs="Arial"/>
                <w:sz w:val="18"/>
                <w:szCs w:val="18"/>
              </w:rPr>
              <w:t xml:space="preserve"> зерно</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22</w:t>
            </w:r>
          </w:p>
        </w:tc>
        <w:tc>
          <w:tcPr>
            <w:tcW w:w="7704" w:type="dxa"/>
          </w:tcPr>
          <w:p w:rsidR="002905CD" w:rsidRPr="000878EC" w:rsidRDefault="00792F84" w:rsidP="00687FCA">
            <w:pPr>
              <w:widowControl w:val="0"/>
              <w:jc w:val="center"/>
              <w:rPr>
                <w:rFonts w:ascii="Arial" w:hAnsi="Arial" w:cs="Arial"/>
                <w:sz w:val="18"/>
                <w:szCs w:val="18"/>
              </w:rPr>
            </w:pPr>
            <w:r w:rsidRPr="000878EC">
              <w:rPr>
                <w:rFonts w:ascii="Arial" w:hAnsi="Arial" w:cs="Arial"/>
                <w:sz w:val="18"/>
                <w:szCs w:val="18"/>
              </w:rPr>
              <w:t>Сахарный песок</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23</w:t>
            </w:r>
          </w:p>
        </w:tc>
        <w:tc>
          <w:tcPr>
            <w:tcW w:w="7704" w:type="dxa"/>
          </w:tcPr>
          <w:p w:rsidR="002905CD" w:rsidRPr="000878EC" w:rsidRDefault="00F45F55" w:rsidP="00687FCA">
            <w:pPr>
              <w:widowControl w:val="0"/>
              <w:jc w:val="center"/>
              <w:rPr>
                <w:rFonts w:ascii="Arial" w:hAnsi="Arial" w:cs="Arial"/>
                <w:sz w:val="18"/>
                <w:szCs w:val="18"/>
              </w:rPr>
            </w:pPr>
            <w:r w:rsidRPr="000878EC">
              <w:rPr>
                <w:rFonts w:ascii="Arial" w:hAnsi="Arial" w:cs="Arial"/>
                <w:sz w:val="18"/>
                <w:szCs w:val="18"/>
              </w:rPr>
              <w:t>С</w:t>
            </w:r>
            <w:r w:rsidR="00792F84" w:rsidRPr="000878EC">
              <w:rPr>
                <w:rFonts w:ascii="Arial" w:hAnsi="Arial" w:cs="Arial"/>
                <w:sz w:val="18"/>
                <w:szCs w:val="18"/>
              </w:rPr>
              <w:t>оль</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24</w:t>
            </w:r>
          </w:p>
        </w:tc>
        <w:tc>
          <w:tcPr>
            <w:tcW w:w="7704" w:type="dxa"/>
          </w:tcPr>
          <w:p w:rsidR="002905CD" w:rsidRPr="000878EC" w:rsidRDefault="00AA5734" w:rsidP="00687FCA">
            <w:pPr>
              <w:widowControl w:val="0"/>
              <w:jc w:val="center"/>
              <w:rPr>
                <w:rFonts w:ascii="Arial" w:hAnsi="Arial" w:cs="Arial"/>
                <w:sz w:val="18"/>
                <w:szCs w:val="18"/>
              </w:rPr>
            </w:pPr>
            <w:r w:rsidRPr="00AA5734">
              <w:rPr>
                <w:rFonts w:ascii="Arial" w:hAnsi="Arial" w:cs="Arial"/>
                <w:sz w:val="18"/>
                <w:szCs w:val="18"/>
              </w:rPr>
              <w:t>натуральный сок</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25</w:t>
            </w:r>
          </w:p>
        </w:tc>
        <w:tc>
          <w:tcPr>
            <w:tcW w:w="7704" w:type="dxa"/>
          </w:tcPr>
          <w:p w:rsidR="002905CD" w:rsidRPr="000878EC" w:rsidRDefault="0043697E" w:rsidP="00687FCA">
            <w:pPr>
              <w:widowControl w:val="0"/>
              <w:jc w:val="center"/>
              <w:rPr>
                <w:rFonts w:ascii="Arial" w:hAnsi="Arial" w:cs="Arial"/>
                <w:sz w:val="18"/>
                <w:szCs w:val="18"/>
              </w:rPr>
            </w:pPr>
            <w:r w:rsidRPr="000878EC">
              <w:rPr>
                <w:rFonts w:ascii="Arial" w:hAnsi="Arial" w:cs="Arial"/>
                <w:sz w:val="18"/>
                <w:szCs w:val="18"/>
              </w:rPr>
              <w:t>Картофель</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26</w:t>
            </w:r>
          </w:p>
        </w:tc>
        <w:tc>
          <w:tcPr>
            <w:tcW w:w="7704" w:type="dxa"/>
          </w:tcPr>
          <w:p w:rsidR="002905CD" w:rsidRPr="000878EC" w:rsidRDefault="001434D8" w:rsidP="00687FCA">
            <w:pPr>
              <w:widowControl w:val="0"/>
              <w:jc w:val="center"/>
              <w:rPr>
                <w:rFonts w:ascii="Arial" w:hAnsi="Arial" w:cs="Arial"/>
                <w:sz w:val="18"/>
                <w:szCs w:val="18"/>
              </w:rPr>
            </w:pPr>
            <w:r w:rsidRPr="000878EC">
              <w:rPr>
                <w:rFonts w:ascii="Arial" w:hAnsi="Arial" w:cs="Arial"/>
                <w:sz w:val="18"/>
                <w:szCs w:val="18"/>
              </w:rPr>
              <w:t>Л</w:t>
            </w:r>
            <w:r w:rsidR="00A847D4" w:rsidRPr="000878EC">
              <w:rPr>
                <w:rFonts w:ascii="Arial" w:hAnsi="Arial" w:cs="Arial"/>
                <w:sz w:val="18"/>
                <w:szCs w:val="18"/>
              </w:rPr>
              <w:t>ук</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27</w:t>
            </w:r>
          </w:p>
        </w:tc>
        <w:tc>
          <w:tcPr>
            <w:tcW w:w="7704" w:type="dxa"/>
          </w:tcPr>
          <w:p w:rsidR="002905CD" w:rsidRPr="000878EC" w:rsidRDefault="001434D8" w:rsidP="00687FCA">
            <w:pPr>
              <w:widowControl w:val="0"/>
              <w:jc w:val="center"/>
              <w:rPr>
                <w:rFonts w:ascii="Arial" w:hAnsi="Arial" w:cs="Arial"/>
                <w:sz w:val="18"/>
                <w:szCs w:val="18"/>
              </w:rPr>
            </w:pPr>
            <w:r w:rsidRPr="000878EC">
              <w:rPr>
                <w:rFonts w:ascii="Arial" w:hAnsi="Arial" w:cs="Arial"/>
                <w:sz w:val="18"/>
                <w:szCs w:val="18"/>
              </w:rPr>
              <w:t>К</w:t>
            </w:r>
            <w:r w:rsidR="00A847D4" w:rsidRPr="000878EC">
              <w:rPr>
                <w:rFonts w:ascii="Arial" w:hAnsi="Arial" w:cs="Arial"/>
                <w:sz w:val="18"/>
                <w:szCs w:val="18"/>
              </w:rPr>
              <w:t>апуста</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28</w:t>
            </w:r>
          </w:p>
        </w:tc>
        <w:tc>
          <w:tcPr>
            <w:tcW w:w="7704" w:type="dxa"/>
          </w:tcPr>
          <w:p w:rsidR="002905CD" w:rsidRPr="000878EC" w:rsidRDefault="002E3E4B" w:rsidP="00687FCA">
            <w:pPr>
              <w:widowControl w:val="0"/>
              <w:jc w:val="center"/>
              <w:rPr>
                <w:rFonts w:ascii="Arial" w:hAnsi="Arial" w:cs="Arial"/>
                <w:sz w:val="18"/>
                <w:szCs w:val="18"/>
              </w:rPr>
            </w:pPr>
            <w:r w:rsidRPr="000878EC">
              <w:rPr>
                <w:rFonts w:ascii="Arial" w:hAnsi="Arial" w:cs="Arial"/>
                <w:sz w:val="18"/>
                <w:szCs w:val="18"/>
              </w:rPr>
              <w:t xml:space="preserve"> Свекла</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29</w:t>
            </w:r>
          </w:p>
        </w:tc>
        <w:tc>
          <w:tcPr>
            <w:tcW w:w="7704" w:type="dxa"/>
          </w:tcPr>
          <w:p w:rsidR="002905CD" w:rsidRPr="000878EC" w:rsidRDefault="002E3E4B" w:rsidP="00687FCA">
            <w:pPr>
              <w:widowControl w:val="0"/>
              <w:jc w:val="center"/>
              <w:rPr>
                <w:rFonts w:ascii="Arial" w:hAnsi="Arial" w:cs="Arial"/>
                <w:sz w:val="18"/>
                <w:szCs w:val="18"/>
              </w:rPr>
            </w:pPr>
            <w:r w:rsidRPr="000878EC">
              <w:rPr>
                <w:rFonts w:ascii="Arial" w:hAnsi="Arial" w:cs="Arial"/>
                <w:sz w:val="18"/>
                <w:szCs w:val="18"/>
              </w:rPr>
              <w:t xml:space="preserve"> Морковь</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30</w:t>
            </w:r>
          </w:p>
        </w:tc>
        <w:tc>
          <w:tcPr>
            <w:tcW w:w="7704" w:type="dxa"/>
          </w:tcPr>
          <w:p w:rsidR="002905CD" w:rsidRPr="000878EC" w:rsidRDefault="00F45F55" w:rsidP="00687FCA">
            <w:pPr>
              <w:widowControl w:val="0"/>
              <w:jc w:val="center"/>
              <w:rPr>
                <w:rFonts w:ascii="Arial" w:hAnsi="Arial" w:cs="Arial"/>
                <w:sz w:val="18"/>
                <w:szCs w:val="18"/>
              </w:rPr>
            </w:pPr>
            <w:r w:rsidRPr="000878EC">
              <w:rPr>
                <w:rFonts w:ascii="Arial" w:hAnsi="Arial" w:cs="Arial"/>
                <w:color w:val="000000"/>
                <w:sz w:val="18"/>
                <w:szCs w:val="18"/>
              </w:rPr>
              <w:t>Ч</w:t>
            </w:r>
            <w:r w:rsidR="009360B7" w:rsidRPr="000878EC">
              <w:rPr>
                <w:rFonts w:ascii="Arial" w:hAnsi="Arial" w:cs="Arial"/>
                <w:color w:val="000000"/>
                <w:sz w:val="18"/>
                <w:szCs w:val="18"/>
              </w:rPr>
              <w:t>ай</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31</w:t>
            </w:r>
          </w:p>
        </w:tc>
        <w:tc>
          <w:tcPr>
            <w:tcW w:w="7704" w:type="dxa"/>
          </w:tcPr>
          <w:p w:rsidR="002905CD" w:rsidRPr="000878EC" w:rsidRDefault="0043697E" w:rsidP="00687FCA">
            <w:pPr>
              <w:widowControl w:val="0"/>
              <w:jc w:val="center"/>
              <w:rPr>
                <w:rFonts w:ascii="Arial" w:hAnsi="Arial" w:cs="Arial"/>
                <w:sz w:val="18"/>
                <w:szCs w:val="18"/>
              </w:rPr>
            </w:pPr>
            <w:r w:rsidRPr="000878EC">
              <w:rPr>
                <w:rFonts w:ascii="Arial" w:hAnsi="Arial" w:cs="Arial"/>
                <w:sz w:val="18"/>
                <w:szCs w:val="18"/>
              </w:rPr>
              <w:t xml:space="preserve"> </w:t>
            </w:r>
            <w:r w:rsidR="00F45F55" w:rsidRPr="000878EC">
              <w:rPr>
                <w:rFonts w:ascii="Arial" w:hAnsi="Arial" w:cs="Arial"/>
                <w:sz w:val="18"/>
                <w:szCs w:val="18"/>
              </w:rPr>
              <w:t>К</w:t>
            </w:r>
            <w:r w:rsidRPr="000878EC">
              <w:rPr>
                <w:rFonts w:ascii="Arial" w:hAnsi="Arial" w:cs="Arial"/>
                <w:sz w:val="18"/>
                <w:szCs w:val="18"/>
              </w:rPr>
              <w:t>акао</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32</w:t>
            </w:r>
          </w:p>
        </w:tc>
        <w:tc>
          <w:tcPr>
            <w:tcW w:w="7704" w:type="dxa"/>
          </w:tcPr>
          <w:p w:rsidR="002905CD" w:rsidRPr="000878EC" w:rsidRDefault="00A847D4" w:rsidP="00687FCA">
            <w:pPr>
              <w:widowControl w:val="0"/>
              <w:jc w:val="center"/>
              <w:rPr>
                <w:rFonts w:ascii="Arial" w:hAnsi="Arial" w:cs="Arial"/>
                <w:sz w:val="18"/>
                <w:szCs w:val="18"/>
              </w:rPr>
            </w:pPr>
            <w:r w:rsidRPr="000878EC">
              <w:rPr>
                <w:rFonts w:ascii="Arial" w:hAnsi="Arial" w:cs="Arial"/>
                <w:sz w:val="18"/>
                <w:szCs w:val="18"/>
              </w:rPr>
              <w:t>Печенье</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33</w:t>
            </w:r>
          </w:p>
        </w:tc>
        <w:tc>
          <w:tcPr>
            <w:tcW w:w="7704" w:type="dxa"/>
          </w:tcPr>
          <w:p w:rsidR="002905CD" w:rsidRPr="001434D8" w:rsidRDefault="00F45F55" w:rsidP="00687FCA">
            <w:pPr>
              <w:widowControl w:val="0"/>
              <w:jc w:val="center"/>
              <w:rPr>
                <w:rFonts w:ascii="Arial" w:hAnsi="Arial" w:cs="Arial"/>
                <w:sz w:val="18"/>
                <w:szCs w:val="18"/>
                <w:lang w:val="en-US"/>
              </w:rPr>
            </w:pPr>
            <w:proofErr w:type="spellStart"/>
            <w:r>
              <w:rPr>
                <w:rFonts w:ascii="Arial" w:hAnsi="Arial" w:cs="Arial"/>
                <w:sz w:val="18"/>
                <w:szCs w:val="18"/>
                <w:lang w:val="en-US"/>
              </w:rPr>
              <w:t>П</w:t>
            </w:r>
            <w:r w:rsidR="001434D8">
              <w:rPr>
                <w:rFonts w:ascii="Arial" w:hAnsi="Arial" w:cs="Arial"/>
                <w:sz w:val="18"/>
                <w:szCs w:val="18"/>
                <w:lang w:val="en-US"/>
              </w:rPr>
              <w:t>ряники</w:t>
            </w:r>
            <w:proofErr w:type="spellEnd"/>
          </w:p>
        </w:tc>
      </w:tr>
      <w:tr w:rsidR="001434D8" w:rsidRPr="000878EC" w:rsidTr="00687FCA">
        <w:trPr>
          <w:jc w:val="center"/>
        </w:trPr>
        <w:tc>
          <w:tcPr>
            <w:tcW w:w="1530" w:type="dxa"/>
            <w:vAlign w:val="center"/>
          </w:tcPr>
          <w:p w:rsidR="001434D8"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34</w:t>
            </w:r>
          </w:p>
        </w:tc>
        <w:tc>
          <w:tcPr>
            <w:tcW w:w="7704" w:type="dxa"/>
          </w:tcPr>
          <w:p w:rsidR="001434D8" w:rsidRPr="000878EC" w:rsidRDefault="001434D8" w:rsidP="00687FCA">
            <w:pPr>
              <w:widowControl w:val="0"/>
              <w:jc w:val="center"/>
              <w:rPr>
                <w:rFonts w:ascii="Arial" w:hAnsi="Arial" w:cs="Arial"/>
                <w:sz w:val="18"/>
                <w:szCs w:val="18"/>
              </w:rPr>
            </w:pPr>
            <w:r w:rsidRPr="000878EC">
              <w:rPr>
                <w:rFonts w:ascii="Arial" w:hAnsi="Arial" w:cs="Arial"/>
                <w:sz w:val="18"/>
                <w:szCs w:val="18"/>
              </w:rPr>
              <w:t>Печенье / Вафли /</w:t>
            </w:r>
          </w:p>
        </w:tc>
      </w:tr>
      <w:tr w:rsidR="001434D8" w:rsidRPr="000878EC" w:rsidTr="00687FCA">
        <w:trPr>
          <w:jc w:val="center"/>
        </w:trPr>
        <w:tc>
          <w:tcPr>
            <w:tcW w:w="1530" w:type="dxa"/>
            <w:vAlign w:val="center"/>
          </w:tcPr>
          <w:p w:rsidR="001434D8"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lastRenderedPageBreak/>
              <w:t>35</w:t>
            </w:r>
          </w:p>
        </w:tc>
        <w:tc>
          <w:tcPr>
            <w:tcW w:w="7704" w:type="dxa"/>
          </w:tcPr>
          <w:p w:rsidR="001434D8" w:rsidRPr="001434D8" w:rsidRDefault="00AA51C3" w:rsidP="00687FCA">
            <w:pPr>
              <w:widowControl w:val="0"/>
              <w:jc w:val="center"/>
              <w:rPr>
                <w:rFonts w:ascii="Arial" w:hAnsi="Arial" w:cs="Arial"/>
                <w:sz w:val="18"/>
                <w:szCs w:val="18"/>
                <w:lang w:val="en-US"/>
              </w:rPr>
            </w:pPr>
            <w:proofErr w:type="spellStart"/>
            <w:r>
              <w:rPr>
                <w:rFonts w:ascii="Arial" w:hAnsi="Arial" w:cs="Arial"/>
                <w:sz w:val="18"/>
                <w:szCs w:val="18"/>
                <w:lang w:val="en-US"/>
              </w:rPr>
              <w:t>К</w:t>
            </w:r>
            <w:r w:rsidR="001434D8">
              <w:rPr>
                <w:rFonts w:ascii="Arial" w:hAnsi="Arial" w:cs="Arial"/>
                <w:sz w:val="18"/>
                <w:szCs w:val="18"/>
                <w:lang w:val="en-US"/>
              </w:rPr>
              <w:t>он</w:t>
            </w:r>
            <w:r>
              <w:rPr>
                <w:rFonts w:ascii="Arial" w:hAnsi="Arial" w:cs="Arial"/>
                <w:sz w:val="18"/>
                <w:szCs w:val="18"/>
                <w:lang w:val="en-US"/>
              </w:rPr>
              <w:t>феты</w:t>
            </w:r>
            <w:proofErr w:type="spellEnd"/>
            <w:r>
              <w:rPr>
                <w:rFonts w:ascii="Arial" w:hAnsi="Arial" w:cs="Arial"/>
                <w:sz w:val="18"/>
                <w:szCs w:val="18"/>
                <w:lang w:val="en-US"/>
              </w:rPr>
              <w:t xml:space="preserve"> </w:t>
            </w:r>
            <w:proofErr w:type="spellStart"/>
            <w:r>
              <w:rPr>
                <w:rFonts w:ascii="Arial" w:hAnsi="Arial" w:cs="Arial"/>
                <w:sz w:val="18"/>
                <w:szCs w:val="18"/>
                <w:lang w:val="en-US"/>
              </w:rPr>
              <w:t>ирисс</w:t>
            </w:r>
            <w:proofErr w:type="spellEnd"/>
          </w:p>
        </w:tc>
      </w:tr>
      <w:tr w:rsidR="00AA51C3" w:rsidRPr="000878EC" w:rsidTr="00687FCA">
        <w:trPr>
          <w:jc w:val="center"/>
        </w:trPr>
        <w:tc>
          <w:tcPr>
            <w:tcW w:w="1530" w:type="dxa"/>
            <w:vAlign w:val="center"/>
          </w:tcPr>
          <w:p w:rsidR="00AA51C3"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36</w:t>
            </w:r>
          </w:p>
        </w:tc>
        <w:tc>
          <w:tcPr>
            <w:tcW w:w="7704" w:type="dxa"/>
          </w:tcPr>
          <w:p w:rsidR="00AA51C3" w:rsidRPr="00AA51C3" w:rsidRDefault="00F45F55" w:rsidP="00687FCA">
            <w:pPr>
              <w:widowControl w:val="0"/>
              <w:jc w:val="center"/>
              <w:rPr>
                <w:rFonts w:ascii="Arial LatArm" w:hAnsi="Arial LatArm" w:cs="Arial"/>
                <w:lang w:val="en-US"/>
              </w:rPr>
            </w:pPr>
            <w:r>
              <w:rPr>
                <w:rFonts w:ascii="Arial" w:hAnsi="Arial" w:cs="Arial"/>
                <w:lang w:val="en-US"/>
              </w:rPr>
              <w:t>Д</w:t>
            </w:r>
            <w:proofErr w:type="spellStart"/>
            <w:r w:rsidR="00AA51C3" w:rsidRPr="00AA51C3">
              <w:rPr>
                <w:rFonts w:ascii="Arial" w:hAnsi="Arial" w:cs="Arial"/>
              </w:rPr>
              <w:t>жем</w:t>
            </w:r>
            <w:proofErr w:type="spellEnd"/>
          </w:p>
        </w:tc>
      </w:tr>
      <w:tr w:rsidR="00AA51C3" w:rsidRPr="000878EC" w:rsidTr="00687FCA">
        <w:trPr>
          <w:jc w:val="center"/>
        </w:trPr>
        <w:tc>
          <w:tcPr>
            <w:tcW w:w="1530" w:type="dxa"/>
            <w:vAlign w:val="center"/>
          </w:tcPr>
          <w:p w:rsidR="00AA51C3" w:rsidRPr="00AA51C3"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37</w:t>
            </w:r>
          </w:p>
        </w:tc>
        <w:tc>
          <w:tcPr>
            <w:tcW w:w="7704" w:type="dxa"/>
          </w:tcPr>
          <w:p w:rsidR="00AA51C3" w:rsidRDefault="00F45F55" w:rsidP="00687FCA">
            <w:pPr>
              <w:widowControl w:val="0"/>
              <w:jc w:val="center"/>
              <w:rPr>
                <w:rFonts w:ascii="Arial" w:hAnsi="Arial" w:cs="Arial"/>
                <w:lang w:val="en-US"/>
              </w:rPr>
            </w:pPr>
            <w:proofErr w:type="spellStart"/>
            <w:r>
              <w:rPr>
                <w:rFonts w:ascii="Arial" w:hAnsi="Arial" w:cs="Arial"/>
                <w:lang w:val="en-US"/>
              </w:rPr>
              <w:t>М</w:t>
            </w:r>
            <w:r w:rsidR="00AA51C3">
              <w:rPr>
                <w:rFonts w:ascii="Arial" w:hAnsi="Arial" w:cs="Arial"/>
                <w:lang w:val="en-US"/>
              </w:rPr>
              <w:t>олоко</w:t>
            </w:r>
            <w:proofErr w:type="spellEnd"/>
          </w:p>
        </w:tc>
      </w:tr>
      <w:tr w:rsidR="00AA51C3" w:rsidRPr="000878EC" w:rsidTr="00687FCA">
        <w:trPr>
          <w:jc w:val="center"/>
        </w:trPr>
        <w:tc>
          <w:tcPr>
            <w:tcW w:w="1530" w:type="dxa"/>
            <w:vAlign w:val="center"/>
          </w:tcPr>
          <w:p w:rsidR="00AA51C3" w:rsidRPr="00AA51C3"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38</w:t>
            </w:r>
          </w:p>
        </w:tc>
        <w:tc>
          <w:tcPr>
            <w:tcW w:w="7704" w:type="dxa"/>
          </w:tcPr>
          <w:p w:rsidR="00AA51C3" w:rsidRDefault="00B97918" w:rsidP="00687FCA">
            <w:pPr>
              <w:widowControl w:val="0"/>
              <w:jc w:val="center"/>
              <w:rPr>
                <w:rFonts w:ascii="Arial" w:hAnsi="Arial" w:cs="Arial"/>
                <w:lang w:val="en-US"/>
              </w:rPr>
            </w:pPr>
            <w:proofErr w:type="spellStart"/>
            <w:r>
              <w:rPr>
                <w:rFonts w:ascii="Arial" w:hAnsi="Arial" w:cs="Arial"/>
                <w:lang w:val="en-US"/>
              </w:rPr>
              <w:t>с</w:t>
            </w:r>
            <w:r w:rsidR="00AA51C3">
              <w:rPr>
                <w:rFonts w:ascii="Arial" w:hAnsi="Arial" w:cs="Arial"/>
                <w:lang w:val="en-US"/>
              </w:rPr>
              <w:t>ода</w:t>
            </w:r>
            <w:proofErr w:type="spellEnd"/>
            <w:r w:rsidR="00C52046">
              <w:rPr>
                <w:rFonts w:ascii="Arial" w:hAnsi="Arial" w:cs="Arial"/>
                <w:lang w:val="en-US"/>
              </w:rPr>
              <w:t xml:space="preserve">  </w:t>
            </w:r>
          </w:p>
        </w:tc>
      </w:tr>
      <w:tr w:rsidR="00B97918" w:rsidRPr="000878EC" w:rsidTr="00687FCA">
        <w:trPr>
          <w:jc w:val="center"/>
        </w:trPr>
        <w:tc>
          <w:tcPr>
            <w:tcW w:w="1530" w:type="dxa"/>
            <w:vAlign w:val="center"/>
          </w:tcPr>
          <w:p w:rsidR="00B97918" w:rsidRPr="00AA51C3"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39</w:t>
            </w:r>
          </w:p>
        </w:tc>
        <w:tc>
          <w:tcPr>
            <w:tcW w:w="7704" w:type="dxa"/>
          </w:tcPr>
          <w:p w:rsidR="00B97918" w:rsidRDefault="00F45F55" w:rsidP="00687FCA">
            <w:pPr>
              <w:widowControl w:val="0"/>
              <w:jc w:val="center"/>
              <w:rPr>
                <w:rFonts w:ascii="Arial" w:hAnsi="Arial" w:cs="Arial"/>
                <w:lang w:val="en-US"/>
              </w:rPr>
            </w:pPr>
            <w:proofErr w:type="spellStart"/>
            <w:r>
              <w:rPr>
                <w:rFonts w:ascii="Arial" w:hAnsi="Arial" w:cs="Arial"/>
                <w:lang w:val="en-US"/>
              </w:rPr>
              <w:t>К</w:t>
            </w:r>
            <w:r w:rsidR="00B97918">
              <w:rPr>
                <w:rFonts w:ascii="Arial" w:hAnsi="Arial" w:cs="Arial"/>
                <w:lang w:val="en-US"/>
              </w:rPr>
              <w:t>исель</w:t>
            </w:r>
            <w:proofErr w:type="spellEnd"/>
          </w:p>
        </w:tc>
      </w:tr>
      <w:tr w:rsidR="00B97918" w:rsidRPr="000878EC" w:rsidTr="00687FCA">
        <w:trPr>
          <w:jc w:val="center"/>
        </w:trPr>
        <w:tc>
          <w:tcPr>
            <w:tcW w:w="1530" w:type="dxa"/>
            <w:vAlign w:val="center"/>
          </w:tcPr>
          <w:p w:rsidR="00B97918" w:rsidRPr="00AA51C3"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40</w:t>
            </w:r>
          </w:p>
        </w:tc>
        <w:tc>
          <w:tcPr>
            <w:tcW w:w="7704" w:type="dxa"/>
          </w:tcPr>
          <w:p w:rsidR="00B97918" w:rsidRDefault="00B97918" w:rsidP="00687FCA">
            <w:pPr>
              <w:widowControl w:val="0"/>
              <w:jc w:val="center"/>
              <w:rPr>
                <w:rFonts w:ascii="Arial" w:hAnsi="Arial" w:cs="Arial"/>
                <w:lang w:val="en-US"/>
              </w:rPr>
            </w:pPr>
            <w:r w:rsidRPr="000878EC">
              <w:rPr>
                <w:rFonts w:ascii="Arial" w:hAnsi="Arial" w:cs="Arial"/>
                <w:sz w:val="18"/>
                <w:szCs w:val="18"/>
              </w:rPr>
              <w:t>Карамель</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41</w:t>
            </w:r>
          </w:p>
        </w:tc>
        <w:tc>
          <w:tcPr>
            <w:tcW w:w="7704" w:type="dxa"/>
          </w:tcPr>
          <w:p w:rsidR="002905CD" w:rsidRPr="000878EC" w:rsidRDefault="00F45F55" w:rsidP="00687FCA">
            <w:pPr>
              <w:widowControl w:val="0"/>
              <w:jc w:val="center"/>
              <w:rPr>
                <w:rFonts w:ascii="Arial" w:hAnsi="Arial" w:cs="Arial"/>
                <w:sz w:val="18"/>
                <w:szCs w:val="18"/>
              </w:rPr>
            </w:pPr>
            <w:r w:rsidRPr="00AA5734">
              <w:rPr>
                <w:rFonts w:ascii="Arial" w:hAnsi="Arial" w:cs="Arial"/>
                <w:sz w:val="18"/>
                <w:szCs w:val="18"/>
              </w:rPr>
              <w:t>С</w:t>
            </w:r>
            <w:r w:rsidR="00AA5734" w:rsidRPr="00AA5734">
              <w:rPr>
                <w:rFonts w:ascii="Arial" w:hAnsi="Arial" w:cs="Arial"/>
                <w:sz w:val="18"/>
                <w:szCs w:val="18"/>
              </w:rPr>
              <w:t>лива</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42</w:t>
            </w:r>
          </w:p>
        </w:tc>
        <w:tc>
          <w:tcPr>
            <w:tcW w:w="7704" w:type="dxa"/>
          </w:tcPr>
          <w:p w:rsidR="002905CD" w:rsidRPr="000878EC" w:rsidRDefault="00F45F55" w:rsidP="00687FCA">
            <w:pPr>
              <w:widowControl w:val="0"/>
              <w:jc w:val="center"/>
              <w:rPr>
                <w:rFonts w:ascii="Arial" w:hAnsi="Arial" w:cs="Arial"/>
                <w:sz w:val="18"/>
                <w:szCs w:val="18"/>
              </w:rPr>
            </w:pPr>
            <w:r w:rsidRPr="000878EC">
              <w:rPr>
                <w:rFonts w:ascii="Arial" w:hAnsi="Arial" w:cs="Arial"/>
                <w:sz w:val="18"/>
                <w:szCs w:val="18"/>
              </w:rPr>
              <w:t>Я</w:t>
            </w:r>
            <w:r w:rsidR="00A847D4" w:rsidRPr="000878EC">
              <w:rPr>
                <w:rFonts w:ascii="Arial" w:hAnsi="Arial" w:cs="Arial"/>
                <w:sz w:val="18"/>
                <w:szCs w:val="18"/>
              </w:rPr>
              <w:t>блоко</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43</w:t>
            </w:r>
          </w:p>
        </w:tc>
        <w:tc>
          <w:tcPr>
            <w:tcW w:w="7704" w:type="dxa"/>
          </w:tcPr>
          <w:p w:rsidR="002905CD" w:rsidRPr="000878EC" w:rsidRDefault="00F45F55" w:rsidP="00687FCA">
            <w:pPr>
              <w:widowControl w:val="0"/>
              <w:jc w:val="center"/>
              <w:rPr>
                <w:rFonts w:ascii="Arial" w:hAnsi="Arial" w:cs="Arial"/>
                <w:sz w:val="18"/>
                <w:szCs w:val="18"/>
              </w:rPr>
            </w:pPr>
            <w:r w:rsidRPr="000878EC">
              <w:rPr>
                <w:rFonts w:ascii="Arial" w:hAnsi="Arial" w:cs="Arial"/>
                <w:color w:val="000000"/>
                <w:sz w:val="18"/>
                <w:szCs w:val="18"/>
              </w:rPr>
              <w:t>Б</w:t>
            </w:r>
            <w:r w:rsidR="009360B7" w:rsidRPr="000878EC">
              <w:rPr>
                <w:rFonts w:ascii="Arial" w:hAnsi="Arial" w:cs="Arial"/>
                <w:color w:val="000000"/>
                <w:sz w:val="18"/>
                <w:szCs w:val="18"/>
              </w:rPr>
              <w:t>анан</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44</w:t>
            </w:r>
          </w:p>
        </w:tc>
        <w:tc>
          <w:tcPr>
            <w:tcW w:w="7704" w:type="dxa"/>
          </w:tcPr>
          <w:p w:rsidR="002905CD" w:rsidRPr="000878EC" w:rsidRDefault="00A847D4" w:rsidP="00687FCA">
            <w:pPr>
              <w:widowControl w:val="0"/>
              <w:jc w:val="center"/>
              <w:rPr>
                <w:rFonts w:ascii="Arial" w:hAnsi="Arial" w:cs="Arial"/>
                <w:sz w:val="18"/>
                <w:szCs w:val="18"/>
              </w:rPr>
            </w:pPr>
            <w:r w:rsidRPr="000878EC">
              <w:rPr>
                <w:rFonts w:ascii="Arial" w:hAnsi="Arial" w:cs="Arial"/>
                <w:sz w:val="18"/>
                <w:szCs w:val="18"/>
              </w:rPr>
              <w:t xml:space="preserve"> </w:t>
            </w:r>
            <w:r w:rsidR="00F45F55" w:rsidRPr="000878EC">
              <w:rPr>
                <w:rFonts w:ascii="Arial" w:hAnsi="Arial" w:cs="Arial"/>
                <w:sz w:val="18"/>
                <w:szCs w:val="18"/>
              </w:rPr>
              <w:t>П</w:t>
            </w:r>
            <w:r w:rsidRPr="000878EC">
              <w:rPr>
                <w:rFonts w:ascii="Arial" w:hAnsi="Arial" w:cs="Arial"/>
                <w:sz w:val="18"/>
                <w:szCs w:val="18"/>
              </w:rPr>
              <w:t>ерсик</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45</w:t>
            </w:r>
          </w:p>
        </w:tc>
        <w:tc>
          <w:tcPr>
            <w:tcW w:w="7704" w:type="dxa"/>
          </w:tcPr>
          <w:p w:rsidR="002905CD" w:rsidRPr="000878EC" w:rsidRDefault="00F45F55" w:rsidP="00687FCA">
            <w:pPr>
              <w:widowControl w:val="0"/>
              <w:jc w:val="center"/>
              <w:rPr>
                <w:rFonts w:ascii="Arial" w:hAnsi="Arial" w:cs="Arial"/>
                <w:sz w:val="18"/>
                <w:szCs w:val="18"/>
              </w:rPr>
            </w:pPr>
            <w:r w:rsidRPr="000878EC">
              <w:rPr>
                <w:rFonts w:ascii="Arial" w:hAnsi="Arial" w:cs="Arial"/>
                <w:sz w:val="18"/>
                <w:szCs w:val="18"/>
              </w:rPr>
              <w:t>И</w:t>
            </w:r>
            <w:r w:rsidR="006F0DFD" w:rsidRPr="000878EC">
              <w:rPr>
                <w:rFonts w:ascii="Arial" w:hAnsi="Arial" w:cs="Arial"/>
                <w:sz w:val="18"/>
                <w:szCs w:val="18"/>
              </w:rPr>
              <w:t>зюм</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46</w:t>
            </w:r>
          </w:p>
        </w:tc>
        <w:tc>
          <w:tcPr>
            <w:tcW w:w="7704" w:type="dxa"/>
          </w:tcPr>
          <w:p w:rsidR="002905CD" w:rsidRPr="000878EC" w:rsidRDefault="009360B7" w:rsidP="00687FCA">
            <w:pPr>
              <w:widowControl w:val="0"/>
              <w:jc w:val="center"/>
              <w:rPr>
                <w:rFonts w:ascii="Arial" w:hAnsi="Arial" w:cs="Arial"/>
                <w:sz w:val="18"/>
                <w:szCs w:val="18"/>
              </w:rPr>
            </w:pPr>
            <w:r w:rsidRPr="000878EC">
              <w:rPr>
                <w:rFonts w:ascii="Arial" w:hAnsi="Arial" w:cs="Arial"/>
                <w:color w:val="000000"/>
                <w:sz w:val="18"/>
                <w:szCs w:val="18"/>
              </w:rPr>
              <w:t>Баклажан</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47</w:t>
            </w:r>
          </w:p>
        </w:tc>
        <w:tc>
          <w:tcPr>
            <w:tcW w:w="7704" w:type="dxa"/>
          </w:tcPr>
          <w:p w:rsidR="002905CD" w:rsidRPr="000878EC" w:rsidRDefault="00F45F55" w:rsidP="00687FCA">
            <w:pPr>
              <w:widowControl w:val="0"/>
              <w:jc w:val="center"/>
              <w:rPr>
                <w:rFonts w:ascii="Arial" w:hAnsi="Arial" w:cs="Arial"/>
                <w:sz w:val="18"/>
                <w:szCs w:val="18"/>
              </w:rPr>
            </w:pPr>
            <w:r w:rsidRPr="000878EC">
              <w:rPr>
                <w:rFonts w:ascii="Arial" w:hAnsi="Arial" w:cs="Arial"/>
                <w:sz w:val="18"/>
                <w:szCs w:val="18"/>
              </w:rPr>
              <w:t>П</w:t>
            </w:r>
            <w:r w:rsidR="006F0DFD" w:rsidRPr="000878EC">
              <w:rPr>
                <w:rFonts w:ascii="Arial" w:hAnsi="Arial" w:cs="Arial"/>
                <w:sz w:val="18"/>
                <w:szCs w:val="18"/>
              </w:rPr>
              <w:t>ерец</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48</w:t>
            </w:r>
          </w:p>
        </w:tc>
        <w:tc>
          <w:tcPr>
            <w:tcW w:w="7704" w:type="dxa"/>
          </w:tcPr>
          <w:p w:rsidR="002905CD" w:rsidRPr="000878EC" w:rsidRDefault="00792F84" w:rsidP="00792F84">
            <w:pPr>
              <w:widowControl w:val="0"/>
              <w:rPr>
                <w:rFonts w:ascii="Arial" w:hAnsi="Arial" w:cs="Arial"/>
                <w:sz w:val="18"/>
                <w:szCs w:val="18"/>
              </w:rPr>
            </w:pPr>
            <w:r w:rsidRPr="000878EC">
              <w:rPr>
                <w:rFonts w:ascii="Arial" w:hAnsi="Arial" w:cs="Arial"/>
                <w:sz w:val="18"/>
                <w:szCs w:val="18"/>
                <w:lang w:val="en-US"/>
              </w:rPr>
              <w:t xml:space="preserve">                                                                    </w:t>
            </w:r>
            <w:r w:rsidRPr="000878EC">
              <w:rPr>
                <w:rFonts w:ascii="Arial" w:hAnsi="Arial" w:cs="Arial"/>
                <w:sz w:val="18"/>
                <w:szCs w:val="18"/>
              </w:rPr>
              <w:t xml:space="preserve"> </w:t>
            </w:r>
            <w:r w:rsidR="00F45F55" w:rsidRPr="000878EC">
              <w:rPr>
                <w:rFonts w:ascii="Arial" w:hAnsi="Arial" w:cs="Arial"/>
                <w:sz w:val="18"/>
                <w:szCs w:val="18"/>
              </w:rPr>
              <w:t>П</w:t>
            </w:r>
            <w:r w:rsidRPr="000878EC">
              <w:rPr>
                <w:rFonts w:ascii="Arial" w:hAnsi="Arial" w:cs="Arial"/>
                <w:sz w:val="18"/>
                <w:szCs w:val="18"/>
              </w:rPr>
              <w:t>омидор</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49</w:t>
            </w:r>
          </w:p>
        </w:tc>
        <w:tc>
          <w:tcPr>
            <w:tcW w:w="7704" w:type="dxa"/>
          </w:tcPr>
          <w:p w:rsidR="002905CD" w:rsidRPr="000878EC" w:rsidRDefault="00F45F55" w:rsidP="00687FCA">
            <w:pPr>
              <w:widowControl w:val="0"/>
              <w:jc w:val="center"/>
              <w:rPr>
                <w:rFonts w:ascii="Arial" w:hAnsi="Arial" w:cs="Arial"/>
                <w:sz w:val="18"/>
                <w:szCs w:val="18"/>
              </w:rPr>
            </w:pPr>
            <w:r w:rsidRPr="000878EC">
              <w:rPr>
                <w:rFonts w:ascii="Arial" w:hAnsi="Arial" w:cs="Arial"/>
                <w:sz w:val="18"/>
                <w:szCs w:val="18"/>
              </w:rPr>
              <w:t>О</w:t>
            </w:r>
            <w:r w:rsidR="006F0DFD" w:rsidRPr="000878EC">
              <w:rPr>
                <w:rFonts w:ascii="Arial" w:hAnsi="Arial" w:cs="Arial"/>
                <w:sz w:val="18"/>
                <w:szCs w:val="18"/>
              </w:rPr>
              <w:t>гурец</w:t>
            </w:r>
          </w:p>
        </w:tc>
      </w:tr>
      <w:tr w:rsidR="002905CD" w:rsidRPr="000878EC" w:rsidTr="00687FCA">
        <w:trPr>
          <w:jc w:val="center"/>
        </w:trPr>
        <w:tc>
          <w:tcPr>
            <w:tcW w:w="1530" w:type="dxa"/>
            <w:vAlign w:val="center"/>
          </w:tcPr>
          <w:p w:rsidR="002905CD" w:rsidRPr="00127685" w:rsidRDefault="00127685" w:rsidP="00B46D58">
            <w:pPr>
              <w:pStyle w:val="23"/>
              <w:widowControl w:val="0"/>
              <w:spacing w:after="120" w:line="240" w:lineRule="auto"/>
              <w:ind w:firstLine="0"/>
              <w:jc w:val="center"/>
              <w:rPr>
                <w:rFonts w:ascii="Arial" w:hAnsi="Arial" w:cs="Arial"/>
                <w:sz w:val="18"/>
                <w:szCs w:val="18"/>
                <w:lang w:val="en-US"/>
              </w:rPr>
            </w:pPr>
            <w:r>
              <w:rPr>
                <w:rFonts w:ascii="Arial" w:hAnsi="Arial" w:cs="Arial"/>
                <w:sz w:val="18"/>
                <w:szCs w:val="18"/>
                <w:lang w:val="en-US"/>
              </w:rPr>
              <w:t>50</w:t>
            </w:r>
          </w:p>
        </w:tc>
        <w:tc>
          <w:tcPr>
            <w:tcW w:w="7704" w:type="dxa"/>
          </w:tcPr>
          <w:p w:rsidR="002905CD" w:rsidRPr="00B97918" w:rsidRDefault="00B97918" w:rsidP="00687FCA">
            <w:pPr>
              <w:widowControl w:val="0"/>
              <w:jc w:val="center"/>
              <w:rPr>
                <w:rFonts w:ascii="Arial" w:hAnsi="Arial" w:cs="Arial"/>
                <w:sz w:val="18"/>
                <w:szCs w:val="18"/>
                <w:lang w:val="en-US"/>
              </w:rPr>
            </w:pPr>
            <w:proofErr w:type="spellStart"/>
            <w:r>
              <w:rPr>
                <w:rFonts w:ascii="Arial" w:hAnsi="Arial" w:cs="Arial"/>
                <w:sz w:val="18"/>
                <w:szCs w:val="18"/>
                <w:lang w:val="en-US"/>
              </w:rPr>
              <w:t>Лавлорый</w:t>
            </w:r>
            <w:proofErr w:type="spellEnd"/>
            <w:r>
              <w:rPr>
                <w:rFonts w:ascii="Arial" w:hAnsi="Arial" w:cs="Arial"/>
                <w:sz w:val="18"/>
                <w:szCs w:val="18"/>
                <w:lang w:val="en-US"/>
              </w:rPr>
              <w:t xml:space="preserve"> </w:t>
            </w:r>
            <w:proofErr w:type="spellStart"/>
            <w:r>
              <w:rPr>
                <w:rFonts w:ascii="Arial" w:hAnsi="Arial" w:cs="Arial"/>
                <w:sz w:val="18"/>
                <w:szCs w:val="18"/>
                <w:lang w:val="en-US"/>
              </w:rPr>
              <w:t>лист</w:t>
            </w:r>
            <w:proofErr w:type="spellEnd"/>
          </w:p>
        </w:tc>
      </w:tr>
    </w:tbl>
    <w:p w:rsidR="00096865" w:rsidRPr="000878EC" w:rsidRDefault="00816505" w:rsidP="00B46D58">
      <w:pPr>
        <w:pStyle w:val="23"/>
        <w:widowControl w:val="0"/>
        <w:spacing w:after="160" w:line="240" w:lineRule="auto"/>
        <w:ind w:firstLine="567"/>
        <w:rPr>
          <w:rFonts w:ascii="Arial" w:hAnsi="Arial" w:cs="Arial"/>
          <w:sz w:val="24"/>
          <w:szCs w:val="24"/>
        </w:rPr>
      </w:pPr>
      <w:r w:rsidRPr="000878EC">
        <w:rPr>
          <w:rFonts w:ascii="Arial" w:hAnsi="Arial" w:cs="Arial"/>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0878EC">
        <w:rPr>
          <w:rFonts w:ascii="Arial" w:hAnsi="Arial" w:cs="Arial"/>
          <w:sz w:val="24"/>
          <w:szCs w:val="24"/>
        </w:rPr>
        <w:t xml:space="preserve">6 </w:t>
      </w:r>
      <w:r w:rsidRPr="000878EC">
        <w:rPr>
          <w:rFonts w:ascii="Arial" w:hAnsi="Arial" w:cs="Arial"/>
          <w:sz w:val="24"/>
          <w:szCs w:val="24"/>
        </w:rPr>
        <w:t>к настоящему Приглашению.</w:t>
      </w:r>
    </w:p>
    <w:p w:rsidR="00096865" w:rsidRPr="000878EC" w:rsidRDefault="00693101" w:rsidP="00B46D58">
      <w:pPr>
        <w:widowControl w:val="0"/>
        <w:spacing w:after="160"/>
        <w:jc w:val="center"/>
        <w:rPr>
          <w:rFonts w:ascii="Arial" w:hAnsi="Arial" w:cs="Arial"/>
          <w:b/>
        </w:rPr>
      </w:pPr>
      <w:r w:rsidRPr="000878EC">
        <w:rPr>
          <w:rFonts w:ascii="Arial" w:hAnsi="Arial" w:cs="Arial"/>
          <w:b/>
        </w:rPr>
        <w:t>2.</w:t>
      </w:r>
      <w:r w:rsidR="002B32D6" w:rsidRPr="000878EC">
        <w:rPr>
          <w:rFonts w:ascii="Arial" w:hAnsi="Arial" w:cs="Arial"/>
          <w:b/>
        </w:rPr>
        <w:t xml:space="preserve"> ТРЕБОВАНИЯ К ПРАВУ УЧАСТНИКА НА УЧАСТИЕ, </w:t>
      </w:r>
      <w:r w:rsidRPr="000878EC">
        <w:rPr>
          <w:rFonts w:ascii="Arial" w:hAnsi="Arial" w:cs="Arial"/>
          <w:b/>
        </w:rPr>
        <w:br/>
      </w:r>
      <w:r w:rsidR="002B32D6" w:rsidRPr="000878EC">
        <w:rPr>
          <w:rFonts w:ascii="Arial" w:hAnsi="Arial" w:cs="Arial"/>
          <w:b/>
        </w:rPr>
        <w:t xml:space="preserve">КВАЛИФИКАЦИОННЫЕ КРИТЕРИИ И ПОРЯДОК ИХ ОЦЕНКИ </w:t>
      </w:r>
    </w:p>
    <w:p w:rsidR="00753E6E" w:rsidRPr="000878EC" w:rsidRDefault="00096865" w:rsidP="00B46D58">
      <w:pPr>
        <w:widowControl w:val="0"/>
        <w:tabs>
          <w:tab w:val="left" w:pos="1134"/>
        </w:tabs>
        <w:spacing w:after="160"/>
        <w:ind w:firstLine="567"/>
        <w:jc w:val="both"/>
        <w:rPr>
          <w:rFonts w:ascii="Arial" w:hAnsi="Arial" w:cs="Arial"/>
        </w:rPr>
      </w:pPr>
      <w:r w:rsidRPr="000878EC">
        <w:rPr>
          <w:rFonts w:ascii="Arial" w:hAnsi="Arial" w:cs="Arial"/>
        </w:rPr>
        <w:t>2.1</w:t>
      </w:r>
      <w:r w:rsidR="008E6E51" w:rsidRPr="000878EC">
        <w:rPr>
          <w:rFonts w:ascii="Arial" w:hAnsi="Arial" w:cs="Arial"/>
        </w:rPr>
        <w:t>.</w:t>
      </w:r>
      <w:r w:rsidR="00693101" w:rsidRPr="000878EC">
        <w:rPr>
          <w:rFonts w:ascii="Arial" w:hAnsi="Arial" w:cs="Arial"/>
        </w:rPr>
        <w:tab/>
      </w:r>
      <w:r w:rsidRPr="000878EC">
        <w:rPr>
          <w:rFonts w:ascii="Arial" w:hAnsi="Arial" w:cs="Arial"/>
        </w:rPr>
        <w:t>В настоящей процедуре не имеют права участвовать лица:</w:t>
      </w:r>
    </w:p>
    <w:p w:rsidR="00753E6E" w:rsidRPr="000878EC" w:rsidRDefault="00753E6E" w:rsidP="00B46D58">
      <w:pPr>
        <w:widowControl w:val="0"/>
        <w:tabs>
          <w:tab w:val="left" w:pos="1134"/>
        </w:tabs>
        <w:spacing w:after="160"/>
        <w:ind w:firstLine="567"/>
        <w:jc w:val="both"/>
        <w:rPr>
          <w:rFonts w:ascii="Arial" w:hAnsi="Arial" w:cs="Arial"/>
        </w:rPr>
      </w:pPr>
      <w:r w:rsidRPr="000878EC">
        <w:rPr>
          <w:rFonts w:ascii="Arial" w:hAnsi="Arial" w:cs="Arial"/>
        </w:rPr>
        <w:t>1)</w:t>
      </w:r>
      <w:r w:rsidR="00693101" w:rsidRPr="000878EC">
        <w:rPr>
          <w:rFonts w:ascii="Arial" w:hAnsi="Arial" w:cs="Arial"/>
        </w:rPr>
        <w:tab/>
      </w:r>
      <w:r w:rsidRPr="000878EC">
        <w:rPr>
          <w:rFonts w:ascii="Arial" w:hAnsi="Arial" w:cs="Arial"/>
        </w:rPr>
        <w:t xml:space="preserve">которые на день подачи заявки в судебном порядке признаны банкротом; </w:t>
      </w:r>
    </w:p>
    <w:p w:rsidR="00753E6E" w:rsidRPr="000878EC" w:rsidRDefault="00753E6E" w:rsidP="00B46D58">
      <w:pPr>
        <w:widowControl w:val="0"/>
        <w:tabs>
          <w:tab w:val="left" w:pos="1134"/>
          <w:tab w:val="left" w:pos="7200"/>
        </w:tabs>
        <w:spacing w:after="160"/>
        <w:ind w:firstLine="567"/>
        <w:jc w:val="both"/>
        <w:rPr>
          <w:rFonts w:ascii="Arial" w:hAnsi="Arial" w:cs="Arial"/>
        </w:rPr>
      </w:pPr>
      <w:r w:rsidRPr="000878EC">
        <w:rPr>
          <w:rFonts w:ascii="Arial" w:hAnsi="Arial" w:cs="Arial"/>
        </w:rPr>
        <w:t>2)</w:t>
      </w:r>
      <w:r w:rsidR="00E1385B" w:rsidRPr="000878EC">
        <w:rPr>
          <w:rFonts w:ascii="Arial" w:hAnsi="Arial" w:cs="Arial"/>
        </w:rPr>
        <w:tab/>
      </w:r>
      <w:r w:rsidRPr="000878EC">
        <w:rPr>
          <w:rFonts w:ascii="Arial" w:hAnsi="Arial" w:cs="Arial"/>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0878EC">
        <w:rPr>
          <w:rFonts w:ascii="Arial" w:hAnsi="Arial" w:cs="Arial"/>
        </w:rPr>
        <w:t>драмов</w:t>
      </w:r>
      <w:proofErr w:type="spellEnd"/>
      <w:r w:rsidRPr="000878EC">
        <w:rPr>
          <w:rFonts w:ascii="Arial" w:hAnsi="Arial" w:cs="Arial"/>
        </w:rPr>
        <w:t xml:space="preserve"> Республики Армения;</w:t>
      </w:r>
    </w:p>
    <w:p w:rsidR="00753E6E" w:rsidRPr="000878EC" w:rsidRDefault="00753E6E" w:rsidP="00B46D58">
      <w:pPr>
        <w:widowControl w:val="0"/>
        <w:tabs>
          <w:tab w:val="left" w:pos="1134"/>
        </w:tabs>
        <w:spacing w:after="160"/>
        <w:ind w:firstLine="567"/>
        <w:jc w:val="both"/>
        <w:rPr>
          <w:rFonts w:ascii="Arial" w:hAnsi="Arial" w:cs="Arial"/>
        </w:rPr>
      </w:pPr>
      <w:r w:rsidRPr="000878EC">
        <w:rPr>
          <w:rFonts w:ascii="Arial" w:hAnsi="Arial" w:cs="Arial"/>
        </w:rPr>
        <w:t>3)</w:t>
      </w:r>
      <w:r w:rsidR="00E1385B" w:rsidRPr="000878EC">
        <w:rPr>
          <w:rFonts w:ascii="Arial" w:hAnsi="Arial" w:cs="Arial"/>
        </w:rPr>
        <w:tab/>
      </w:r>
      <w:r w:rsidRPr="000878EC">
        <w:rPr>
          <w:rFonts w:ascii="Arial" w:hAnsi="Arial" w:cs="Arial"/>
        </w:rPr>
        <w:t xml:space="preserve">которые или представитель исполнительного </w:t>
      </w:r>
      <w:proofErr w:type="gramStart"/>
      <w:r w:rsidRPr="000878EC">
        <w:rPr>
          <w:rFonts w:ascii="Arial" w:hAnsi="Arial" w:cs="Arial"/>
        </w:rPr>
        <w:t>органа</w:t>
      </w:r>
      <w:proofErr w:type="gramEnd"/>
      <w:r w:rsidRPr="000878EC">
        <w:rPr>
          <w:rFonts w:ascii="Arial" w:hAnsi="Arial" w:cs="Arial"/>
        </w:rPr>
        <w:t xml:space="preserve"> которых в течение трех лет, предшествующих дню подачи заявки, были осуждены за</w:t>
      </w:r>
      <w:r w:rsidR="003240F7" w:rsidRPr="000878EC">
        <w:rPr>
          <w:rFonts w:ascii="Arial" w:hAnsi="Arial" w:cs="Arial"/>
          <w:lang w:val="en-US"/>
        </w:rPr>
        <w:t> </w:t>
      </w:r>
      <w:r w:rsidRPr="000878EC">
        <w:rPr>
          <w:rFonts w:ascii="Arial" w:hAnsi="Arial" w:cs="Arial"/>
        </w:rPr>
        <w:t xml:space="preserve">финансирование терроризма, эксплуатацию детей или преступление, включающее </w:t>
      </w:r>
      <w:proofErr w:type="spellStart"/>
      <w:r w:rsidRPr="000878EC">
        <w:rPr>
          <w:rFonts w:ascii="Arial" w:hAnsi="Arial" w:cs="Arial"/>
        </w:rPr>
        <w:t>трафикинг</w:t>
      </w:r>
      <w:proofErr w:type="spellEnd"/>
      <w:r w:rsidRPr="000878EC">
        <w:rPr>
          <w:rFonts w:ascii="Arial" w:hAnsi="Arial" w:cs="Arial"/>
        </w:rPr>
        <w:t xml:space="preserve"> людей, создание преступного сообщества или участие в</w:t>
      </w:r>
      <w:r w:rsidR="003240F7" w:rsidRPr="000878EC">
        <w:rPr>
          <w:rFonts w:ascii="Arial" w:hAnsi="Arial" w:cs="Arial"/>
          <w:lang w:val="en-US"/>
        </w:rPr>
        <w:t> </w:t>
      </w:r>
      <w:r w:rsidRPr="000878EC">
        <w:rPr>
          <w:rFonts w:ascii="Arial" w:hAnsi="Arial" w:cs="Arial"/>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0878EC">
        <w:rPr>
          <w:rFonts w:ascii="Arial" w:hAnsi="Arial" w:cs="Arial"/>
        </w:rPr>
        <w:t>гашена;</w:t>
      </w:r>
    </w:p>
    <w:p w:rsidR="00753E6E" w:rsidRPr="000878EC" w:rsidRDefault="00753E6E" w:rsidP="00B46D58">
      <w:pPr>
        <w:widowControl w:val="0"/>
        <w:tabs>
          <w:tab w:val="left" w:pos="1134"/>
        </w:tabs>
        <w:spacing w:after="160"/>
        <w:ind w:firstLine="567"/>
        <w:jc w:val="both"/>
        <w:rPr>
          <w:rFonts w:ascii="Arial" w:hAnsi="Arial" w:cs="Arial"/>
        </w:rPr>
      </w:pPr>
      <w:proofErr w:type="gramStart"/>
      <w:r w:rsidRPr="000878EC">
        <w:rPr>
          <w:rFonts w:ascii="Arial" w:hAnsi="Arial" w:cs="Arial"/>
        </w:rPr>
        <w:t>4)</w:t>
      </w:r>
      <w:r w:rsidR="00E1385B" w:rsidRPr="000878EC">
        <w:rPr>
          <w:rFonts w:ascii="Arial" w:hAnsi="Arial" w:cs="Arial"/>
        </w:rPr>
        <w:tab/>
      </w:r>
      <w:r w:rsidRPr="000878EC">
        <w:rPr>
          <w:rFonts w:ascii="Arial" w:hAnsi="Arial" w:cs="Arial"/>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0878EC">
        <w:rPr>
          <w:rFonts w:ascii="Arial" w:hAnsi="Arial" w:cs="Arial"/>
        </w:rPr>
        <w:t>необжалуемый</w:t>
      </w:r>
      <w:proofErr w:type="spellEnd"/>
      <w:r w:rsidRPr="000878EC">
        <w:rPr>
          <w:rFonts w:ascii="Arial" w:hAnsi="Arial" w:cs="Arial"/>
        </w:rPr>
        <w:t xml:space="preserve"> административный акт за </w:t>
      </w:r>
      <w:proofErr w:type="spellStart"/>
      <w:r w:rsidRPr="000878EC">
        <w:rPr>
          <w:rFonts w:ascii="Arial" w:hAnsi="Arial" w:cs="Arial"/>
        </w:rPr>
        <w:t>антиконкурентное</w:t>
      </w:r>
      <w:proofErr w:type="spellEnd"/>
      <w:r w:rsidRPr="000878EC">
        <w:rPr>
          <w:rFonts w:ascii="Arial" w:hAnsi="Arial" w:cs="Arial"/>
        </w:rPr>
        <w:t xml:space="preserve"> соглашение или злоупотребление доминирующим положением в сфере закупок;</w:t>
      </w:r>
      <w:proofErr w:type="gramEnd"/>
    </w:p>
    <w:p w:rsidR="00753E6E" w:rsidRPr="000878EC" w:rsidRDefault="00753E6E" w:rsidP="00B46D58">
      <w:pPr>
        <w:widowControl w:val="0"/>
        <w:tabs>
          <w:tab w:val="left" w:pos="1134"/>
        </w:tabs>
        <w:spacing w:after="160"/>
        <w:ind w:firstLine="567"/>
        <w:jc w:val="both"/>
        <w:rPr>
          <w:rFonts w:ascii="Arial" w:hAnsi="Arial" w:cs="Arial"/>
        </w:rPr>
      </w:pPr>
      <w:r w:rsidRPr="000878EC">
        <w:rPr>
          <w:rFonts w:ascii="Arial" w:hAnsi="Arial" w:cs="Arial"/>
        </w:rPr>
        <w:t>5)</w:t>
      </w:r>
      <w:r w:rsidR="00E1385B" w:rsidRPr="000878EC">
        <w:rPr>
          <w:rFonts w:ascii="Arial" w:hAnsi="Arial" w:cs="Arial"/>
        </w:rPr>
        <w:tab/>
      </w:r>
      <w:r w:rsidRPr="000878EC">
        <w:rPr>
          <w:rFonts w:ascii="Arial" w:hAnsi="Arial" w:cs="Arial"/>
        </w:rPr>
        <w:t xml:space="preserve">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w:t>
      </w:r>
      <w:r w:rsidRPr="000878EC">
        <w:rPr>
          <w:rFonts w:ascii="Arial" w:hAnsi="Arial" w:cs="Arial"/>
        </w:rPr>
        <w:lastRenderedPageBreak/>
        <w:t>о</w:t>
      </w:r>
      <w:r w:rsidR="00F95BB0" w:rsidRPr="000878EC">
        <w:rPr>
          <w:rFonts w:ascii="Arial" w:hAnsi="Arial" w:cs="Arial"/>
          <w:lang w:val="en-US"/>
        </w:rPr>
        <w:t> </w:t>
      </w:r>
      <w:r w:rsidRPr="000878EC">
        <w:rPr>
          <w:rFonts w:ascii="Arial" w:hAnsi="Arial" w:cs="Arial"/>
        </w:rPr>
        <w:t xml:space="preserve">закупках; </w:t>
      </w:r>
    </w:p>
    <w:p w:rsidR="00753E6E" w:rsidRPr="000878EC" w:rsidRDefault="00753E6E" w:rsidP="00B46D58">
      <w:pPr>
        <w:widowControl w:val="0"/>
        <w:tabs>
          <w:tab w:val="left" w:pos="1134"/>
        </w:tabs>
        <w:spacing w:after="160"/>
        <w:ind w:firstLine="567"/>
        <w:jc w:val="both"/>
        <w:rPr>
          <w:rFonts w:ascii="Arial" w:hAnsi="Arial" w:cs="Arial"/>
        </w:rPr>
      </w:pPr>
      <w:r w:rsidRPr="000878EC">
        <w:rPr>
          <w:rFonts w:ascii="Arial" w:hAnsi="Arial" w:cs="Arial"/>
        </w:rPr>
        <w:t>6)</w:t>
      </w:r>
      <w:r w:rsidR="00E1385B" w:rsidRPr="000878EC">
        <w:rPr>
          <w:rFonts w:ascii="Arial" w:hAnsi="Arial" w:cs="Arial"/>
        </w:rPr>
        <w:tab/>
      </w:r>
      <w:r w:rsidRPr="000878EC">
        <w:rPr>
          <w:rFonts w:ascii="Arial" w:hAnsi="Arial" w:cs="Arial"/>
        </w:rPr>
        <w:t>которые по состоянию на день подачи заявки включены в список участников, не имеющих права на участие в процессе закупок.</w:t>
      </w:r>
    </w:p>
    <w:p w:rsidR="00990561" w:rsidRPr="000878EC" w:rsidRDefault="00990561" w:rsidP="00B46D58">
      <w:pPr>
        <w:widowControl w:val="0"/>
        <w:tabs>
          <w:tab w:val="left" w:pos="1134"/>
        </w:tabs>
        <w:spacing w:after="160"/>
        <w:ind w:firstLine="567"/>
        <w:jc w:val="both"/>
        <w:rPr>
          <w:rFonts w:ascii="Arial" w:hAnsi="Arial" w:cs="Arial"/>
        </w:rPr>
      </w:pPr>
      <w:r w:rsidRPr="000878EC">
        <w:rPr>
          <w:rFonts w:ascii="Arial" w:hAnsi="Arial" w:cs="Arial"/>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0878EC" w:rsidRDefault="00753E6E" w:rsidP="00B46D58">
      <w:pPr>
        <w:widowControl w:val="0"/>
        <w:tabs>
          <w:tab w:val="left" w:pos="1134"/>
        </w:tabs>
        <w:spacing w:after="160"/>
        <w:ind w:firstLine="567"/>
        <w:jc w:val="both"/>
        <w:rPr>
          <w:rFonts w:ascii="Arial" w:hAnsi="Arial" w:cs="Arial"/>
        </w:rPr>
      </w:pPr>
      <w:r w:rsidRPr="000878EC">
        <w:rPr>
          <w:rFonts w:ascii="Arial" w:hAnsi="Arial" w:cs="Arial"/>
        </w:rPr>
        <w:t>2.2.</w:t>
      </w:r>
      <w:r w:rsidR="00E1385B" w:rsidRPr="000878EC">
        <w:rPr>
          <w:rFonts w:ascii="Arial" w:hAnsi="Arial" w:cs="Arial"/>
        </w:rPr>
        <w:tab/>
      </w:r>
      <w:r w:rsidRPr="000878EC">
        <w:rPr>
          <w:rFonts w:ascii="Arial" w:hAnsi="Arial" w:cs="Arial"/>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0878EC" w:rsidRDefault="00BA3554" w:rsidP="00B46D58">
      <w:pPr>
        <w:widowControl w:val="0"/>
        <w:tabs>
          <w:tab w:val="left" w:pos="1134"/>
        </w:tabs>
        <w:spacing w:after="160"/>
        <w:ind w:firstLine="567"/>
        <w:jc w:val="both"/>
        <w:rPr>
          <w:rFonts w:ascii="Arial" w:hAnsi="Arial" w:cs="Arial"/>
        </w:rPr>
      </w:pPr>
      <w:r w:rsidRPr="000878EC">
        <w:rPr>
          <w:rFonts w:ascii="Arial" w:hAnsi="Arial" w:cs="Arial"/>
        </w:rPr>
        <w:t>2.3</w:t>
      </w:r>
      <w:r w:rsidR="003240F7" w:rsidRPr="000878EC">
        <w:rPr>
          <w:rFonts w:ascii="Arial" w:hAnsi="Arial" w:cs="Arial"/>
        </w:rPr>
        <w:t>.</w:t>
      </w:r>
      <w:r w:rsidR="00E1385B" w:rsidRPr="000878EC">
        <w:rPr>
          <w:rFonts w:ascii="Arial" w:hAnsi="Arial" w:cs="Arial"/>
        </w:rPr>
        <w:tab/>
      </w:r>
      <w:proofErr w:type="gramStart"/>
      <w:r w:rsidRPr="000878EC">
        <w:rPr>
          <w:rFonts w:ascii="Arial" w:hAnsi="Arial" w:cs="Arial"/>
        </w:rPr>
        <w:t>Запрещается одновременное участие в настоящей процедуре</w:t>
      </w:r>
      <w:r w:rsidR="00F4264D" w:rsidRPr="000878EC">
        <w:rPr>
          <w:rFonts w:ascii="Arial" w:hAnsi="Arial" w:cs="Arial"/>
        </w:rPr>
        <w:t xml:space="preserve"> (</w:t>
      </w:r>
      <w:r w:rsidR="00DA4643" w:rsidRPr="000878EC">
        <w:rPr>
          <w:rFonts w:ascii="Arial" w:hAnsi="Arial" w:cs="Arial"/>
        </w:rPr>
        <w:t>на о</w:t>
      </w:r>
      <w:r w:rsidR="00EE7758" w:rsidRPr="000878EC">
        <w:rPr>
          <w:rFonts w:ascii="Arial" w:hAnsi="Arial" w:cs="Arial"/>
        </w:rPr>
        <w:t>дин и тот же</w:t>
      </w:r>
      <w:r w:rsidR="00DA4643" w:rsidRPr="000878EC">
        <w:rPr>
          <w:rFonts w:ascii="Arial" w:hAnsi="Arial" w:cs="Arial"/>
        </w:rPr>
        <w:t xml:space="preserve"> лот</w:t>
      </w:r>
      <w:r w:rsidR="00F4264D" w:rsidRPr="000878EC">
        <w:rPr>
          <w:rFonts w:ascii="Arial" w:hAnsi="Arial" w:cs="Arial"/>
        </w:rPr>
        <w:t>)</w:t>
      </w:r>
      <w:r w:rsidRPr="000878EC">
        <w:rPr>
          <w:rFonts w:ascii="Arial" w:hAnsi="Arial" w:cs="Arial"/>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0878EC">
        <w:rPr>
          <w:rFonts w:ascii="Arial" w:hAnsi="Arial" w:cs="Arial"/>
        </w:rPr>
        <w:t xml:space="preserve">, </w:t>
      </w:r>
      <w:proofErr w:type="gramStart"/>
      <w:r w:rsidRPr="000878EC">
        <w:rPr>
          <w:rFonts w:ascii="Arial" w:hAnsi="Arial" w:cs="Arial"/>
        </w:rPr>
        <w:t>учрежденных</w:t>
      </w:r>
      <w:proofErr w:type="gramEnd"/>
      <w:r w:rsidRPr="000878EC">
        <w:rPr>
          <w:rFonts w:ascii="Arial" w:hAnsi="Arial" w:cs="Arial"/>
        </w:rPr>
        <w:t xml:space="preserve"> государством или общинами, и (или) участия в порядке совместной деятельности (консорциумом).</w:t>
      </w:r>
    </w:p>
    <w:p w:rsidR="00D5674E" w:rsidRPr="000878EC" w:rsidRDefault="009F18D0" w:rsidP="00B46D58">
      <w:pPr>
        <w:pStyle w:val="af4"/>
        <w:widowControl w:val="0"/>
        <w:tabs>
          <w:tab w:val="left" w:pos="1134"/>
        </w:tabs>
        <w:spacing w:before="0" w:beforeAutospacing="0" w:after="160" w:afterAutospacing="0"/>
        <w:ind w:firstLine="567"/>
        <w:jc w:val="both"/>
        <w:rPr>
          <w:rFonts w:ascii="Arial" w:hAnsi="Arial" w:cs="Arial"/>
        </w:rPr>
      </w:pPr>
      <w:r w:rsidRPr="000878EC">
        <w:rPr>
          <w:rFonts w:ascii="Arial" w:hAnsi="Arial" w:cs="Arial"/>
        </w:rPr>
        <w:t>По смыслу пункта 119 Порядка:</w:t>
      </w:r>
    </w:p>
    <w:p w:rsidR="00D5674E" w:rsidRPr="000878EC" w:rsidRDefault="00D5674E" w:rsidP="00B46D58">
      <w:pPr>
        <w:pStyle w:val="af4"/>
        <w:widowControl w:val="0"/>
        <w:tabs>
          <w:tab w:val="left" w:pos="1134"/>
        </w:tabs>
        <w:spacing w:before="0" w:beforeAutospacing="0" w:after="160" w:afterAutospacing="0"/>
        <w:ind w:firstLine="567"/>
        <w:jc w:val="both"/>
        <w:rPr>
          <w:rFonts w:ascii="Arial" w:hAnsi="Arial" w:cs="Arial"/>
          <w:color w:val="000000"/>
        </w:rPr>
      </w:pPr>
      <w:r w:rsidRPr="000878EC">
        <w:rPr>
          <w:rFonts w:ascii="Arial" w:hAnsi="Arial" w:cs="Arial"/>
        </w:rPr>
        <w:t>1)</w:t>
      </w:r>
      <w:r w:rsidR="00E1385B" w:rsidRPr="000878EC">
        <w:rPr>
          <w:rFonts w:ascii="Arial" w:hAnsi="Arial" w:cs="Arial"/>
        </w:rPr>
        <w:tab/>
      </w:r>
      <w:r w:rsidRPr="000878EC">
        <w:rPr>
          <w:rFonts w:ascii="Arial" w:hAnsi="Arial" w:cs="Arial"/>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0878EC">
        <w:rPr>
          <w:rFonts w:ascii="Arial" w:hAnsi="Arial" w:cs="Arial"/>
          <w:color w:val="000000"/>
        </w:rPr>
        <w:t xml:space="preserve"> </w:t>
      </w:r>
    </w:p>
    <w:p w:rsidR="00D5674E" w:rsidRPr="000878EC" w:rsidRDefault="00D5674E" w:rsidP="00B46D58">
      <w:pPr>
        <w:pStyle w:val="af4"/>
        <w:widowControl w:val="0"/>
        <w:tabs>
          <w:tab w:val="left" w:pos="1134"/>
        </w:tabs>
        <w:spacing w:before="0" w:beforeAutospacing="0" w:after="160" w:afterAutospacing="0"/>
        <w:ind w:firstLine="567"/>
        <w:jc w:val="both"/>
        <w:rPr>
          <w:rFonts w:ascii="Arial" w:hAnsi="Arial" w:cs="Arial"/>
          <w:color w:val="000000"/>
        </w:rPr>
      </w:pPr>
      <w:r w:rsidRPr="000878EC">
        <w:rPr>
          <w:rFonts w:ascii="Arial" w:hAnsi="Arial" w:cs="Arial"/>
          <w:color w:val="000000"/>
        </w:rPr>
        <w:t>2)</w:t>
      </w:r>
      <w:r w:rsidR="00E1385B" w:rsidRPr="000878EC">
        <w:rPr>
          <w:rFonts w:ascii="Arial" w:hAnsi="Arial" w:cs="Arial"/>
          <w:color w:val="000000"/>
        </w:rPr>
        <w:tab/>
      </w:r>
      <w:r w:rsidRPr="000878EC">
        <w:rPr>
          <w:rFonts w:ascii="Arial" w:hAnsi="Arial" w:cs="Arial"/>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0878EC" w:rsidRDefault="00D5674E" w:rsidP="00B46D58">
      <w:pPr>
        <w:pStyle w:val="af4"/>
        <w:widowControl w:val="0"/>
        <w:tabs>
          <w:tab w:val="left" w:pos="1134"/>
        </w:tabs>
        <w:spacing w:before="0" w:beforeAutospacing="0" w:after="160" w:afterAutospacing="0"/>
        <w:ind w:firstLine="567"/>
        <w:jc w:val="both"/>
        <w:rPr>
          <w:rFonts w:ascii="Arial" w:hAnsi="Arial" w:cs="Arial"/>
          <w:color w:val="000000"/>
        </w:rPr>
      </w:pPr>
      <w:r w:rsidRPr="000878EC">
        <w:rPr>
          <w:rFonts w:ascii="Arial" w:hAnsi="Arial" w:cs="Arial"/>
          <w:color w:val="000000"/>
        </w:rPr>
        <w:t>а.</w:t>
      </w:r>
      <w:r w:rsidR="00E1385B" w:rsidRPr="000878EC">
        <w:rPr>
          <w:rFonts w:ascii="Arial" w:hAnsi="Arial" w:cs="Arial"/>
          <w:color w:val="000000"/>
        </w:rPr>
        <w:tab/>
      </w:r>
      <w:r w:rsidRPr="000878EC">
        <w:rPr>
          <w:rFonts w:ascii="Arial" w:hAnsi="Arial" w:cs="Arial"/>
          <w:color w:val="000000"/>
        </w:rPr>
        <w:t>участником, распоряжающимся более чем десятью процентами акций данного юридического лица;</w:t>
      </w:r>
    </w:p>
    <w:p w:rsidR="00D5674E" w:rsidRPr="000878EC" w:rsidRDefault="00D5674E" w:rsidP="00B46D58">
      <w:pPr>
        <w:pStyle w:val="af4"/>
        <w:widowControl w:val="0"/>
        <w:tabs>
          <w:tab w:val="left" w:pos="1134"/>
        </w:tabs>
        <w:spacing w:before="0" w:beforeAutospacing="0" w:after="160" w:afterAutospacing="0"/>
        <w:ind w:firstLine="567"/>
        <w:jc w:val="both"/>
        <w:rPr>
          <w:rFonts w:ascii="Arial" w:hAnsi="Arial" w:cs="Arial"/>
          <w:color w:val="000000"/>
        </w:rPr>
      </w:pPr>
      <w:proofErr w:type="gramStart"/>
      <w:r w:rsidRPr="000878EC">
        <w:rPr>
          <w:rFonts w:ascii="Arial" w:hAnsi="Arial" w:cs="Arial"/>
          <w:color w:val="000000"/>
        </w:rPr>
        <w:t>б</w:t>
      </w:r>
      <w:proofErr w:type="gramEnd"/>
      <w:r w:rsidRPr="000878EC">
        <w:rPr>
          <w:rFonts w:ascii="Arial" w:hAnsi="Arial" w:cs="Arial"/>
          <w:color w:val="000000"/>
        </w:rPr>
        <w:t>.</w:t>
      </w:r>
      <w:r w:rsidR="00E1385B" w:rsidRPr="000878EC">
        <w:rPr>
          <w:rFonts w:ascii="Arial" w:hAnsi="Arial" w:cs="Arial"/>
          <w:color w:val="000000"/>
        </w:rPr>
        <w:tab/>
      </w:r>
      <w:r w:rsidRPr="000878EC">
        <w:rPr>
          <w:rFonts w:ascii="Arial" w:hAnsi="Arial" w:cs="Arial"/>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0878EC" w:rsidRDefault="00D5674E" w:rsidP="00B46D58">
      <w:pPr>
        <w:pStyle w:val="af4"/>
        <w:widowControl w:val="0"/>
        <w:tabs>
          <w:tab w:val="left" w:pos="1134"/>
        </w:tabs>
        <w:spacing w:before="0" w:beforeAutospacing="0" w:after="160" w:afterAutospacing="0"/>
        <w:ind w:firstLine="567"/>
        <w:jc w:val="both"/>
        <w:rPr>
          <w:rFonts w:ascii="Arial" w:hAnsi="Arial" w:cs="Arial"/>
          <w:color w:val="000000"/>
        </w:rPr>
      </w:pPr>
      <w:proofErr w:type="gramStart"/>
      <w:r w:rsidRPr="000878EC">
        <w:rPr>
          <w:rFonts w:ascii="Arial" w:hAnsi="Arial" w:cs="Arial"/>
          <w:color w:val="000000"/>
        </w:rPr>
        <w:t>в</w:t>
      </w:r>
      <w:proofErr w:type="gramEnd"/>
      <w:r w:rsidRPr="000878EC">
        <w:rPr>
          <w:rFonts w:ascii="Arial" w:hAnsi="Arial" w:cs="Arial"/>
          <w:color w:val="000000"/>
        </w:rPr>
        <w:t>.</w:t>
      </w:r>
      <w:r w:rsidR="00E1385B" w:rsidRPr="000878EC">
        <w:rPr>
          <w:rFonts w:ascii="Arial" w:hAnsi="Arial" w:cs="Arial"/>
          <w:color w:val="000000"/>
        </w:rPr>
        <w:tab/>
      </w:r>
      <w:proofErr w:type="gramStart"/>
      <w:r w:rsidRPr="000878EC">
        <w:rPr>
          <w:rFonts w:ascii="Arial" w:hAnsi="Arial" w:cs="Arial"/>
          <w:color w:val="000000"/>
        </w:rPr>
        <w:t>председателем</w:t>
      </w:r>
      <w:proofErr w:type="gramEnd"/>
      <w:r w:rsidRPr="000878EC">
        <w:rPr>
          <w:rFonts w:ascii="Arial" w:hAnsi="Arial" w:cs="Arial"/>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0878EC" w:rsidRDefault="00D5674E" w:rsidP="00B46D58">
      <w:pPr>
        <w:pStyle w:val="af4"/>
        <w:widowControl w:val="0"/>
        <w:tabs>
          <w:tab w:val="left" w:pos="1134"/>
        </w:tabs>
        <w:spacing w:before="0" w:beforeAutospacing="0" w:after="160" w:afterAutospacing="0"/>
        <w:ind w:firstLine="567"/>
        <w:jc w:val="both"/>
        <w:rPr>
          <w:rFonts w:ascii="Arial" w:hAnsi="Arial" w:cs="Arial"/>
          <w:color w:val="000000"/>
        </w:rPr>
      </w:pPr>
      <w:r w:rsidRPr="000878EC">
        <w:rPr>
          <w:rFonts w:ascii="Arial" w:hAnsi="Arial" w:cs="Arial"/>
          <w:color w:val="000000"/>
        </w:rPr>
        <w:t>г.</w:t>
      </w:r>
      <w:r w:rsidR="00E1385B" w:rsidRPr="000878EC">
        <w:rPr>
          <w:rFonts w:ascii="Arial" w:hAnsi="Arial" w:cs="Arial"/>
          <w:color w:val="000000"/>
        </w:rPr>
        <w:tab/>
      </w:r>
      <w:r w:rsidRPr="000878EC">
        <w:rPr>
          <w:rFonts w:ascii="Arial" w:hAnsi="Arial" w:cs="Arial"/>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0878EC" w:rsidRDefault="00D5674E" w:rsidP="00B46D58">
      <w:pPr>
        <w:pStyle w:val="af4"/>
        <w:widowControl w:val="0"/>
        <w:tabs>
          <w:tab w:val="left" w:pos="1134"/>
        </w:tabs>
        <w:spacing w:before="0" w:beforeAutospacing="0" w:after="160" w:afterAutospacing="0"/>
        <w:ind w:firstLine="567"/>
        <w:jc w:val="both"/>
        <w:rPr>
          <w:rFonts w:ascii="Arial" w:hAnsi="Arial" w:cs="Arial"/>
          <w:color w:val="000000"/>
        </w:rPr>
      </w:pPr>
      <w:r w:rsidRPr="000878EC">
        <w:rPr>
          <w:rFonts w:ascii="Arial" w:hAnsi="Arial" w:cs="Arial"/>
        </w:rPr>
        <w:t>3)</w:t>
      </w:r>
      <w:r w:rsidR="00E1385B" w:rsidRPr="000878EC">
        <w:rPr>
          <w:rFonts w:ascii="Arial" w:hAnsi="Arial" w:cs="Arial"/>
        </w:rPr>
        <w:tab/>
      </w:r>
      <w:r w:rsidRPr="000878EC">
        <w:rPr>
          <w:rFonts w:ascii="Arial" w:hAnsi="Arial" w:cs="Arial"/>
        </w:rPr>
        <w:t>участники, не имеющие статуса физического лица, считаются взаимосвязанными, если:</w:t>
      </w:r>
    </w:p>
    <w:p w:rsidR="00D5674E" w:rsidRPr="000878EC" w:rsidRDefault="00D5674E" w:rsidP="00B46D58">
      <w:pPr>
        <w:pStyle w:val="af4"/>
        <w:widowControl w:val="0"/>
        <w:tabs>
          <w:tab w:val="left" w:pos="1134"/>
        </w:tabs>
        <w:spacing w:before="0" w:beforeAutospacing="0" w:after="160" w:afterAutospacing="0"/>
        <w:ind w:firstLine="567"/>
        <w:jc w:val="both"/>
        <w:rPr>
          <w:rFonts w:ascii="Arial" w:hAnsi="Arial" w:cs="Arial"/>
          <w:color w:val="000000"/>
        </w:rPr>
      </w:pPr>
      <w:r w:rsidRPr="000878EC">
        <w:rPr>
          <w:rFonts w:ascii="Arial" w:hAnsi="Arial" w:cs="Arial"/>
          <w:color w:val="000000"/>
        </w:rPr>
        <w:lastRenderedPageBreak/>
        <w:t>а.</w:t>
      </w:r>
      <w:r w:rsidR="00E1385B" w:rsidRPr="000878EC">
        <w:rPr>
          <w:rFonts w:ascii="Arial" w:hAnsi="Arial" w:cs="Arial"/>
          <w:color w:val="000000"/>
        </w:rPr>
        <w:tab/>
      </w:r>
      <w:r w:rsidRPr="000878EC">
        <w:rPr>
          <w:rFonts w:ascii="Arial" w:hAnsi="Arial" w:cs="Arial"/>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0878EC">
        <w:rPr>
          <w:rFonts w:ascii="Arial" w:hAnsi="Arial" w:cs="Arial"/>
          <w:color w:val="000000"/>
          <w:lang w:val="en-US"/>
        </w:rPr>
        <w:t> </w:t>
      </w:r>
      <w:r w:rsidRPr="000878EC">
        <w:rPr>
          <w:rFonts w:ascii="Arial" w:hAnsi="Arial" w:cs="Arial"/>
          <w:color w:val="000000"/>
        </w:rPr>
        <w:t>лица;</w:t>
      </w:r>
    </w:p>
    <w:p w:rsidR="00D5674E" w:rsidRPr="000878EC" w:rsidRDefault="00D5674E" w:rsidP="00B46D58">
      <w:pPr>
        <w:pStyle w:val="af4"/>
        <w:widowControl w:val="0"/>
        <w:tabs>
          <w:tab w:val="left" w:pos="1134"/>
        </w:tabs>
        <w:spacing w:before="0" w:beforeAutospacing="0" w:after="160" w:afterAutospacing="0"/>
        <w:ind w:firstLine="567"/>
        <w:jc w:val="both"/>
        <w:rPr>
          <w:rFonts w:ascii="Arial" w:hAnsi="Arial" w:cs="Arial"/>
          <w:color w:val="000000"/>
        </w:rPr>
      </w:pPr>
      <w:proofErr w:type="gramStart"/>
      <w:r w:rsidRPr="000878EC">
        <w:rPr>
          <w:rFonts w:ascii="Arial" w:hAnsi="Arial" w:cs="Arial"/>
          <w:color w:val="000000"/>
        </w:rPr>
        <w:t>б.</w:t>
      </w:r>
      <w:r w:rsidR="00E1385B" w:rsidRPr="000878EC">
        <w:rPr>
          <w:rFonts w:ascii="Arial" w:hAnsi="Arial" w:cs="Arial"/>
          <w:color w:val="000000"/>
        </w:rPr>
        <w:tab/>
      </w:r>
      <w:r w:rsidRPr="000878EC">
        <w:rPr>
          <w:rFonts w:ascii="Arial" w:hAnsi="Arial" w:cs="Arial"/>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0878EC">
        <w:rPr>
          <w:rFonts w:ascii="Arial" w:hAnsi="Arial" w:cs="Arial"/>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0878EC" w:rsidRDefault="00D5674E" w:rsidP="00B46D58">
      <w:pPr>
        <w:pStyle w:val="af4"/>
        <w:widowControl w:val="0"/>
        <w:tabs>
          <w:tab w:val="left" w:pos="1134"/>
        </w:tabs>
        <w:spacing w:before="0" w:beforeAutospacing="0" w:after="160" w:afterAutospacing="0"/>
        <w:ind w:firstLine="567"/>
        <w:jc w:val="both"/>
        <w:rPr>
          <w:rFonts w:ascii="Arial" w:hAnsi="Arial" w:cs="Arial"/>
        </w:rPr>
      </w:pPr>
      <w:proofErr w:type="gramStart"/>
      <w:r w:rsidRPr="000878EC">
        <w:rPr>
          <w:rFonts w:ascii="Arial" w:hAnsi="Arial" w:cs="Arial"/>
          <w:color w:val="000000"/>
        </w:rPr>
        <w:t>в</w:t>
      </w:r>
      <w:proofErr w:type="gramEnd"/>
      <w:r w:rsidRPr="000878EC">
        <w:rPr>
          <w:rFonts w:ascii="Arial" w:hAnsi="Arial" w:cs="Arial"/>
          <w:color w:val="000000"/>
        </w:rPr>
        <w:t>.</w:t>
      </w:r>
      <w:r w:rsidR="00E1385B" w:rsidRPr="000878EC">
        <w:rPr>
          <w:rFonts w:ascii="Arial" w:hAnsi="Arial" w:cs="Arial"/>
          <w:color w:val="000000"/>
        </w:rPr>
        <w:tab/>
      </w:r>
      <w:proofErr w:type="gramStart"/>
      <w:r w:rsidRPr="000878EC">
        <w:rPr>
          <w:rFonts w:ascii="Arial" w:hAnsi="Arial" w:cs="Arial"/>
          <w:color w:val="000000"/>
        </w:rPr>
        <w:t>кто-либо</w:t>
      </w:r>
      <w:proofErr w:type="gramEnd"/>
      <w:r w:rsidRPr="000878EC">
        <w:rPr>
          <w:rFonts w:ascii="Arial" w:hAnsi="Arial" w:cs="Arial"/>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0878EC" w:rsidRDefault="00D5674E" w:rsidP="00B46D58">
      <w:pPr>
        <w:pStyle w:val="af4"/>
        <w:widowControl w:val="0"/>
        <w:tabs>
          <w:tab w:val="left" w:pos="1134"/>
        </w:tabs>
        <w:spacing w:before="0" w:beforeAutospacing="0" w:after="160" w:afterAutospacing="0"/>
        <w:ind w:firstLine="567"/>
        <w:jc w:val="both"/>
        <w:rPr>
          <w:rFonts w:ascii="Arial" w:hAnsi="Arial" w:cs="Arial"/>
          <w:color w:val="000000"/>
        </w:rPr>
      </w:pPr>
      <w:r w:rsidRPr="000878EC">
        <w:rPr>
          <w:rFonts w:ascii="Arial" w:hAnsi="Arial" w:cs="Arial"/>
          <w:color w:val="000000"/>
        </w:rPr>
        <w:t>г.</w:t>
      </w:r>
      <w:r w:rsidR="00E1385B" w:rsidRPr="000878EC">
        <w:rPr>
          <w:rFonts w:ascii="Arial" w:hAnsi="Arial" w:cs="Arial"/>
          <w:color w:val="000000"/>
        </w:rPr>
        <w:tab/>
      </w:r>
      <w:r w:rsidRPr="000878EC">
        <w:rPr>
          <w:rFonts w:ascii="Arial" w:hAnsi="Arial" w:cs="Arial"/>
          <w:color w:val="000000"/>
        </w:rPr>
        <w:t>они действовали или действуют согласованно, исходя из общих экономических интересов.</w:t>
      </w:r>
    </w:p>
    <w:p w:rsidR="00D5674E" w:rsidRPr="000878EC" w:rsidRDefault="00D5674E" w:rsidP="00B46D58">
      <w:pPr>
        <w:widowControl w:val="0"/>
        <w:tabs>
          <w:tab w:val="left" w:pos="1134"/>
        </w:tabs>
        <w:spacing w:after="160"/>
        <w:ind w:firstLine="567"/>
        <w:jc w:val="both"/>
        <w:rPr>
          <w:rFonts w:ascii="Arial" w:hAnsi="Arial" w:cs="Arial"/>
          <w:color w:val="000000"/>
        </w:rPr>
      </w:pPr>
      <w:proofErr w:type="gramStart"/>
      <w:r w:rsidRPr="000878EC">
        <w:rPr>
          <w:rFonts w:ascii="Arial" w:hAnsi="Arial" w:cs="Arial"/>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0878EC" w:rsidRDefault="00096865" w:rsidP="00B46D58">
      <w:pPr>
        <w:widowControl w:val="0"/>
        <w:tabs>
          <w:tab w:val="left" w:pos="1134"/>
        </w:tabs>
        <w:spacing w:after="160"/>
        <w:ind w:firstLine="567"/>
        <w:jc w:val="both"/>
        <w:rPr>
          <w:rFonts w:ascii="Arial" w:hAnsi="Arial" w:cs="Arial"/>
        </w:rPr>
      </w:pPr>
      <w:r w:rsidRPr="000878EC">
        <w:rPr>
          <w:rFonts w:ascii="Arial" w:hAnsi="Arial" w:cs="Arial"/>
        </w:rPr>
        <w:t>2.4</w:t>
      </w:r>
      <w:r w:rsidR="00D13662" w:rsidRPr="000878EC">
        <w:rPr>
          <w:rFonts w:ascii="Arial" w:hAnsi="Arial" w:cs="Arial"/>
        </w:rPr>
        <w:t>.</w:t>
      </w:r>
      <w:r w:rsidR="00E1385B" w:rsidRPr="000878EC">
        <w:rPr>
          <w:rFonts w:ascii="Arial" w:hAnsi="Arial" w:cs="Arial"/>
        </w:rPr>
        <w:tab/>
      </w:r>
      <w:r w:rsidRPr="000878EC">
        <w:rPr>
          <w:rFonts w:ascii="Arial" w:hAnsi="Arial" w:cs="Arial"/>
        </w:rPr>
        <w:t>Участник</w:t>
      </w:r>
      <w:r w:rsidR="000C3F69" w:rsidRPr="000878EC">
        <w:rPr>
          <w:rFonts w:ascii="Arial" w:hAnsi="Arial" w:cs="Arial"/>
        </w:rPr>
        <w:t>,</w:t>
      </w:r>
      <w:r w:rsidRPr="000878EC">
        <w:rPr>
          <w:rFonts w:ascii="Arial" w:hAnsi="Arial" w:cs="Arial"/>
        </w:rPr>
        <w:t xml:space="preserve"> </w:t>
      </w:r>
      <w:r w:rsidR="002C1D72" w:rsidRPr="000878EC">
        <w:rPr>
          <w:rFonts w:ascii="Arial" w:hAnsi="Arial" w:cs="Arial"/>
        </w:rPr>
        <w:t xml:space="preserve">в случае признания </w:t>
      </w:r>
      <w:r w:rsidR="00876D7D" w:rsidRPr="000878EC">
        <w:rPr>
          <w:rFonts w:ascii="Arial" w:hAnsi="Arial" w:cs="Arial"/>
        </w:rPr>
        <w:t>ото</w:t>
      </w:r>
      <w:r w:rsidR="002C1D72" w:rsidRPr="000878EC">
        <w:rPr>
          <w:rFonts w:ascii="Arial" w:hAnsi="Arial" w:cs="Arial"/>
        </w:rPr>
        <w:t>бранным участником</w:t>
      </w:r>
      <w:r w:rsidR="000C3F69" w:rsidRPr="000878EC">
        <w:rPr>
          <w:rFonts w:ascii="Arial" w:hAnsi="Arial" w:cs="Arial"/>
        </w:rPr>
        <w:t>,</w:t>
      </w:r>
      <w:r w:rsidR="002C1D72" w:rsidRPr="000878EC">
        <w:rPr>
          <w:rFonts w:ascii="Arial" w:hAnsi="Arial" w:cs="Arial"/>
        </w:rPr>
        <w:t xml:space="preserve"> в срок</w:t>
      </w:r>
      <w:r w:rsidR="00BB67B5" w:rsidRPr="000878EC">
        <w:rPr>
          <w:rFonts w:ascii="Arial" w:hAnsi="Arial" w:cs="Arial"/>
        </w:rPr>
        <w:t>и</w:t>
      </w:r>
      <w:r w:rsidR="002C1D72" w:rsidRPr="000878EC">
        <w:rPr>
          <w:rFonts w:ascii="Arial" w:hAnsi="Arial" w:cs="Arial"/>
        </w:rPr>
        <w:t xml:space="preserve"> и порядке, установленны</w:t>
      </w:r>
      <w:r w:rsidR="00180D64" w:rsidRPr="000878EC">
        <w:rPr>
          <w:rFonts w:ascii="Arial" w:hAnsi="Arial" w:cs="Arial"/>
        </w:rPr>
        <w:t>ми</w:t>
      </w:r>
      <w:r w:rsidR="002C1D72" w:rsidRPr="000878EC">
        <w:rPr>
          <w:rFonts w:ascii="Arial" w:hAnsi="Arial" w:cs="Arial"/>
        </w:rPr>
        <w:t xml:space="preserve"> статьей 35 </w:t>
      </w:r>
      <w:r w:rsidR="00876D7D" w:rsidRPr="000878EC">
        <w:rPr>
          <w:rFonts w:ascii="Arial" w:hAnsi="Arial" w:cs="Arial"/>
        </w:rPr>
        <w:t>З</w:t>
      </w:r>
      <w:r w:rsidR="002C1D72" w:rsidRPr="000878EC">
        <w:rPr>
          <w:rFonts w:ascii="Arial" w:hAnsi="Arial" w:cs="Arial"/>
        </w:rPr>
        <w:t xml:space="preserve">акона, </w:t>
      </w:r>
      <w:r w:rsidR="00466F7A" w:rsidRPr="000878EC">
        <w:rPr>
          <w:rFonts w:ascii="Arial" w:hAnsi="Arial" w:cs="Arial"/>
        </w:rPr>
        <w:t xml:space="preserve">представляет </w:t>
      </w:r>
      <w:r w:rsidR="002C1D72" w:rsidRPr="000878EC">
        <w:rPr>
          <w:rFonts w:ascii="Arial" w:hAnsi="Arial" w:cs="Arial"/>
        </w:rPr>
        <w:t>обеспеч</w:t>
      </w:r>
      <w:r w:rsidR="00466F7A" w:rsidRPr="000878EC">
        <w:rPr>
          <w:rFonts w:ascii="Arial" w:hAnsi="Arial" w:cs="Arial"/>
        </w:rPr>
        <w:t>ение</w:t>
      </w:r>
      <w:r w:rsidR="002C1D72" w:rsidRPr="000878EC">
        <w:rPr>
          <w:rFonts w:ascii="Arial" w:hAnsi="Arial" w:cs="Arial"/>
        </w:rPr>
        <w:t xml:space="preserve"> квалификаци</w:t>
      </w:r>
      <w:r w:rsidR="00466F7A" w:rsidRPr="000878EC">
        <w:rPr>
          <w:rFonts w:ascii="Arial" w:hAnsi="Arial" w:cs="Arial"/>
        </w:rPr>
        <w:t>и</w:t>
      </w:r>
      <w:r w:rsidR="002C1D72" w:rsidRPr="000878EC">
        <w:rPr>
          <w:rFonts w:ascii="Arial" w:hAnsi="Arial" w:cs="Arial"/>
        </w:rPr>
        <w:t xml:space="preserve"> в размере представленного им ценового предложения</w:t>
      </w:r>
      <w:r w:rsidR="000964F1" w:rsidRPr="000878EC">
        <w:rPr>
          <w:rFonts w:ascii="Arial" w:hAnsi="Arial" w:cs="Arial"/>
        </w:rPr>
        <w:t>.</w:t>
      </w:r>
    </w:p>
    <w:p w:rsidR="000A6B75" w:rsidRPr="000878EC" w:rsidRDefault="000A6B75"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2.</w:t>
      </w:r>
      <w:r w:rsidR="00DA4643" w:rsidRPr="000878EC">
        <w:rPr>
          <w:rFonts w:ascii="Arial" w:hAnsi="Arial" w:cs="Arial"/>
          <w:sz w:val="24"/>
          <w:szCs w:val="24"/>
        </w:rPr>
        <w:t>5</w:t>
      </w:r>
      <w:r w:rsidR="000A15F9" w:rsidRPr="000878EC">
        <w:rPr>
          <w:rFonts w:ascii="Arial" w:hAnsi="Arial" w:cs="Arial"/>
          <w:sz w:val="24"/>
          <w:szCs w:val="24"/>
        </w:rPr>
        <w:t>.</w:t>
      </w:r>
      <w:r w:rsidR="00F04AA1" w:rsidRPr="000878EC">
        <w:rPr>
          <w:rFonts w:ascii="Arial" w:hAnsi="Arial" w:cs="Arial"/>
          <w:sz w:val="24"/>
          <w:szCs w:val="24"/>
        </w:rPr>
        <w:tab/>
      </w:r>
      <w:r w:rsidRPr="000878EC">
        <w:rPr>
          <w:rFonts w:ascii="Arial" w:hAnsi="Arial" w:cs="Arial"/>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0878EC">
        <w:rPr>
          <w:rFonts w:ascii="Arial" w:hAnsi="Arial" w:cs="Arial"/>
          <w:sz w:val="24"/>
          <w:szCs w:val="24"/>
        </w:rPr>
        <w:t xml:space="preserve"> </w:t>
      </w:r>
      <w:r w:rsidR="00C366B6" w:rsidRPr="000878EC">
        <w:rPr>
          <w:rFonts w:ascii="Arial" w:hAnsi="Arial" w:cs="Arial"/>
        </w:rPr>
        <w:t>(на о</w:t>
      </w:r>
      <w:r w:rsidR="00C366B6" w:rsidRPr="000878EC">
        <w:rPr>
          <w:rFonts w:ascii="Arial" w:hAnsi="Arial" w:cs="Arial"/>
          <w:sz w:val="24"/>
          <w:szCs w:val="24"/>
        </w:rPr>
        <w:t>дин и тот же</w:t>
      </w:r>
      <w:r w:rsidR="00C366B6" w:rsidRPr="000878EC">
        <w:rPr>
          <w:rFonts w:ascii="Arial" w:hAnsi="Arial" w:cs="Arial"/>
        </w:rPr>
        <w:t xml:space="preserve"> лот)</w:t>
      </w:r>
      <w:r w:rsidRPr="000878EC">
        <w:rPr>
          <w:rFonts w:ascii="Arial" w:hAnsi="Arial" w:cs="Arial"/>
          <w:sz w:val="24"/>
          <w:szCs w:val="24"/>
        </w:rPr>
        <w:t xml:space="preserve">. </w:t>
      </w:r>
    </w:p>
    <w:p w:rsidR="009E07EE" w:rsidRPr="000878EC" w:rsidRDefault="000A6B75" w:rsidP="00B46D58">
      <w:pPr>
        <w:pStyle w:val="23"/>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2.</w:t>
      </w:r>
      <w:r w:rsidR="00C366B6" w:rsidRPr="000878EC">
        <w:rPr>
          <w:rFonts w:ascii="Arial" w:hAnsi="Arial" w:cs="Arial"/>
          <w:sz w:val="24"/>
          <w:szCs w:val="24"/>
        </w:rPr>
        <w:t>6</w:t>
      </w:r>
      <w:r w:rsidR="000A15F9" w:rsidRPr="000878EC">
        <w:rPr>
          <w:rFonts w:ascii="Arial" w:hAnsi="Arial" w:cs="Arial"/>
          <w:sz w:val="24"/>
          <w:szCs w:val="24"/>
        </w:rPr>
        <w:t>.</w:t>
      </w:r>
      <w:r w:rsidR="00F04AA1" w:rsidRPr="000878EC">
        <w:rPr>
          <w:rFonts w:ascii="Arial" w:hAnsi="Arial" w:cs="Arial"/>
          <w:sz w:val="24"/>
          <w:szCs w:val="24"/>
        </w:rPr>
        <w:tab/>
      </w:r>
      <w:r w:rsidRPr="000878EC">
        <w:rPr>
          <w:rFonts w:ascii="Arial" w:hAnsi="Arial" w:cs="Arial"/>
          <w:sz w:val="24"/>
          <w:szCs w:val="24"/>
        </w:rPr>
        <w:t xml:space="preserve">Участники могут участвовать в настоящей процедуре в порядке совместной деятельности (консорциумом). </w:t>
      </w:r>
    </w:p>
    <w:p w:rsidR="000A6B75" w:rsidRPr="000878EC" w:rsidRDefault="000A6B75" w:rsidP="00B46D58">
      <w:pPr>
        <w:pStyle w:val="23"/>
        <w:widowControl w:val="0"/>
        <w:spacing w:after="160" w:line="240" w:lineRule="auto"/>
        <w:rPr>
          <w:rFonts w:ascii="Arial" w:hAnsi="Arial" w:cs="Arial"/>
          <w:sz w:val="24"/>
          <w:szCs w:val="24"/>
        </w:rPr>
      </w:pPr>
      <w:r w:rsidRPr="000878EC">
        <w:rPr>
          <w:rFonts w:ascii="Arial" w:hAnsi="Arial" w:cs="Arial"/>
          <w:sz w:val="24"/>
          <w:szCs w:val="24"/>
        </w:rPr>
        <w:t>В подобном случае:</w:t>
      </w:r>
    </w:p>
    <w:p w:rsidR="005A405F" w:rsidRPr="000878EC" w:rsidRDefault="00C366B6" w:rsidP="00B46D58">
      <w:pPr>
        <w:pStyle w:val="23"/>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1</w:t>
      </w:r>
      <w:r w:rsidR="000A6B75" w:rsidRPr="000878EC">
        <w:rPr>
          <w:rFonts w:ascii="Arial" w:hAnsi="Arial" w:cs="Arial"/>
          <w:sz w:val="24"/>
          <w:szCs w:val="24"/>
        </w:rPr>
        <w:t>)</w:t>
      </w:r>
      <w:r w:rsidR="00911F57" w:rsidRPr="000878EC">
        <w:rPr>
          <w:rFonts w:ascii="Arial" w:hAnsi="Arial" w:cs="Arial"/>
          <w:sz w:val="24"/>
          <w:szCs w:val="24"/>
        </w:rPr>
        <w:tab/>
      </w:r>
      <w:r w:rsidR="000A6B75" w:rsidRPr="000878EC">
        <w:rPr>
          <w:rFonts w:ascii="Arial" w:hAnsi="Arial" w:cs="Arial"/>
          <w:sz w:val="24"/>
          <w:szCs w:val="24"/>
        </w:rPr>
        <w:t>ни одна из сторон договора о совместной деятельности не может подать отдельную заявку на одну и ту же процедуру</w:t>
      </w:r>
      <w:r w:rsidR="00796D4A" w:rsidRPr="000878EC">
        <w:rPr>
          <w:rFonts w:ascii="Arial" w:hAnsi="Arial" w:cs="Arial"/>
          <w:sz w:val="24"/>
          <w:szCs w:val="24"/>
        </w:rPr>
        <w:t xml:space="preserve"> </w:t>
      </w:r>
      <w:r w:rsidR="00796D4A" w:rsidRPr="000878EC">
        <w:rPr>
          <w:rFonts w:ascii="Arial" w:hAnsi="Arial" w:cs="Arial"/>
        </w:rPr>
        <w:t>(на о</w:t>
      </w:r>
      <w:r w:rsidR="00796D4A" w:rsidRPr="000878EC">
        <w:rPr>
          <w:rFonts w:ascii="Arial" w:hAnsi="Arial" w:cs="Arial"/>
          <w:sz w:val="24"/>
          <w:szCs w:val="24"/>
        </w:rPr>
        <w:t>дин и тот же</w:t>
      </w:r>
      <w:r w:rsidR="00796D4A" w:rsidRPr="000878EC">
        <w:rPr>
          <w:rFonts w:ascii="Arial" w:hAnsi="Arial" w:cs="Arial"/>
        </w:rPr>
        <w:t xml:space="preserve"> лот)</w:t>
      </w:r>
      <w:r w:rsidR="000A6B75" w:rsidRPr="000878EC">
        <w:rPr>
          <w:rFonts w:ascii="Arial" w:hAnsi="Arial" w:cs="Arial"/>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0878EC" w:rsidRDefault="00C366B6" w:rsidP="00B46D58">
      <w:pPr>
        <w:pStyle w:val="23"/>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2</w:t>
      </w:r>
      <w:r w:rsidR="000A6B75" w:rsidRPr="000878EC">
        <w:rPr>
          <w:rFonts w:ascii="Arial" w:hAnsi="Arial" w:cs="Arial"/>
          <w:sz w:val="24"/>
          <w:szCs w:val="24"/>
        </w:rPr>
        <w:t>)</w:t>
      </w:r>
      <w:r w:rsidR="00911F57" w:rsidRPr="000878EC">
        <w:rPr>
          <w:rFonts w:ascii="Arial" w:hAnsi="Arial" w:cs="Arial"/>
          <w:sz w:val="24"/>
          <w:szCs w:val="24"/>
        </w:rPr>
        <w:tab/>
      </w:r>
      <w:r w:rsidR="000A6B75" w:rsidRPr="000878EC">
        <w:rPr>
          <w:rFonts w:ascii="Arial" w:hAnsi="Arial" w:cs="Arial"/>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0878EC" w:rsidRDefault="00096865" w:rsidP="00B46D58">
      <w:pPr>
        <w:widowControl w:val="0"/>
        <w:spacing w:after="160"/>
        <w:ind w:firstLine="567"/>
        <w:jc w:val="both"/>
        <w:rPr>
          <w:rFonts w:ascii="Arial" w:hAnsi="Arial" w:cs="Arial"/>
          <w:b/>
        </w:rPr>
      </w:pPr>
    </w:p>
    <w:p w:rsidR="00096865" w:rsidRPr="000878EC" w:rsidRDefault="00ED2352" w:rsidP="00B46D58">
      <w:pPr>
        <w:widowControl w:val="0"/>
        <w:spacing w:after="160"/>
        <w:jc w:val="center"/>
        <w:rPr>
          <w:rFonts w:ascii="Arial" w:hAnsi="Arial" w:cs="Arial"/>
          <w:b/>
        </w:rPr>
      </w:pPr>
      <w:r w:rsidRPr="000878EC">
        <w:rPr>
          <w:rFonts w:ascii="Arial" w:hAnsi="Arial" w:cs="Arial"/>
          <w:b/>
        </w:rPr>
        <w:lastRenderedPageBreak/>
        <w:t>3.</w:t>
      </w:r>
      <w:r w:rsidR="002B32D6" w:rsidRPr="000878EC">
        <w:rPr>
          <w:rFonts w:ascii="Arial" w:hAnsi="Arial" w:cs="Arial"/>
          <w:b/>
        </w:rPr>
        <w:t xml:space="preserve"> РАЗЪЯСНЕНИЕ ПРИГЛАШЕНИЯ </w:t>
      </w:r>
      <w:r w:rsidRPr="000878EC">
        <w:rPr>
          <w:rFonts w:ascii="Arial" w:hAnsi="Arial" w:cs="Arial"/>
          <w:b/>
        </w:rPr>
        <w:br/>
      </w:r>
      <w:r w:rsidR="002B32D6" w:rsidRPr="000878EC">
        <w:rPr>
          <w:rFonts w:ascii="Arial" w:hAnsi="Arial" w:cs="Arial"/>
          <w:b/>
        </w:rPr>
        <w:t xml:space="preserve">И ПОРЯДОК ВНЕСЕНИЯ ИЗМЕНЕНИЯ В ПРИГЛАШЕНИЕ </w:t>
      </w:r>
    </w:p>
    <w:p w:rsidR="00096865" w:rsidRPr="000878EC" w:rsidRDefault="00096865" w:rsidP="00B46D58">
      <w:pPr>
        <w:widowControl w:val="0"/>
        <w:tabs>
          <w:tab w:val="left" w:pos="1134"/>
        </w:tabs>
        <w:spacing w:after="160"/>
        <w:ind w:firstLine="567"/>
        <w:jc w:val="both"/>
        <w:rPr>
          <w:rFonts w:ascii="Arial" w:hAnsi="Arial" w:cs="Arial"/>
        </w:rPr>
      </w:pPr>
      <w:r w:rsidRPr="000878EC">
        <w:rPr>
          <w:rFonts w:ascii="Arial" w:hAnsi="Arial" w:cs="Arial"/>
        </w:rPr>
        <w:t>3.1</w:t>
      </w:r>
      <w:r w:rsidR="000A15F9" w:rsidRPr="000878EC">
        <w:rPr>
          <w:rFonts w:ascii="Arial" w:hAnsi="Arial" w:cs="Arial"/>
        </w:rPr>
        <w:t>.</w:t>
      </w:r>
      <w:r w:rsidR="00ED2352" w:rsidRPr="000878EC">
        <w:rPr>
          <w:rFonts w:ascii="Arial" w:hAnsi="Arial" w:cs="Arial"/>
        </w:rPr>
        <w:tab/>
      </w:r>
      <w:r w:rsidRPr="000878EC">
        <w:rPr>
          <w:rFonts w:ascii="Arial" w:hAnsi="Arial" w:cs="Arial"/>
        </w:rPr>
        <w:t>Согласно статье 29 Закона участник вправе требовать от заказчика разъяснения приглашения.</w:t>
      </w:r>
    </w:p>
    <w:p w:rsidR="00096865" w:rsidRPr="000878EC" w:rsidRDefault="00096865" w:rsidP="00B46D58">
      <w:pPr>
        <w:widowControl w:val="0"/>
        <w:autoSpaceDE w:val="0"/>
        <w:autoSpaceDN w:val="0"/>
        <w:adjustRightInd w:val="0"/>
        <w:spacing w:after="160"/>
        <w:ind w:firstLine="567"/>
        <w:jc w:val="both"/>
        <w:rPr>
          <w:rFonts w:ascii="Arial" w:hAnsi="Arial" w:cs="Arial"/>
        </w:rPr>
      </w:pPr>
      <w:r w:rsidRPr="000878EC">
        <w:rPr>
          <w:rFonts w:ascii="Arial" w:hAnsi="Arial" w:cs="Arial"/>
        </w:rPr>
        <w:t xml:space="preserve">Участник имеет право </w:t>
      </w:r>
      <w:r w:rsidR="006735A4" w:rsidRPr="000878EC">
        <w:rPr>
          <w:rFonts w:ascii="Arial" w:hAnsi="Arial" w:cs="Arial"/>
        </w:rPr>
        <w:t>в письменной форме</w:t>
      </w:r>
      <w:r w:rsidRPr="000878EC">
        <w:rPr>
          <w:rFonts w:ascii="Arial" w:hAnsi="Arial" w:cs="Arial"/>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sidRPr="000878EC">
        <w:rPr>
          <w:rFonts w:ascii="Arial" w:hAnsi="Arial" w:cs="Arial"/>
        </w:rPr>
        <w:t xml:space="preserve">в письменной форме </w:t>
      </w:r>
      <w:r w:rsidRPr="000878EC">
        <w:rPr>
          <w:rFonts w:ascii="Arial" w:hAnsi="Arial" w:cs="Arial"/>
        </w:rPr>
        <w:t>предоставляет разъяснение представившему запрос участнику в течение двух календарных дней, следующих за днем получения запроса</w:t>
      </w:r>
      <w:r w:rsidR="000B3864" w:rsidRPr="000878EC">
        <w:rPr>
          <w:rStyle w:val="af6"/>
          <w:rFonts w:ascii="Arial" w:hAnsi="Arial" w:cs="Arial"/>
        </w:rPr>
        <w:footnoteReference w:customMarkFollows="1" w:id="2"/>
        <w:t>5</w:t>
      </w:r>
      <w:r w:rsidRPr="000878EC">
        <w:rPr>
          <w:rFonts w:ascii="Arial" w:hAnsi="Arial" w:cs="Arial"/>
        </w:rPr>
        <w:t>.</w:t>
      </w:r>
      <w:r w:rsidR="00AA7117" w:rsidRPr="000878EC">
        <w:rPr>
          <w:rFonts w:ascii="Arial" w:hAnsi="Arial" w:cs="Arial"/>
        </w:rPr>
        <w:t xml:space="preserve"> </w:t>
      </w:r>
    </w:p>
    <w:p w:rsidR="00096865" w:rsidRPr="000878EC" w:rsidRDefault="00096865" w:rsidP="00B46D58">
      <w:pPr>
        <w:widowControl w:val="0"/>
        <w:tabs>
          <w:tab w:val="left" w:pos="1134"/>
        </w:tabs>
        <w:spacing w:after="160"/>
        <w:ind w:firstLine="567"/>
        <w:jc w:val="both"/>
        <w:rPr>
          <w:rFonts w:ascii="Arial" w:hAnsi="Arial" w:cs="Arial"/>
        </w:rPr>
      </w:pPr>
      <w:r w:rsidRPr="000878EC">
        <w:rPr>
          <w:rFonts w:ascii="Arial" w:hAnsi="Arial" w:cs="Arial"/>
        </w:rPr>
        <w:t>3.2.</w:t>
      </w:r>
      <w:r w:rsidR="00ED2352" w:rsidRPr="000878EC">
        <w:rPr>
          <w:rFonts w:ascii="Arial" w:hAnsi="Arial" w:cs="Arial"/>
        </w:rPr>
        <w:tab/>
      </w:r>
      <w:r w:rsidRPr="000878EC">
        <w:rPr>
          <w:rFonts w:ascii="Arial" w:hAnsi="Arial" w:cs="Arial"/>
        </w:rPr>
        <w:t>В день предоставления разъяснения объявление о запросе и о</w:t>
      </w:r>
      <w:r w:rsidR="00775FAF" w:rsidRPr="000878EC">
        <w:rPr>
          <w:rFonts w:ascii="Arial" w:hAnsi="Arial" w:cs="Arial"/>
          <w:lang w:val="en-US"/>
        </w:rPr>
        <w:t> </w:t>
      </w:r>
      <w:r w:rsidRPr="000878EC">
        <w:rPr>
          <w:rFonts w:ascii="Arial" w:hAnsi="Arial" w:cs="Arial"/>
        </w:rPr>
        <w:t>содержании разъяснения опубликовывается в подразделе "Объявления относительно разъяснений приглашений" раздела "Объявления о</w:t>
      </w:r>
      <w:r w:rsidR="00775FAF" w:rsidRPr="000878EC">
        <w:rPr>
          <w:rFonts w:ascii="Arial" w:hAnsi="Arial" w:cs="Arial"/>
          <w:lang w:val="en-US"/>
        </w:rPr>
        <w:t> </w:t>
      </w:r>
      <w:r w:rsidRPr="000878EC">
        <w:rPr>
          <w:rFonts w:ascii="Arial" w:hAnsi="Arial" w:cs="Arial"/>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0878EC" w:rsidRDefault="00096865" w:rsidP="00B46D58">
      <w:pPr>
        <w:widowControl w:val="0"/>
        <w:tabs>
          <w:tab w:val="left" w:pos="1134"/>
        </w:tabs>
        <w:autoSpaceDE w:val="0"/>
        <w:autoSpaceDN w:val="0"/>
        <w:adjustRightInd w:val="0"/>
        <w:spacing w:after="160"/>
        <w:ind w:firstLine="567"/>
        <w:jc w:val="both"/>
        <w:rPr>
          <w:rFonts w:ascii="Arial" w:hAnsi="Arial" w:cs="Arial"/>
        </w:rPr>
      </w:pPr>
      <w:r w:rsidRPr="000878EC">
        <w:rPr>
          <w:rFonts w:ascii="Arial" w:hAnsi="Arial" w:cs="Arial"/>
        </w:rPr>
        <w:t>3.3</w:t>
      </w:r>
      <w:r w:rsidR="000A15F9" w:rsidRPr="000878EC">
        <w:rPr>
          <w:rFonts w:ascii="Arial" w:hAnsi="Arial" w:cs="Arial"/>
        </w:rPr>
        <w:t>.</w:t>
      </w:r>
      <w:r w:rsidR="00ED2352" w:rsidRPr="000878EC">
        <w:rPr>
          <w:rFonts w:ascii="Arial" w:hAnsi="Arial" w:cs="Arial"/>
        </w:rPr>
        <w:tab/>
      </w:r>
      <w:r w:rsidRPr="000878EC">
        <w:rPr>
          <w:rFonts w:ascii="Arial" w:hAnsi="Arial" w:cs="Arial"/>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0878EC">
        <w:rPr>
          <w:rFonts w:ascii="Arial" w:hAnsi="Arial" w:cs="Arial"/>
        </w:rPr>
        <w:t xml:space="preserve">, или если запрос касается соответствия технических характеристик предлагаемых </w:t>
      </w:r>
      <w:r w:rsidR="00A14672" w:rsidRPr="000878EC">
        <w:rPr>
          <w:rFonts w:ascii="Arial" w:hAnsi="Arial" w:cs="Arial"/>
        </w:rPr>
        <w:t>у</w:t>
      </w:r>
      <w:r w:rsidR="00791FE4" w:rsidRPr="000878EC">
        <w:rPr>
          <w:rFonts w:ascii="Arial" w:hAnsi="Arial" w:cs="Arial"/>
        </w:rPr>
        <w:t>частником товаров техническим характеристикам, предусмотренным настоящим</w:t>
      </w:r>
      <w:r w:rsidR="00791FE4" w:rsidRPr="000878EC">
        <w:rPr>
          <w:rFonts w:ascii="Arial" w:hAnsi="Arial" w:cs="Arial"/>
          <w:lang w:val="hy-AM"/>
        </w:rPr>
        <w:t xml:space="preserve"> </w:t>
      </w:r>
      <w:r w:rsidR="00791FE4" w:rsidRPr="000878EC">
        <w:rPr>
          <w:rFonts w:ascii="Arial" w:hAnsi="Arial" w:cs="Arial"/>
        </w:rPr>
        <w:t>приглашением</w:t>
      </w:r>
      <w:r w:rsidRPr="000878EC">
        <w:rPr>
          <w:rFonts w:ascii="Arial" w:hAnsi="Arial" w:cs="Arial"/>
        </w:rPr>
        <w:t xml:space="preserve">. При этом участник в письменной форме уведомляется об основаниях </w:t>
      </w:r>
      <w:proofErr w:type="spellStart"/>
      <w:r w:rsidRPr="000878EC">
        <w:rPr>
          <w:rFonts w:ascii="Arial" w:hAnsi="Arial" w:cs="Arial"/>
        </w:rPr>
        <w:t>непредоставления</w:t>
      </w:r>
      <w:proofErr w:type="spellEnd"/>
      <w:r w:rsidRPr="000878EC">
        <w:rPr>
          <w:rFonts w:ascii="Arial" w:hAnsi="Arial" w:cs="Arial"/>
        </w:rPr>
        <w:t xml:space="preserve"> разъяснения в течение двух календарных дней, следующих за днем получения запроса.</w:t>
      </w:r>
    </w:p>
    <w:p w:rsidR="00096865" w:rsidRPr="000878EC" w:rsidRDefault="00096865" w:rsidP="00B46D58">
      <w:pPr>
        <w:widowControl w:val="0"/>
        <w:tabs>
          <w:tab w:val="left" w:pos="1134"/>
        </w:tabs>
        <w:autoSpaceDE w:val="0"/>
        <w:autoSpaceDN w:val="0"/>
        <w:adjustRightInd w:val="0"/>
        <w:spacing w:after="160"/>
        <w:ind w:firstLine="567"/>
        <w:jc w:val="both"/>
        <w:rPr>
          <w:rFonts w:ascii="Arial" w:hAnsi="Arial" w:cs="Arial"/>
          <w:lang w:val="hy-AM"/>
        </w:rPr>
      </w:pPr>
      <w:r w:rsidRPr="000878EC">
        <w:rPr>
          <w:rFonts w:ascii="Arial" w:hAnsi="Arial" w:cs="Arial"/>
        </w:rPr>
        <w:t>3.4</w:t>
      </w:r>
      <w:r w:rsidR="000A15F9" w:rsidRPr="000878EC">
        <w:rPr>
          <w:rFonts w:ascii="Arial" w:hAnsi="Arial" w:cs="Arial"/>
        </w:rPr>
        <w:t>.</w:t>
      </w:r>
      <w:r w:rsidR="00ED2352" w:rsidRPr="000878EC">
        <w:rPr>
          <w:rFonts w:ascii="Arial" w:hAnsi="Arial" w:cs="Arial"/>
        </w:rPr>
        <w:tab/>
      </w:r>
      <w:r w:rsidRPr="000878EC">
        <w:rPr>
          <w:rFonts w:ascii="Arial" w:hAnsi="Arial" w:cs="Arial"/>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78EC">
        <w:rPr>
          <w:rFonts w:ascii="Arial" w:hAnsi="Arial" w:cs="Arial"/>
          <w:vertAlign w:val="superscript"/>
          <w:lang w:val="hy-AM"/>
        </w:rPr>
        <w:t>5</w:t>
      </w:r>
      <w:r w:rsidRPr="000878EC">
        <w:rPr>
          <w:rFonts w:ascii="Arial" w:hAnsi="Arial" w:cs="Arial"/>
        </w:rPr>
        <w:t xml:space="preserve"> </w:t>
      </w:r>
    </w:p>
    <w:p w:rsidR="002D7D70" w:rsidRPr="000878EC" w:rsidRDefault="002D7D70" w:rsidP="00B46D58">
      <w:pPr>
        <w:widowControl w:val="0"/>
        <w:tabs>
          <w:tab w:val="left" w:pos="1134"/>
        </w:tabs>
        <w:autoSpaceDE w:val="0"/>
        <w:autoSpaceDN w:val="0"/>
        <w:adjustRightInd w:val="0"/>
        <w:spacing w:after="160"/>
        <w:ind w:firstLine="567"/>
        <w:jc w:val="both"/>
        <w:rPr>
          <w:rFonts w:ascii="Arial" w:hAnsi="Arial" w:cs="Arial"/>
          <w:lang w:val="hy-AM"/>
        </w:rPr>
      </w:pPr>
      <w:r w:rsidRPr="000878EC">
        <w:rPr>
          <w:rFonts w:ascii="Arial" w:hAnsi="Arial" w:cs="Arial"/>
          <w:lang w:val="hy-AM"/>
        </w:rPr>
        <w:t>3.5</w:t>
      </w:r>
      <w:r w:rsidR="00F9791A" w:rsidRPr="000878EC">
        <w:rPr>
          <w:rFonts w:ascii="Arial" w:hAnsi="Arial" w:cs="Arial"/>
        </w:rPr>
        <w:t xml:space="preserve"> </w:t>
      </w:r>
      <w:r w:rsidR="00F9791A" w:rsidRPr="000878EC">
        <w:rPr>
          <w:rFonts w:ascii="Arial" w:hAnsi="Arial" w:cs="Arial"/>
          <w:lang w:val="hy-AM"/>
        </w:rPr>
        <w:t>Кажд</w:t>
      </w:r>
      <w:proofErr w:type="spellStart"/>
      <w:r w:rsidR="00F9791A" w:rsidRPr="000878EC">
        <w:rPr>
          <w:rFonts w:ascii="Arial" w:hAnsi="Arial" w:cs="Arial"/>
        </w:rPr>
        <w:t>ое</w:t>
      </w:r>
      <w:proofErr w:type="spellEnd"/>
      <w:r w:rsidR="00F9791A" w:rsidRPr="000878EC">
        <w:rPr>
          <w:rFonts w:ascii="Arial" w:hAnsi="Arial" w:cs="Arial"/>
        </w:rPr>
        <w:t xml:space="preserve"> лиц</w:t>
      </w:r>
      <w:r w:rsidR="00CA1F39" w:rsidRPr="000878EC">
        <w:rPr>
          <w:rFonts w:ascii="Arial" w:hAnsi="Arial" w:cs="Arial"/>
        </w:rPr>
        <w:t>о</w:t>
      </w:r>
      <w:r w:rsidR="00CA1F39" w:rsidRPr="000878EC">
        <w:rPr>
          <w:rFonts w:ascii="Arial" w:hAnsi="Arial" w:cs="Arial"/>
          <w:lang w:val="hy-AM"/>
        </w:rPr>
        <w:t xml:space="preserve"> без указания имени</w:t>
      </w:r>
      <w:r w:rsidR="00F9791A" w:rsidRPr="000878EC">
        <w:rPr>
          <w:rFonts w:ascii="Arial" w:hAnsi="Arial" w:cs="Arial"/>
          <w:lang w:val="hy-AM"/>
        </w:rPr>
        <w:t xml:space="preserve">, до истечения срока, установленного для внесения изменений в приглашение, </w:t>
      </w:r>
      <w:r w:rsidR="00F9791A" w:rsidRPr="000878EC">
        <w:rPr>
          <w:rFonts w:ascii="Arial" w:hAnsi="Arial" w:cs="Arial"/>
        </w:rPr>
        <w:t xml:space="preserve">имеет право </w:t>
      </w:r>
      <w:r w:rsidR="00F9791A" w:rsidRPr="000878EC">
        <w:rPr>
          <w:rFonts w:ascii="Arial" w:hAnsi="Arial" w:cs="Arial"/>
          <w:lang w:val="hy-AM"/>
        </w:rPr>
        <w:t xml:space="preserve">по электронной почте </w:t>
      </w:r>
      <w:r w:rsidR="00F9791A" w:rsidRPr="000878EC">
        <w:rPr>
          <w:rFonts w:ascii="Arial" w:hAnsi="Arial" w:cs="Arial"/>
          <w:lang w:val="hy-AM"/>
        </w:rPr>
        <w:lastRenderedPageBreak/>
        <w:t>представить секретарю оценочной комиссии обоснования по характеристикам предмета закупки установленным приглашением</w:t>
      </w:r>
      <w:r w:rsidR="00F34417" w:rsidRPr="000878EC">
        <w:rPr>
          <w:rFonts w:ascii="Arial" w:hAnsi="Arial" w:cs="Arial"/>
        </w:rPr>
        <w:t xml:space="preserve"> </w:t>
      </w:r>
      <w:r w:rsidR="00F9791A" w:rsidRPr="000878EC">
        <w:rPr>
          <w:rFonts w:ascii="Arial" w:hAnsi="Arial" w:cs="Arial"/>
          <w:lang w:val="hy-AM"/>
        </w:rPr>
        <w:t>с точки зрения предусмотренных Законом требований обеспечения конкуренции и исключения дискриминации</w:t>
      </w:r>
      <w:r w:rsidR="00023F8F" w:rsidRPr="000878EC">
        <w:rPr>
          <w:rFonts w:ascii="Arial" w:hAnsi="Arial" w:cs="Arial"/>
        </w:rPr>
        <w:t>.</w:t>
      </w:r>
      <w:r w:rsidR="00F9791A" w:rsidRPr="000878EC">
        <w:rPr>
          <w:rFonts w:ascii="Arial" w:hAnsi="Arial" w:cs="Arial"/>
          <w:lang w:val="hy-AM"/>
        </w:rPr>
        <w:t xml:space="preserve"> </w:t>
      </w:r>
      <w:r w:rsidR="00750FFF" w:rsidRPr="000878EC">
        <w:rPr>
          <w:rFonts w:ascii="Arial" w:hAnsi="Arial" w:cs="Arial"/>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B051BE" w:rsidRPr="000878EC" w:rsidRDefault="00B051BE" w:rsidP="00B46D58">
      <w:pPr>
        <w:widowControl w:val="0"/>
        <w:spacing w:after="160"/>
        <w:jc w:val="center"/>
        <w:rPr>
          <w:rFonts w:ascii="Arial" w:hAnsi="Arial" w:cs="Arial"/>
          <w:b/>
        </w:rPr>
      </w:pPr>
    </w:p>
    <w:p w:rsidR="00096865" w:rsidRPr="000878EC" w:rsidRDefault="00955A1E" w:rsidP="00B46D58">
      <w:pPr>
        <w:widowControl w:val="0"/>
        <w:spacing w:after="160"/>
        <w:jc w:val="center"/>
        <w:rPr>
          <w:rFonts w:ascii="Arial" w:hAnsi="Arial" w:cs="Arial"/>
          <w:b/>
        </w:rPr>
      </w:pPr>
      <w:r w:rsidRPr="000878EC">
        <w:rPr>
          <w:rFonts w:ascii="Arial" w:hAnsi="Arial" w:cs="Arial"/>
          <w:b/>
        </w:rPr>
        <w:t>4. ПОРЯДОК ПОДАЧИ ЗАЯВКИ</w:t>
      </w:r>
    </w:p>
    <w:p w:rsidR="00096865" w:rsidRPr="000878EC" w:rsidRDefault="00096865" w:rsidP="00B46D58">
      <w:pPr>
        <w:widowControl w:val="0"/>
        <w:tabs>
          <w:tab w:val="left" w:pos="1134"/>
        </w:tabs>
        <w:spacing w:after="160"/>
        <w:ind w:firstLine="567"/>
        <w:jc w:val="both"/>
        <w:rPr>
          <w:rFonts w:ascii="Arial" w:hAnsi="Arial" w:cs="Arial"/>
        </w:rPr>
      </w:pPr>
      <w:r w:rsidRPr="000878EC">
        <w:rPr>
          <w:rFonts w:ascii="Arial" w:hAnsi="Arial" w:cs="Arial"/>
        </w:rPr>
        <w:t>4.1</w:t>
      </w:r>
      <w:r w:rsidR="00A34DFE" w:rsidRPr="000878EC">
        <w:rPr>
          <w:rFonts w:ascii="Arial" w:hAnsi="Arial" w:cs="Arial"/>
        </w:rPr>
        <w:t>.</w:t>
      </w:r>
      <w:r w:rsidR="009C7913" w:rsidRPr="000878EC">
        <w:rPr>
          <w:rFonts w:ascii="Arial" w:hAnsi="Arial" w:cs="Arial"/>
        </w:rPr>
        <w:tab/>
      </w:r>
      <w:r w:rsidRPr="000878EC">
        <w:rPr>
          <w:rFonts w:ascii="Arial" w:hAnsi="Arial" w:cs="Arial"/>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096865" w:rsidRPr="000878EC" w:rsidRDefault="000946A3" w:rsidP="00B46D58">
      <w:pPr>
        <w:pStyle w:val="23"/>
        <w:widowControl w:val="0"/>
        <w:spacing w:after="160" w:line="240" w:lineRule="auto"/>
        <w:ind w:firstLine="567"/>
        <w:rPr>
          <w:rFonts w:ascii="Arial" w:hAnsi="Arial" w:cs="Arial"/>
          <w:sz w:val="24"/>
          <w:szCs w:val="24"/>
        </w:rPr>
      </w:pPr>
      <w:r w:rsidRPr="000878EC">
        <w:rPr>
          <w:rFonts w:ascii="Arial" w:hAnsi="Arial" w:cs="Arial"/>
          <w:sz w:val="24"/>
          <w:szCs w:val="24"/>
        </w:rPr>
        <w:t>Заявка подается до истечения срока, установленного для этого настоящим Приглашением.</w:t>
      </w:r>
    </w:p>
    <w:p w:rsidR="00096865" w:rsidRPr="000878EC" w:rsidRDefault="000946A3" w:rsidP="00B46D58">
      <w:pPr>
        <w:pStyle w:val="23"/>
        <w:widowControl w:val="0"/>
        <w:spacing w:after="160" w:line="240" w:lineRule="auto"/>
        <w:ind w:firstLine="567"/>
        <w:rPr>
          <w:rFonts w:ascii="Arial" w:hAnsi="Arial" w:cs="Arial"/>
          <w:sz w:val="24"/>
          <w:szCs w:val="24"/>
        </w:rPr>
      </w:pPr>
      <w:r w:rsidRPr="000878EC">
        <w:rPr>
          <w:rFonts w:ascii="Arial" w:hAnsi="Arial" w:cs="Arial"/>
          <w:sz w:val="24"/>
          <w:szCs w:val="24"/>
        </w:rPr>
        <w:t xml:space="preserve">Порядок подготовки заявки описан в части 2 настоящего приглашения - в инструкции по подготовке заявок на </w:t>
      </w:r>
      <w:r w:rsidR="00E83DA1" w:rsidRPr="000878EC">
        <w:rPr>
          <w:rFonts w:ascii="Arial" w:hAnsi="Arial" w:cs="Arial"/>
          <w:sz w:val="24"/>
          <w:szCs w:val="24"/>
        </w:rPr>
        <w:t>запрос котировки</w:t>
      </w:r>
      <w:r w:rsidRPr="000878EC">
        <w:rPr>
          <w:rFonts w:ascii="Arial" w:hAnsi="Arial" w:cs="Arial"/>
          <w:sz w:val="24"/>
          <w:szCs w:val="24"/>
        </w:rPr>
        <w:t>.</w:t>
      </w:r>
    </w:p>
    <w:p w:rsidR="00A80ECD" w:rsidRPr="000878EC" w:rsidRDefault="00A80ECD" w:rsidP="008C6890">
      <w:pPr>
        <w:pStyle w:val="23"/>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4.2.</w:t>
      </w:r>
      <w:r w:rsidRPr="000878EC">
        <w:rPr>
          <w:rFonts w:ascii="Arial" w:hAnsi="Arial" w:cs="Arial"/>
          <w:sz w:val="24"/>
          <w:szCs w:val="24"/>
        </w:rPr>
        <w:tab/>
        <w:t xml:space="preserve">Заявки на процедуру необходимо представить в комиссию по адресу </w:t>
      </w:r>
      <w:r w:rsidR="002E2438" w:rsidRPr="000878EC">
        <w:rPr>
          <w:rFonts w:ascii="Arial" w:hAnsi="Arial" w:cs="Arial"/>
          <w:sz w:val="24"/>
          <w:szCs w:val="24"/>
        </w:rPr>
        <w:t xml:space="preserve"> </w:t>
      </w:r>
      <w:r w:rsidR="00E83DA1" w:rsidRPr="000878EC">
        <w:rPr>
          <w:rFonts w:ascii="Arial" w:hAnsi="Arial" w:cs="Arial"/>
          <w:b/>
          <w:i/>
          <w:spacing w:val="6"/>
          <w:sz w:val="24"/>
          <w:szCs w:val="24"/>
        </w:rPr>
        <w:t xml:space="preserve">РА, </w:t>
      </w:r>
      <w:proofErr w:type="spellStart"/>
      <w:r w:rsidR="00E83DA1" w:rsidRPr="000878EC">
        <w:rPr>
          <w:rFonts w:ascii="Arial" w:hAnsi="Arial" w:cs="Arial"/>
          <w:b/>
          <w:i/>
          <w:spacing w:val="6"/>
          <w:sz w:val="24"/>
          <w:szCs w:val="24"/>
        </w:rPr>
        <w:t>Армавирский</w:t>
      </w:r>
      <w:proofErr w:type="spellEnd"/>
      <w:r w:rsidR="00E83DA1" w:rsidRPr="000878EC">
        <w:rPr>
          <w:rFonts w:ascii="Arial" w:hAnsi="Arial" w:cs="Arial"/>
          <w:b/>
          <w:i/>
          <w:spacing w:val="6"/>
          <w:sz w:val="24"/>
          <w:szCs w:val="24"/>
        </w:rPr>
        <w:t xml:space="preserve">  область, с.</w:t>
      </w:r>
      <w:r w:rsidR="00E83DA1" w:rsidRPr="000878EC">
        <w:rPr>
          <w:rFonts w:ascii="Arial" w:hAnsi="Arial" w:cs="Arial"/>
          <w:sz w:val="24"/>
          <w:szCs w:val="24"/>
        </w:rPr>
        <w:t xml:space="preserve"> </w:t>
      </w:r>
      <w:proofErr w:type="spellStart"/>
      <w:r w:rsidR="00F45F55" w:rsidRPr="00F45F55">
        <w:rPr>
          <w:rFonts w:ascii="Arial" w:hAnsi="Arial" w:cs="Arial"/>
          <w:b/>
          <w:i/>
          <w:sz w:val="24"/>
          <w:szCs w:val="24"/>
        </w:rPr>
        <w:t>Хоронк</w:t>
      </w:r>
      <w:proofErr w:type="spellEnd"/>
      <w:proofErr w:type="gramStart"/>
      <w:r w:rsidR="00F45F55">
        <w:rPr>
          <w:rFonts w:ascii="Arial" w:hAnsi="Arial" w:cs="Arial"/>
          <w:b/>
          <w:i/>
          <w:spacing w:val="6"/>
          <w:sz w:val="24"/>
          <w:szCs w:val="24"/>
        </w:rPr>
        <w:t xml:space="preserve"> ;</w:t>
      </w:r>
      <w:proofErr w:type="gramEnd"/>
      <w:r w:rsidR="00F45F55">
        <w:rPr>
          <w:rFonts w:ascii="Arial" w:hAnsi="Arial" w:cs="Arial"/>
          <w:b/>
          <w:i/>
          <w:spacing w:val="6"/>
          <w:sz w:val="24"/>
          <w:szCs w:val="24"/>
        </w:rPr>
        <w:t xml:space="preserve"> ул. </w:t>
      </w:r>
      <w:proofErr w:type="spellStart"/>
      <w:r w:rsidR="005B1FDB" w:rsidRPr="005B1FDB">
        <w:rPr>
          <w:rFonts w:ascii="Arial" w:hAnsi="Arial" w:cs="Arial"/>
          <w:b/>
          <w:i/>
          <w:spacing w:val="6"/>
          <w:sz w:val="24"/>
          <w:szCs w:val="24"/>
        </w:rPr>
        <w:t>Хоренаци</w:t>
      </w:r>
      <w:proofErr w:type="spellEnd"/>
      <w:r w:rsidR="005B1FDB" w:rsidRPr="005B1FDB">
        <w:rPr>
          <w:rFonts w:ascii="Arial" w:hAnsi="Arial" w:cs="Arial"/>
          <w:b/>
          <w:i/>
          <w:spacing w:val="6"/>
          <w:sz w:val="24"/>
          <w:szCs w:val="24"/>
        </w:rPr>
        <w:t xml:space="preserve"> 2</w:t>
      </w:r>
      <w:r w:rsidR="00E83DA1" w:rsidRPr="000878EC">
        <w:rPr>
          <w:rFonts w:ascii="Arial" w:hAnsi="Arial" w:cs="Arial"/>
          <w:b/>
          <w:i/>
          <w:spacing w:val="6"/>
          <w:sz w:val="24"/>
          <w:szCs w:val="24"/>
          <w:lang w:val="hy-AM"/>
        </w:rPr>
        <w:t xml:space="preserve">  </w:t>
      </w:r>
      <w:r w:rsidRPr="000878EC">
        <w:rPr>
          <w:rFonts w:ascii="Arial" w:hAnsi="Arial" w:cs="Arial"/>
          <w:sz w:val="24"/>
          <w:szCs w:val="24"/>
        </w:rPr>
        <w:t>не позднее, чем "</w:t>
      </w:r>
      <w:r w:rsidR="00E83DA1" w:rsidRPr="000878EC">
        <w:rPr>
          <w:rFonts w:ascii="Arial" w:hAnsi="Arial" w:cs="Arial"/>
          <w:sz w:val="24"/>
          <w:szCs w:val="24"/>
        </w:rPr>
        <w:t>1</w:t>
      </w:r>
      <w:r w:rsidR="00E83DA1" w:rsidRPr="000878EC">
        <w:rPr>
          <w:rFonts w:ascii="Arial" w:hAnsi="Arial" w:cs="Arial"/>
          <w:sz w:val="24"/>
          <w:szCs w:val="24"/>
          <w:lang w:val="hy-AM"/>
        </w:rPr>
        <w:t>2</w:t>
      </w:r>
      <w:r w:rsidR="002E2438" w:rsidRPr="000878EC">
        <w:rPr>
          <w:rFonts w:ascii="Arial" w:hAnsi="Arial" w:cs="Arial"/>
          <w:sz w:val="24"/>
          <w:szCs w:val="24"/>
        </w:rPr>
        <w:t>:00" часов "7</w:t>
      </w:r>
      <w:r w:rsidRPr="000878EC">
        <w:rPr>
          <w:rFonts w:ascii="Arial" w:hAnsi="Arial" w:cs="Arial"/>
          <w:sz w:val="24"/>
          <w:szCs w:val="24"/>
        </w:rPr>
        <w:t xml:space="preserve">"-го дня с даты опубликования в бюллетене объявления и приглашения на настоящую процедуру. </w:t>
      </w:r>
    </w:p>
    <w:p w:rsidR="00A80ECD" w:rsidRPr="000878EC" w:rsidRDefault="00A80ECD" w:rsidP="008C6890">
      <w:pPr>
        <w:pStyle w:val="23"/>
        <w:widowControl w:val="0"/>
        <w:spacing w:after="160" w:line="240" w:lineRule="auto"/>
        <w:ind w:firstLine="567"/>
        <w:rPr>
          <w:rFonts w:ascii="Arial" w:hAnsi="Arial" w:cs="Arial"/>
          <w:sz w:val="24"/>
          <w:szCs w:val="24"/>
        </w:rPr>
      </w:pPr>
      <w:r w:rsidRPr="000878EC">
        <w:rPr>
          <w:rFonts w:ascii="Arial" w:hAnsi="Arial" w:cs="Arial"/>
          <w:sz w:val="24"/>
          <w:szCs w:val="24"/>
        </w:rPr>
        <w:t xml:space="preserve">Заявки на процедуру получает и в журнале регистрации заявок регистрирует секретарь комиссии </w:t>
      </w:r>
      <w:r w:rsidR="005B1FDB" w:rsidRPr="005B1FDB">
        <w:rPr>
          <w:rFonts w:ascii="Arial" w:hAnsi="Arial" w:cs="Arial"/>
          <w:sz w:val="24"/>
          <w:szCs w:val="24"/>
        </w:rPr>
        <w:t xml:space="preserve">А. </w:t>
      </w:r>
      <w:proofErr w:type="spellStart"/>
      <w:r w:rsidR="005B1FDB" w:rsidRPr="005B1FDB">
        <w:rPr>
          <w:rFonts w:ascii="Arial" w:hAnsi="Arial" w:cs="Arial"/>
          <w:sz w:val="24"/>
          <w:szCs w:val="24"/>
        </w:rPr>
        <w:t>Сенекерим</w:t>
      </w:r>
      <w:r w:rsidR="005B1FDB" w:rsidRPr="000878EC">
        <w:rPr>
          <w:rFonts w:ascii="Arial" w:hAnsi="Arial" w:cs="Arial"/>
          <w:sz w:val="24"/>
          <w:szCs w:val="24"/>
        </w:rPr>
        <w:t>я</w:t>
      </w:r>
      <w:r w:rsidR="005B1FDB" w:rsidRPr="005B1FDB">
        <w:rPr>
          <w:rFonts w:ascii="Arial" w:hAnsi="Arial" w:cs="Arial"/>
          <w:sz w:val="24"/>
          <w:szCs w:val="24"/>
        </w:rPr>
        <w:t>н</w:t>
      </w:r>
      <w:proofErr w:type="spellEnd"/>
      <w:r w:rsidRPr="000878EC">
        <w:rPr>
          <w:rFonts w:ascii="Arial" w:hAnsi="Arial" w:cs="Arial"/>
          <w:sz w:val="24"/>
          <w:szCs w:val="24"/>
        </w:rPr>
        <w:t>.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0878EC" w:rsidRDefault="00B67CCD" w:rsidP="00B46D58">
      <w:pPr>
        <w:pStyle w:val="23"/>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4.3.</w:t>
      </w:r>
      <w:r w:rsidR="003065C4" w:rsidRPr="000878EC">
        <w:rPr>
          <w:rFonts w:ascii="Arial" w:hAnsi="Arial" w:cs="Arial"/>
          <w:sz w:val="24"/>
          <w:szCs w:val="24"/>
        </w:rPr>
        <w:tab/>
      </w:r>
      <w:r w:rsidRPr="000878EC">
        <w:rPr>
          <w:rFonts w:ascii="Arial" w:hAnsi="Arial" w:cs="Arial"/>
          <w:sz w:val="24"/>
          <w:szCs w:val="24"/>
        </w:rPr>
        <w:t>В заявке участник представляет:</w:t>
      </w:r>
    </w:p>
    <w:p w:rsidR="005F25EF" w:rsidRPr="000878EC" w:rsidRDefault="005F25EF" w:rsidP="00B46D58">
      <w:pPr>
        <w:jc w:val="both"/>
        <w:rPr>
          <w:rFonts w:ascii="Arial" w:hAnsi="Arial" w:cs="Arial"/>
        </w:rPr>
      </w:pPr>
      <w:r w:rsidRPr="000878EC">
        <w:rPr>
          <w:rFonts w:ascii="Arial" w:hAnsi="Arial" w:cs="Arial"/>
        </w:rPr>
        <w:t>1) утвержденное им заявление-объявление, предусмотренное пунктом 2.1 части 2 настоящего приглашения</w:t>
      </w:r>
      <w:r w:rsidR="003C5795" w:rsidRPr="000878EC">
        <w:rPr>
          <w:rFonts w:ascii="Arial" w:hAnsi="Arial" w:cs="Arial"/>
          <w:lang w:val="hy-AM"/>
        </w:rPr>
        <w:t xml:space="preserve"> </w:t>
      </w:r>
      <w:r w:rsidR="003C5795" w:rsidRPr="000878EC">
        <w:rPr>
          <w:rFonts w:ascii="Arial" w:hAnsi="Arial" w:cs="Arial"/>
        </w:rPr>
        <w:t>указав адрес электронной почты, учетный номер налогоплательщика, адрес деятельности и номер телефона</w:t>
      </w:r>
      <w:proofErr w:type="gramStart"/>
      <w:r w:rsidR="003C5795" w:rsidRPr="000878EC">
        <w:rPr>
          <w:rFonts w:ascii="Arial" w:hAnsi="Arial" w:cs="Arial"/>
        </w:rPr>
        <w:t xml:space="preserve"> </w:t>
      </w:r>
      <w:r w:rsidRPr="000878EC">
        <w:rPr>
          <w:rFonts w:ascii="Arial" w:hAnsi="Arial" w:cs="Arial"/>
        </w:rPr>
        <w:t>,</w:t>
      </w:r>
      <w:proofErr w:type="gramEnd"/>
      <w:r w:rsidRPr="000878EC">
        <w:rPr>
          <w:rFonts w:ascii="Arial" w:hAnsi="Arial" w:cs="Arial"/>
        </w:rPr>
        <w:t xml:space="preserve"> которое включает:</w:t>
      </w:r>
    </w:p>
    <w:p w:rsidR="005F25EF" w:rsidRPr="000878EC" w:rsidRDefault="005F25EF" w:rsidP="00B46D58">
      <w:pPr>
        <w:jc w:val="both"/>
        <w:rPr>
          <w:rFonts w:ascii="Arial" w:hAnsi="Arial" w:cs="Arial"/>
        </w:rPr>
      </w:pPr>
      <w:r w:rsidRPr="000878EC">
        <w:rPr>
          <w:rFonts w:ascii="Arial" w:hAnsi="Arial" w:cs="Arial"/>
        </w:rPr>
        <w:t xml:space="preserve">   а) </w:t>
      </w:r>
      <w:r w:rsidR="003C5795" w:rsidRPr="000878EC">
        <w:rPr>
          <w:rFonts w:ascii="Arial" w:hAnsi="Arial" w:cs="Arial"/>
        </w:rPr>
        <w:t xml:space="preserve">подтверждение </w:t>
      </w:r>
      <w:r w:rsidRPr="000878EC">
        <w:rPr>
          <w:rFonts w:ascii="Arial" w:hAnsi="Arial" w:cs="Arial"/>
        </w:rPr>
        <w:t>о соответствии своих данных требованиям права на участие, установленным настоящим приглашением;</w:t>
      </w:r>
    </w:p>
    <w:p w:rsidR="00C648DF" w:rsidRPr="000878EC" w:rsidRDefault="005F25EF" w:rsidP="00B46D58">
      <w:pPr>
        <w:jc w:val="both"/>
        <w:rPr>
          <w:rFonts w:ascii="Arial" w:hAnsi="Arial" w:cs="Arial"/>
        </w:rPr>
      </w:pPr>
      <w:r w:rsidRPr="000878EC">
        <w:rPr>
          <w:rFonts w:ascii="Arial" w:hAnsi="Arial" w:cs="Arial"/>
        </w:rPr>
        <w:t xml:space="preserve">   б) </w:t>
      </w:r>
      <w:r w:rsidR="003C5795" w:rsidRPr="000878EC">
        <w:rPr>
          <w:rFonts w:ascii="Arial" w:hAnsi="Arial" w:cs="Arial"/>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0878EC">
        <w:rPr>
          <w:rFonts w:ascii="Arial" w:hAnsi="Arial" w:cs="Arial"/>
        </w:rPr>
        <w:t xml:space="preserve"> в случае признания отобранным участником</w:t>
      </w:r>
      <w:r w:rsidR="0049623A" w:rsidRPr="000878EC">
        <w:rPr>
          <w:rFonts w:ascii="Arial" w:hAnsi="Arial" w:cs="Arial"/>
        </w:rPr>
        <w:t xml:space="preserve">    </w:t>
      </w:r>
    </w:p>
    <w:p w:rsidR="005F25EF" w:rsidRPr="000878EC" w:rsidRDefault="005F25EF" w:rsidP="00C648DF">
      <w:pPr>
        <w:ind w:firstLine="284"/>
        <w:jc w:val="both"/>
        <w:rPr>
          <w:rFonts w:ascii="Arial" w:hAnsi="Arial" w:cs="Arial"/>
        </w:rPr>
      </w:pPr>
      <w:r w:rsidRPr="000878EC">
        <w:rPr>
          <w:rFonts w:ascii="Arial" w:hAnsi="Arial" w:cs="Arial"/>
        </w:rPr>
        <w:t xml:space="preserve">в) объявление об отсутствии злоупотребления доминирующим положением и </w:t>
      </w:r>
      <w:proofErr w:type="spellStart"/>
      <w:r w:rsidRPr="000878EC">
        <w:rPr>
          <w:rFonts w:ascii="Arial" w:hAnsi="Arial" w:cs="Arial"/>
        </w:rPr>
        <w:t>антиконкурентного</w:t>
      </w:r>
      <w:proofErr w:type="spellEnd"/>
      <w:r w:rsidRPr="000878EC">
        <w:rPr>
          <w:rFonts w:ascii="Arial" w:hAnsi="Arial" w:cs="Arial"/>
        </w:rPr>
        <w:t xml:space="preserve"> соглашения в рамках настоящей процедуры</w:t>
      </w:r>
    </w:p>
    <w:p w:rsidR="005F25EF" w:rsidRPr="000878EC" w:rsidRDefault="005F25EF" w:rsidP="00B46D58">
      <w:pPr>
        <w:jc w:val="both"/>
        <w:rPr>
          <w:rFonts w:ascii="Arial" w:hAnsi="Arial" w:cs="Arial"/>
        </w:rPr>
      </w:pPr>
      <w:r w:rsidRPr="000878EC">
        <w:rPr>
          <w:rFonts w:ascii="Arial" w:hAnsi="Arial" w:cs="Arial"/>
        </w:rPr>
        <w:t xml:space="preserve">    г) объявление об отсутствии в рамках настоящей процедуры одновременного участия </w:t>
      </w:r>
      <w:proofErr w:type="spellStart"/>
      <w:r w:rsidRPr="000878EC">
        <w:rPr>
          <w:rFonts w:ascii="Arial" w:hAnsi="Arial" w:cs="Arial"/>
        </w:rPr>
        <w:t>взаимосвязянных</w:t>
      </w:r>
      <w:proofErr w:type="spellEnd"/>
      <w:r w:rsidRPr="000878EC">
        <w:rPr>
          <w:rFonts w:ascii="Arial" w:hAnsi="Arial" w:cs="Arial"/>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0878EC" w:rsidRDefault="001361B2" w:rsidP="00B46D58">
      <w:pPr>
        <w:pStyle w:val="norm"/>
        <w:widowControl w:val="0"/>
        <w:tabs>
          <w:tab w:val="left" w:pos="1134"/>
        </w:tabs>
        <w:spacing w:after="160" w:line="240" w:lineRule="auto"/>
        <w:ind w:firstLine="284"/>
        <w:rPr>
          <w:rFonts w:ascii="Arial" w:hAnsi="Arial" w:cs="Arial"/>
        </w:rPr>
      </w:pPr>
      <w:proofErr w:type="gramStart"/>
      <w:r w:rsidRPr="000878EC">
        <w:rPr>
          <w:rFonts w:ascii="Arial" w:hAnsi="Arial" w:cs="Arial"/>
        </w:rPr>
        <w:t xml:space="preserve">д) </w:t>
      </w:r>
      <w:r w:rsidRPr="000878EC">
        <w:rPr>
          <w:rFonts w:ascii="Arial" w:hAnsi="Arial" w:cs="Arial"/>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w:t>
      </w:r>
      <w:r w:rsidRPr="000878EC">
        <w:rPr>
          <w:rFonts w:ascii="Arial" w:hAnsi="Arial" w:cs="Arial"/>
          <w:sz w:val="24"/>
          <w:szCs w:val="24"/>
        </w:rPr>
        <w:lastRenderedPageBreak/>
        <w:t xml:space="preserve">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0878EC">
        <w:rPr>
          <w:rFonts w:ascii="Arial" w:hAnsi="Arial" w:cs="Arial"/>
          <w:spacing w:val="-6"/>
          <w:sz w:val="24"/>
          <w:szCs w:val="24"/>
        </w:rPr>
        <w:t>прибыли, полученной в результате осуществления участником предпринимательской</w:t>
      </w:r>
      <w:proofErr w:type="gramEnd"/>
      <w:r w:rsidRPr="000878EC">
        <w:rPr>
          <w:rFonts w:ascii="Arial" w:hAnsi="Arial" w:cs="Arial"/>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0878EC">
        <w:rPr>
          <w:rFonts w:ascii="Arial" w:hAnsi="Arial" w:cs="Arial"/>
          <w:spacing w:val="-6"/>
          <w:sz w:val="24"/>
          <w:szCs w:val="24"/>
        </w:rPr>
        <w:t>,</w:t>
      </w:r>
      <w:proofErr w:type="gramEnd"/>
      <w:r w:rsidRPr="000878EC">
        <w:rPr>
          <w:rFonts w:ascii="Arial" w:hAnsi="Arial" w:cs="Arial"/>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sidRPr="000878EC">
        <w:rPr>
          <w:rFonts w:ascii="Arial" w:hAnsi="Arial" w:cs="Arial"/>
          <w:sz w:val="24"/>
          <w:szCs w:val="24"/>
        </w:rPr>
        <w:t xml:space="preserve"> решении заключить договор;</w:t>
      </w:r>
      <w:r w:rsidR="005F25EF" w:rsidRPr="000878EC">
        <w:rPr>
          <w:rFonts w:ascii="Arial" w:hAnsi="Arial" w:cs="Arial"/>
        </w:rPr>
        <w:t xml:space="preserve">  </w:t>
      </w:r>
    </w:p>
    <w:p w:rsidR="00071119" w:rsidRPr="000878EC" w:rsidRDefault="00EA0D10" w:rsidP="00B46D58">
      <w:pPr>
        <w:pStyle w:val="norm"/>
        <w:widowControl w:val="0"/>
        <w:tabs>
          <w:tab w:val="left" w:pos="1134"/>
        </w:tabs>
        <w:spacing w:after="160" w:line="240" w:lineRule="auto"/>
        <w:ind w:firstLine="284"/>
        <w:rPr>
          <w:rFonts w:ascii="Arial" w:hAnsi="Arial" w:cs="Arial"/>
          <w:lang w:val="hy-AM"/>
        </w:rPr>
      </w:pPr>
      <w:r w:rsidRPr="000878EC">
        <w:rPr>
          <w:rFonts w:ascii="Arial" w:hAnsi="Arial" w:cs="Arial"/>
        </w:rPr>
        <w:t xml:space="preserve">  </w:t>
      </w:r>
      <w:r w:rsidR="00932115" w:rsidRPr="000878EC">
        <w:rPr>
          <w:rFonts w:ascii="Arial" w:hAnsi="Arial" w:cs="Arial"/>
        </w:rPr>
        <w:t>2</w:t>
      </w:r>
      <w:r w:rsidR="005F25EF" w:rsidRPr="000878EC">
        <w:rPr>
          <w:rFonts w:ascii="Arial" w:hAnsi="Arial" w:cs="Arial"/>
        </w:rPr>
        <w:t xml:space="preserve">) </w:t>
      </w:r>
      <w:r w:rsidR="005F25EF" w:rsidRPr="000878EC">
        <w:rPr>
          <w:rFonts w:ascii="Arial" w:hAnsi="Arial" w:cs="Arial"/>
          <w:sz w:val="24"/>
          <w:szCs w:val="24"/>
        </w:rPr>
        <w:t>технические характеристики</w:t>
      </w:r>
      <w:r w:rsidR="00932115" w:rsidRPr="000878EC">
        <w:rPr>
          <w:rFonts w:ascii="Arial" w:hAnsi="Arial" w:cs="Arial"/>
          <w:sz w:val="24"/>
          <w:szCs w:val="24"/>
        </w:rPr>
        <w:t xml:space="preserve"> предлагаемого им товара</w:t>
      </w:r>
      <w:r w:rsidR="005F25EF" w:rsidRPr="000878EC">
        <w:rPr>
          <w:rFonts w:ascii="Arial" w:hAnsi="Arial" w:cs="Arial"/>
          <w:sz w:val="24"/>
          <w:szCs w:val="24"/>
        </w:rPr>
        <w:t xml:space="preserve">, а также товарный знак, </w:t>
      </w:r>
      <w:r w:rsidR="00932115" w:rsidRPr="000878EC">
        <w:rPr>
          <w:rFonts w:ascii="Arial" w:hAnsi="Arial" w:cs="Arial"/>
          <w:sz w:val="24"/>
          <w:szCs w:val="24"/>
        </w:rPr>
        <w:t xml:space="preserve">фирменное наименование, марка и </w:t>
      </w:r>
      <w:r w:rsidR="005F25EF" w:rsidRPr="000878EC">
        <w:rPr>
          <w:rFonts w:ascii="Arial" w:hAnsi="Arial" w:cs="Arial"/>
          <w:sz w:val="24"/>
          <w:szCs w:val="24"/>
        </w:rPr>
        <w:t>наименование производителя, (далее — полное описание товара</w:t>
      </w:r>
      <w:r w:rsidR="005F25EF" w:rsidRPr="000878EC">
        <w:rPr>
          <w:rFonts w:ascii="Arial" w:hAnsi="Arial" w:cs="Arial"/>
        </w:rPr>
        <w:t>)</w:t>
      </w:r>
      <w:r w:rsidR="00EA6AE0" w:rsidRPr="000878EC">
        <w:rPr>
          <w:rStyle w:val="af6"/>
          <w:rFonts w:ascii="Arial" w:hAnsi="Arial" w:cs="Arial"/>
          <w:sz w:val="24"/>
          <w:szCs w:val="24"/>
        </w:rPr>
        <w:footnoteReference w:customMarkFollows="1" w:id="3"/>
        <w:t>7</w:t>
      </w:r>
      <w:r w:rsidR="005F25EF" w:rsidRPr="000878EC">
        <w:rPr>
          <w:rFonts w:ascii="Arial" w:hAnsi="Arial" w:cs="Arial"/>
          <w:sz w:val="24"/>
          <w:szCs w:val="24"/>
        </w:rPr>
        <w:t>:</w:t>
      </w:r>
      <w:r w:rsidR="00932115" w:rsidRPr="000878EC">
        <w:rPr>
          <w:rFonts w:ascii="Arial" w:hAnsi="Arial" w:cs="Arial"/>
        </w:rPr>
        <w:t xml:space="preserve"> </w:t>
      </w:r>
    </w:p>
    <w:p w:rsidR="00B67CCD" w:rsidRPr="000878EC" w:rsidRDefault="001C6688"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lang w:val="hy-AM"/>
        </w:rPr>
        <w:t>3</w:t>
      </w:r>
      <w:r w:rsidR="0047117B" w:rsidRPr="000878EC">
        <w:rPr>
          <w:rFonts w:ascii="Arial" w:hAnsi="Arial" w:cs="Arial"/>
          <w:sz w:val="24"/>
          <w:szCs w:val="24"/>
        </w:rPr>
        <w:t>)</w:t>
      </w:r>
      <w:r w:rsidR="00444026" w:rsidRPr="000878EC">
        <w:rPr>
          <w:rFonts w:ascii="Arial" w:hAnsi="Arial" w:cs="Arial"/>
          <w:sz w:val="24"/>
          <w:szCs w:val="24"/>
        </w:rPr>
        <w:tab/>
      </w:r>
      <w:r w:rsidR="0047117B" w:rsidRPr="000878EC">
        <w:rPr>
          <w:rFonts w:ascii="Arial" w:hAnsi="Arial" w:cs="Arial"/>
          <w:sz w:val="24"/>
          <w:szCs w:val="24"/>
        </w:rPr>
        <w:t>утвержденное им ценовое предложение;</w:t>
      </w:r>
    </w:p>
    <w:p w:rsidR="000845F6" w:rsidRPr="000878EC" w:rsidRDefault="005F25EF"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5</w:t>
      </w:r>
      <w:r w:rsidR="003E3FD0" w:rsidRPr="000878EC">
        <w:rPr>
          <w:rFonts w:ascii="Arial" w:hAnsi="Arial" w:cs="Arial"/>
          <w:sz w:val="24"/>
          <w:szCs w:val="24"/>
        </w:rPr>
        <w:t>)</w:t>
      </w:r>
      <w:r w:rsidR="00333B85" w:rsidRPr="000878EC">
        <w:rPr>
          <w:rFonts w:ascii="Arial" w:hAnsi="Arial" w:cs="Arial"/>
          <w:sz w:val="24"/>
          <w:szCs w:val="24"/>
        </w:rPr>
        <w:tab/>
      </w:r>
      <w:r w:rsidR="003E3FD0" w:rsidRPr="000878EC">
        <w:rPr>
          <w:rFonts w:ascii="Arial" w:hAnsi="Arial" w:cs="Arial"/>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0878EC" w:rsidRDefault="005F25EF"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6</w:t>
      </w:r>
      <w:r w:rsidR="003E3FD0" w:rsidRPr="000878EC">
        <w:rPr>
          <w:rFonts w:ascii="Arial" w:hAnsi="Arial" w:cs="Arial"/>
          <w:sz w:val="24"/>
          <w:szCs w:val="24"/>
        </w:rPr>
        <w:t>)</w:t>
      </w:r>
      <w:r w:rsidR="00333B85" w:rsidRPr="000878EC">
        <w:rPr>
          <w:rFonts w:ascii="Arial" w:hAnsi="Arial" w:cs="Arial"/>
          <w:sz w:val="24"/>
          <w:szCs w:val="24"/>
        </w:rPr>
        <w:tab/>
      </w:r>
      <w:r w:rsidR="003E3FD0" w:rsidRPr="000878EC">
        <w:rPr>
          <w:rFonts w:ascii="Arial" w:hAnsi="Arial" w:cs="Arial"/>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0878EC" w:rsidRDefault="00721677" w:rsidP="00B46D58">
      <w:pPr>
        <w:jc w:val="both"/>
        <w:rPr>
          <w:rFonts w:ascii="Arial" w:hAnsi="Arial" w:cs="Arial"/>
        </w:rPr>
      </w:pPr>
      <w:r w:rsidRPr="000878EC">
        <w:rPr>
          <w:rFonts w:ascii="Arial" w:hAnsi="Arial" w:cs="Arial"/>
        </w:rPr>
        <w:t xml:space="preserve">При этом в случае участия в настоящей процедуре в порядке совместной деятельности (консорциумом) </w:t>
      </w:r>
    </w:p>
    <w:p w:rsidR="00721677" w:rsidRPr="000878EC" w:rsidRDefault="00721677" w:rsidP="00B46D58">
      <w:pPr>
        <w:jc w:val="both"/>
        <w:rPr>
          <w:rFonts w:ascii="Arial" w:hAnsi="Arial" w:cs="Arial"/>
        </w:rPr>
      </w:pPr>
      <w:r w:rsidRPr="000878EC">
        <w:rPr>
          <w:rFonts w:ascii="Arial" w:hAnsi="Arial" w:cs="Arial"/>
        </w:rPr>
        <w:t xml:space="preserve">  • ни одна из сторон договора о совместной деятельности не может подавать отдельную заявку на данную процедуру</w:t>
      </w:r>
      <w:r w:rsidR="006519EF" w:rsidRPr="000878EC">
        <w:rPr>
          <w:rFonts w:ascii="Arial" w:hAnsi="Arial" w:cs="Arial"/>
        </w:rPr>
        <w:t xml:space="preserve"> (на один и тот же лот)</w:t>
      </w:r>
      <w:r w:rsidRPr="000878EC">
        <w:rPr>
          <w:rFonts w:ascii="Arial" w:hAnsi="Arial" w:cs="Arial"/>
        </w:rPr>
        <w:t xml:space="preserve">. </w:t>
      </w:r>
      <w:proofErr w:type="gramStart"/>
      <w:r w:rsidRPr="000878EC">
        <w:rPr>
          <w:rFonts w:ascii="Arial" w:hAnsi="Arial" w:cs="Arial"/>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rsidR="00721677" w:rsidRPr="000878EC" w:rsidRDefault="00721677" w:rsidP="00B46D58">
      <w:pPr>
        <w:pStyle w:val="norm"/>
        <w:widowControl w:val="0"/>
        <w:spacing w:after="120" w:line="240" w:lineRule="auto"/>
        <w:ind w:firstLine="0"/>
        <w:rPr>
          <w:rFonts w:ascii="Arial" w:hAnsi="Arial" w:cs="Arial"/>
          <w:sz w:val="24"/>
          <w:szCs w:val="24"/>
        </w:rPr>
      </w:pPr>
      <w:r w:rsidRPr="000878EC">
        <w:rPr>
          <w:rFonts w:ascii="Arial" w:hAnsi="Arial" w:cs="Arial"/>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Pr="000878EC" w:rsidRDefault="0049655D">
      <w:pPr>
        <w:rPr>
          <w:rFonts w:ascii="Arial" w:hAnsi="Arial" w:cs="Arial"/>
          <w:b/>
        </w:rPr>
      </w:pPr>
    </w:p>
    <w:p w:rsidR="00A45946" w:rsidRPr="000878EC" w:rsidRDefault="00333B85" w:rsidP="00B46D58">
      <w:pPr>
        <w:widowControl w:val="0"/>
        <w:spacing w:after="160"/>
        <w:jc w:val="center"/>
        <w:rPr>
          <w:rFonts w:ascii="Arial" w:hAnsi="Arial" w:cs="Arial"/>
          <w:b/>
        </w:rPr>
      </w:pPr>
      <w:r w:rsidRPr="000878EC">
        <w:rPr>
          <w:rFonts w:ascii="Arial" w:hAnsi="Arial" w:cs="Arial"/>
          <w:b/>
        </w:rPr>
        <w:t>5.</w:t>
      </w:r>
      <w:r w:rsidR="00C8055A" w:rsidRPr="000878EC">
        <w:rPr>
          <w:rFonts w:ascii="Arial" w:hAnsi="Arial" w:cs="Arial"/>
          <w:b/>
        </w:rPr>
        <w:t xml:space="preserve">ЦЕНОВОЕ ПРЕДЛОЖЕНИЕ ЗАЯВКИ </w:t>
      </w:r>
    </w:p>
    <w:p w:rsidR="00A45946" w:rsidRPr="000878EC" w:rsidRDefault="00C8055A" w:rsidP="00B46D58">
      <w:pPr>
        <w:widowControl w:val="0"/>
        <w:tabs>
          <w:tab w:val="left" w:pos="1134"/>
        </w:tabs>
        <w:spacing w:after="160"/>
        <w:ind w:firstLine="567"/>
        <w:jc w:val="both"/>
        <w:rPr>
          <w:rFonts w:ascii="Arial" w:hAnsi="Arial" w:cs="Arial"/>
        </w:rPr>
      </w:pPr>
      <w:r w:rsidRPr="000878EC">
        <w:rPr>
          <w:rFonts w:ascii="Arial" w:hAnsi="Arial" w:cs="Arial"/>
        </w:rPr>
        <w:t>5.1</w:t>
      </w:r>
      <w:r w:rsidR="00A34DFE" w:rsidRPr="000878EC">
        <w:rPr>
          <w:rFonts w:ascii="Arial" w:hAnsi="Arial" w:cs="Arial"/>
        </w:rPr>
        <w:t>.</w:t>
      </w:r>
      <w:r w:rsidR="00333B85" w:rsidRPr="000878EC">
        <w:rPr>
          <w:rFonts w:ascii="Arial" w:hAnsi="Arial" w:cs="Arial"/>
        </w:rPr>
        <w:tab/>
      </w:r>
      <w:r w:rsidRPr="000878EC">
        <w:rPr>
          <w:rFonts w:ascii="Arial" w:hAnsi="Arial" w:cs="Arial"/>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0878EC" w:rsidRDefault="00C8055A"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5.2.</w:t>
      </w:r>
      <w:r w:rsidR="00333B85" w:rsidRPr="000878EC">
        <w:rPr>
          <w:rFonts w:ascii="Arial" w:hAnsi="Arial" w:cs="Arial"/>
          <w:sz w:val="24"/>
          <w:szCs w:val="24"/>
        </w:rPr>
        <w:tab/>
      </w:r>
      <w:r w:rsidRPr="000878EC">
        <w:rPr>
          <w:rFonts w:ascii="Arial" w:hAnsi="Arial" w:cs="Arial"/>
          <w:sz w:val="24"/>
          <w:szCs w:val="24"/>
        </w:rPr>
        <w:t>Участник представляет ценовое предложение в форме расчета, состоящего из обобщенных компоненто</w:t>
      </w:r>
      <w:proofErr w:type="gramStart"/>
      <w:r w:rsidRPr="000878EC">
        <w:rPr>
          <w:rFonts w:ascii="Arial" w:hAnsi="Arial" w:cs="Arial"/>
          <w:sz w:val="24"/>
          <w:szCs w:val="24"/>
        </w:rPr>
        <w:t>в</w:t>
      </w:r>
      <w:r w:rsidR="00443317" w:rsidRPr="000878EC">
        <w:rPr>
          <w:rFonts w:ascii="Arial" w:hAnsi="Arial" w:cs="Arial"/>
          <w:sz w:val="24"/>
          <w:szCs w:val="24"/>
        </w:rPr>
        <w:t>-</w:t>
      </w:r>
      <w:proofErr w:type="gramEnd"/>
      <w:r w:rsidRPr="000878EC">
        <w:rPr>
          <w:rFonts w:ascii="Arial" w:hAnsi="Arial" w:cs="Arial"/>
          <w:sz w:val="24"/>
          <w:szCs w:val="24"/>
        </w:rPr>
        <w:t xml:space="preserve"> </w:t>
      </w:r>
      <w:r w:rsidR="00443317" w:rsidRPr="000878EC">
        <w:rPr>
          <w:rFonts w:ascii="Arial" w:hAnsi="Arial" w:cs="Arial"/>
          <w:sz w:val="24"/>
          <w:szCs w:val="24"/>
        </w:rPr>
        <w:t>себестоимость, прибыль</w:t>
      </w:r>
      <w:r w:rsidRPr="000878EC">
        <w:rPr>
          <w:rFonts w:ascii="Arial" w:hAnsi="Arial" w:cs="Arial"/>
          <w:sz w:val="24"/>
          <w:szCs w:val="24"/>
        </w:rPr>
        <w:t xml:space="preserve"> и налог на добавленную стоимость. Расчет компонентов </w:t>
      </w:r>
      <w:r w:rsidR="009963C3" w:rsidRPr="000878EC">
        <w:rPr>
          <w:rFonts w:ascii="Arial" w:hAnsi="Arial" w:cs="Arial"/>
          <w:sz w:val="24"/>
          <w:szCs w:val="24"/>
        </w:rPr>
        <w:t>себе</w:t>
      </w:r>
      <w:r w:rsidRPr="000878EC">
        <w:rPr>
          <w:rFonts w:ascii="Arial" w:hAnsi="Arial" w:cs="Arial"/>
          <w:sz w:val="24"/>
          <w:szCs w:val="24"/>
        </w:rPr>
        <w:t xml:space="preserve">стоимости — разбивка или другие детали — не требуются и не представляются. Если по части данной </w:t>
      </w:r>
      <w:r w:rsidRPr="000878EC">
        <w:rPr>
          <w:rFonts w:ascii="Arial" w:hAnsi="Arial" w:cs="Arial"/>
          <w:sz w:val="24"/>
          <w:szCs w:val="24"/>
        </w:rPr>
        <w:lastRenderedPageBreak/>
        <w:t xml:space="preserve">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0878EC" w:rsidRDefault="00B95FE0" w:rsidP="00B46D58">
      <w:pPr>
        <w:pStyle w:val="norm"/>
        <w:widowControl w:val="0"/>
        <w:spacing w:after="160" w:line="240" w:lineRule="auto"/>
        <w:ind w:firstLine="567"/>
        <w:rPr>
          <w:rFonts w:ascii="Arial" w:hAnsi="Arial" w:cs="Arial"/>
          <w:sz w:val="24"/>
          <w:szCs w:val="24"/>
        </w:rPr>
      </w:pPr>
      <w:r w:rsidRPr="000878EC">
        <w:rPr>
          <w:rFonts w:ascii="Arial" w:hAnsi="Arial" w:cs="Arial"/>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0878EC" w:rsidRDefault="00B95FE0" w:rsidP="00B46D58">
      <w:pPr>
        <w:pStyle w:val="norm"/>
        <w:widowControl w:val="0"/>
        <w:tabs>
          <w:tab w:val="left" w:pos="1134"/>
        </w:tabs>
        <w:spacing w:after="160" w:line="240" w:lineRule="auto"/>
        <w:ind w:firstLine="567"/>
        <w:rPr>
          <w:rFonts w:ascii="Arial" w:hAnsi="Arial" w:cs="Arial"/>
          <w:sz w:val="24"/>
          <w:szCs w:val="24"/>
        </w:rPr>
      </w:pPr>
      <w:proofErr w:type="gramStart"/>
      <w:r w:rsidRPr="000878EC">
        <w:rPr>
          <w:rFonts w:ascii="Arial" w:hAnsi="Arial" w:cs="Arial"/>
          <w:sz w:val="24"/>
          <w:szCs w:val="24"/>
        </w:rPr>
        <w:t>а.</w:t>
      </w:r>
      <w:r w:rsidR="00333B85" w:rsidRPr="000878EC">
        <w:rPr>
          <w:rFonts w:ascii="Arial" w:hAnsi="Arial" w:cs="Arial"/>
          <w:sz w:val="24"/>
          <w:szCs w:val="24"/>
        </w:rPr>
        <w:tab/>
      </w:r>
      <w:r w:rsidRPr="000878EC">
        <w:rPr>
          <w:rFonts w:ascii="Arial" w:hAnsi="Arial" w:cs="Arial"/>
          <w:sz w:val="24"/>
          <w:szCs w:val="24"/>
        </w:rPr>
        <w:t>графы "</w:t>
      </w:r>
      <w:r w:rsidR="00830AD3" w:rsidRPr="000878EC">
        <w:rPr>
          <w:rFonts w:ascii="Arial" w:hAnsi="Arial" w:cs="Arial"/>
          <w:sz w:val="24"/>
          <w:szCs w:val="24"/>
        </w:rPr>
        <w:t>себе</w:t>
      </w:r>
      <w:r w:rsidRPr="000878EC">
        <w:rPr>
          <w:rFonts w:ascii="Arial" w:hAnsi="Arial" w:cs="Arial"/>
          <w:sz w:val="24"/>
          <w:szCs w:val="24"/>
        </w:rPr>
        <w:t>стоимость</w:t>
      </w:r>
      <w:r w:rsidR="00DF3688" w:rsidRPr="000878EC">
        <w:rPr>
          <w:rFonts w:ascii="Arial" w:hAnsi="Arial" w:cs="Arial"/>
          <w:sz w:val="24"/>
          <w:szCs w:val="24"/>
        </w:rPr>
        <w:t>"</w:t>
      </w:r>
      <w:r w:rsidR="00830AD3" w:rsidRPr="000878EC">
        <w:rPr>
          <w:rFonts w:ascii="Arial" w:hAnsi="Arial" w:cs="Arial"/>
          <w:sz w:val="24"/>
          <w:szCs w:val="24"/>
        </w:rPr>
        <w:t xml:space="preserve">, </w:t>
      </w:r>
      <w:r w:rsidR="00DF3688" w:rsidRPr="000878EC">
        <w:rPr>
          <w:rFonts w:ascii="Arial" w:hAnsi="Arial" w:cs="Arial"/>
          <w:sz w:val="24"/>
          <w:szCs w:val="24"/>
        </w:rPr>
        <w:t>"</w:t>
      </w:r>
      <w:r w:rsidR="00830AD3" w:rsidRPr="000878EC">
        <w:rPr>
          <w:rFonts w:ascii="Arial" w:hAnsi="Arial" w:cs="Arial"/>
          <w:sz w:val="24"/>
          <w:szCs w:val="24"/>
        </w:rPr>
        <w:t>прибыль"</w:t>
      </w:r>
      <w:r w:rsidRPr="000878EC">
        <w:rPr>
          <w:rFonts w:ascii="Arial" w:hAnsi="Arial" w:cs="Arial"/>
          <w:sz w:val="24"/>
          <w:szCs w:val="24"/>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roofErr w:type="gramEnd"/>
    </w:p>
    <w:p w:rsidR="00B95FE0" w:rsidRPr="000878EC" w:rsidRDefault="00B95FE0" w:rsidP="00B46D58">
      <w:pPr>
        <w:pStyle w:val="norm"/>
        <w:widowControl w:val="0"/>
        <w:tabs>
          <w:tab w:val="left" w:pos="1134"/>
        </w:tabs>
        <w:spacing w:after="160" w:line="240" w:lineRule="auto"/>
        <w:ind w:firstLine="567"/>
        <w:rPr>
          <w:rFonts w:ascii="Arial" w:hAnsi="Arial" w:cs="Arial"/>
          <w:sz w:val="24"/>
          <w:szCs w:val="24"/>
        </w:rPr>
      </w:pPr>
      <w:proofErr w:type="gramStart"/>
      <w:r w:rsidRPr="000878EC">
        <w:rPr>
          <w:rFonts w:ascii="Arial" w:hAnsi="Arial" w:cs="Arial"/>
          <w:sz w:val="24"/>
          <w:szCs w:val="24"/>
        </w:rPr>
        <w:t>б</w:t>
      </w:r>
      <w:proofErr w:type="gramEnd"/>
      <w:r w:rsidRPr="000878EC">
        <w:rPr>
          <w:rFonts w:ascii="Arial" w:hAnsi="Arial" w:cs="Arial"/>
          <w:sz w:val="24"/>
          <w:szCs w:val="24"/>
        </w:rPr>
        <w:t>.</w:t>
      </w:r>
      <w:r w:rsidR="00333B85" w:rsidRPr="000878EC">
        <w:rPr>
          <w:rFonts w:ascii="Arial" w:hAnsi="Arial" w:cs="Arial"/>
          <w:sz w:val="24"/>
          <w:szCs w:val="24"/>
        </w:rPr>
        <w:tab/>
      </w:r>
      <w:r w:rsidRPr="000878EC">
        <w:rPr>
          <w:rFonts w:ascii="Arial" w:hAnsi="Arial" w:cs="Arial"/>
          <w:sz w:val="24"/>
          <w:szCs w:val="24"/>
        </w:rPr>
        <w:t xml:space="preserve">между суммами, указанными прописью или цифрами в графах </w:t>
      </w:r>
      <w:r w:rsidR="00A60D60" w:rsidRPr="000878EC">
        <w:rPr>
          <w:rFonts w:ascii="Arial" w:hAnsi="Arial" w:cs="Arial"/>
          <w:sz w:val="24"/>
          <w:szCs w:val="24"/>
        </w:rPr>
        <w:t xml:space="preserve">"себестоимость", "прибыль" </w:t>
      </w:r>
      <w:r w:rsidRPr="000878EC">
        <w:rPr>
          <w:rFonts w:ascii="Arial" w:hAnsi="Arial" w:cs="Arial"/>
          <w:sz w:val="24"/>
          <w:szCs w:val="24"/>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0878EC" w:rsidRDefault="00B95FE0"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в.</w:t>
      </w:r>
      <w:r w:rsidR="00333B85" w:rsidRPr="000878EC">
        <w:rPr>
          <w:rFonts w:ascii="Arial" w:hAnsi="Arial" w:cs="Arial"/>
          <w:sz w:val="24"/>
          <w:szCs w:val="24"/>
        </w:rPr>
        <w:tab/>
      </w:r>
      <w:r w:rsidRPr="000878EC">
        <w:rPr>
          <w:rFonts w:ascii="Arial" w:hAnsi="Arial" w:cs="Arial"/>
          <w:sz w:val="24"/>
          <w:szCs w:val="24"/>
        </w:rPr>
        <w:t>номер лота в ценовом предложении указан неверно, однако наименование предмета закупки заполнено правильно.</w:t>
      </w:r>
    </w:p>
    <w:p w:rsidR="00B9778A" w:rsidRPr="000878EC" w:rsidRDefault="00B9778A"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г.</w:t>
      </w:r>
      <w:r w:rsidRPr="000878EC">
        <w:rPr>
          <w:rFonts w:ascii="Arial" w:hAnsi="Arial" w:cs="Arial"/>
        </w:rPr>
        <w:t xml:space="preserve"> </w:t>
      </w:r>
      <w:r w:rsidRPr="000878EC">
        <w:rPr>
          <w:rFonts w:ascii="Arial" w:hAnsi="Arial" w:cs="Arial"/>
          <w:sz w:val="24"/>
          <w:szCs w:val="24"/>
        </w:rPr>
        <w:t>себестоимость, прибыль, налог на добавленную стоимость и общая сумма</w:t>
      </w:r>
      <w:r w:rsidR="00910938" w:rsidRPr="000878EC">
        <w:rPr>
          <w:rFonts w:ascii="Arial" w:hAnsi="Arial" w:cs="Arial"/>
          <w:sz w:val="24"/>
          <w:szCs w:val="24"/>
        </w:rPr>
        <w:t xml:space="preserve"> ценового предложения</w:t>
      </w:r>
      <w:r w:rsidRPr="000878EC">
        <w:rPr>
          <w:rFonts w:ascii="Arial" w:hAnsi="Arial" w:cs="Arial"/>
          <w:sz w:val="24"/>
          <w:szCs w:val="24"/>
        </w:rPr>
        <w:t xml:space="preserve">, указанные в графах </w:t>
      </w:r>
      <w:r w:rsidR="00207490" w:rsidRPr="000878EC">
        <w:rPr>
          <w:rFonts w:ascii="Arial" w:hAnsi="Arial" w:cs="Arial"/>
          <w:sz w:val="24"/>
          <w:szCs w:val="24"/>
        </w:rPr>
        <w:t>прописью</w:t>
      </w:r>
      <w:r w:rsidRPr="000878EC">
        <w:rPr>
          <w:rFonts w:ascii="Arial" w:hAnsi="Arial" w:cs="Arial"/>
          <w:sz w:val="24"/>
          <w:szCs w:val="24"/>
        </w:rPr>
        <w:t xml:space="preserve"> или цифрами, округлены до пяти десятых-до целого числа ниже, а пять десятых и более-до целого числа выше</w:t>
      </w:r>
      <w:r w:rsidR="00A14685" w:rsidRPr="000878EC">
        <w:rPr>
          <w:rFonts w:ascii="Arial" w:hAnsi="Arial" w:cs="Arial"/>
          <w:sz w:val="24"/>
          <w:szCs w:val="24"/>
        </w:rPr>
        <w:t xml:space="preserve">, </w:t>
      </w:r>
    </w:p>
    <w:p w:rsidR="00AE1E38" w:rsidRPr="000878EC" w:rsidRDefault="00A14685" w:rsidP="00AE1E3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д.</w:t>
      </w:r>
      <w:r w:rsidRPr="000878EC">
        <w:rPr>
          <w:rFonts w:ascii="Arial" w:hAnsi="Arial" w:cs="Arial"/>
        </w:rPr>
        <w:t xml:space="preserve"> </w:t>
      </w:r>
      <w:r w:rsidRPr="000878EC">
        <w:rPr>
          <w:rFonts w:ascii="Arial" w:hAnsi="Arial" w:cs="Arial"/>
          <w:sz w:val="24"/>
          <w:szCs w:val="24"/>
        </w:rPr>
        <w:t xml:space="preserve">в графах себестоимость, прибыль и налог на добавленную стоимость </w:t>
      </w:r>
      <w:r w:rsidR="008730A8" w:rsidRPr="000878EC">
        <w:rPr>
          <w:rFonts w:ascii="Arial" w:hAnsi="Arial" w:cs="Arial"/>
          <w:sz w:val="24"/>
          <w:szCs w:val="24"/>
        </w:rPr>
        <w:t xml:space="preserve">ценового предложения </w:t>
      </w:r>
      <w:r w:rsidRPr="000878EC">
        <w:rPr>
          <w:rFonts w:ascii="Arial" w:hAnsi="Arial" w:cs="Arial"/>
          <w:sz w:val="24"/>
          <w:szCs w:val="24"/>
        </w:rPr>
        <w:t xml:space="preserve">суммы заполнены как цифрами, так и </w:t>
      </w:r>
      <w:r w:rsidR="008730A8" w:rsidRPr="000878EC">
        <w:rPr>
          <w:rFonts w:ascii="Arial" w:hAnsi="Arial" w:cs="Arial"/>
          <w:sz w:val="24"/>
          <w:szCs w:val="24"/>
        </w:rPr>
        <w:t>прописью</w:t>
      </w:r>
      <w:r w:rsidRPr="000878EC">
        <w:rPr>
          <w:rFonts w:ascii="Arial" w:hAnsi="Arial" w:cs="Arial"/>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0878EC">
        <w:rPr>
          <w:rFonts w:ascii="Arial" w:hAnsi="Arial" w:cs="Arial"/>
        </w:rPr>
        <w:t xml:space="preserve"> </w:t>
      </w:r>
      <w:r w:rsidR="00AE1E38" w:rsidRPr="000878EC">
        <w:rPr>
          <w:rFonts w:ascii="Arial" w:hAnsi="Arial" w:cs="Arial"/>
          <w:sz w:val="24"/>
          <w:szCs w:val="24"/>
        </w:rPr>
        <w:t>При этом в случае, указанном в настоящем абзаце, оценочная комиссия при оценке заявки принимает за основу совокупность сумм, заполненных прописью в графах "себестоимость", "прибыль" и "налог на добавленную стоимость".</w:t>
      </w:r>
    </w:p>
    <w:p w:rsidR="0048059F" w:rsidRPr="000878EC" w:rsidRDefault="0048059F" w:rsidP="00B46D58">
      <w:pPr>
        <w:pStyle w:val="norm"/>
        <w:widowControl w:val="0"/>
        <w:tabs>
          <w:tab w:val="left" w:pos="1134"/>
        </w:tabs>
        <w:spacing w:after="160" w:line="240" w:lineRule="auto"/>
        <w:ind w:firstLine="567"/>
        <w:rPr>
          <w:rFonts w:ascii="Arial" w:hAnsi="Arial" w:cs="Arial"/>
          <w:sz w:val="24"/>
          <w:szCs w:val="24"/>
        </w:rPr>
      </w:pPr>
      <w:proofErr w:type="gramStart"/>
      <w:r w:rsidRPr="000878EC">
        <w:rPr>
          <w:rFonts w:ascii="Arial" w:hAnsi="Arial" w:cs="Arial"/>
          <w:sz w:val="24"/>
          <w:szCs w:val="24"/>
        </w:rPr>
        <w:t>е</w:t>
      </w:r>
      <w:proofErr w:type="gramEnd"/>
      <w:r w:rsidRPr="000878EC">
        <w:rPr>
          <w:rFonts w:ascii="Arial" w:hAnsi="Arial" w:cs="Arial"/>
          <w:sz w:val="24"/>
          <w:szCs w:val="24"/>
        </w:rPr>
        <w:t>.</w:t>
      </w:r>
      <w:r w:rsidRPr="000878EC">
        <w:rPr>
          <w:rFonts w:ascii="Arial" w:hAnsi="Arial" w:cs="Arial"/>
        </w:rPr>
        <w:t xml:space="preserve"> </w:t>
      </w:r>
      <w:r w:rsidRPr="000878EC">
        <w:rPr>
          <w:rFonts w:ascii="Arial" w:hAnsi="Arial" w:cs="Arial"/>
          <w:sz w:val="24"/>
          <w:szCs w:val="24"/>
        </w:rPr>
        <w:t>в суммах, заполненных буквами в графах ценового пред</w:t>
      </w:r>
      <w:r w:rsidR="00413595" w:rsidRPr="000878EC">
        <w:rPr>
          <w:rFonts w:ascii="Arial" w:hAnsi="Arial" w:cs="Arial"/>
          <w:sz w:val="24"/>
          <w:szCs w:val="24"/>
        </w:rPr>
        <w:t xml:space="preserve">ложения, </w:t>
      </w:r>
      <w:proofErr w:type="spellStart"/>
      <w:r w:rsidR="00413595" w:rsidRPr="000878EC">
        <w:rPr>
          <w:rFonts w:ascii="Arial" w:hAnsi="Arial" w:cs="Arial"/>
          <w:sz w:val="24"/>
          <w:szCs w:val="24"/>
        </w:rPr>
        <w:t>лумы</w:t>
      </w:r>
      <w:proofErr w:type="spellEnd"/>
      <w:r w:rsidR="00413595" w:rsidRPr="000878EC">
        <w:rPr>
          <w:rFonts w:ascii="Arial" w:hAnsi="Arial" w:cs="Arial"/>
          <w:sz w:val="24"/>
          <w:szCs w:val="24"/>
        </w:rPr>
        <w:t xml:space="preserve"> указаны в цифрах.</w:t>
      </w:r>
    </w:p>
    <w:p w:rsidR="00A45946" w:rsidRPr="000878EC" w:rsidRDefault="00C8055A"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5.3</w:t>
      </w:r>
      <w:r w:rsidR="00A34DFE" w:rsidRPr="000878EC">
        <w:rPr>
          <w:rFonts w:ascii="Arial" w:hAnsi="Arial" w:cs="Arial"/>
          <w:sz w:val="24"/>
          <w:szCs w:val="24"/>
        </w:rPr>
        <w:t>.</w:t>
      </w:r>
      <w:r w:rsidR="00333B85" w:rsidRPr="000878EC">
        <w:rPr>
          <w:rFonts w:ascii="Arial" w:hAnsi="Arial" w:cs="Arial"/>
          <w:sz w:val="24"/>
          <w:szCs w:val="24"/>
        </w:rPr>
        <w:tab/>
      </w:r>
      <w:r w:rsidRPr="000878EC">
        <w:rPr>
          <w:rFonts w:ascii="Arial" w:hAnsi="Arial" w:cs="Arial"/>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0878EC" w:rsidRDefault="00096865" w:rsidP="00B46D58">
      <w:pPr>
        <w:pStyle w:val="23"/>
        <w:widowControl w:val="0"/>
        <w:spacing w:after="160" w:line="240" w:lineRule="auto"/>
        <w:ind w:firstLine="567"/>
        <w:rPr>
          <w:rFonts w:ascii="Arial" w:hAnsi="Arial" w:cs="Arial"/>
          <w:sz w:val="24"/>
          <w:szCs w:val="24"/>
        </w:rPr>
      </w:pPr>
    </w:p>
    <w:p w:rsidR="00096865" w:rsidRPr="000878EC" w:rsidRDefault="00220C7C" w:rsidP="00B46D58">
      <w:pPr>
        <w:widowControl w:val="0"/>
        <w:spacing w:after="160"/>
        <w:ind w:left="567" w:right="565"/>
        <w:jc w:val="center"/>
        <w:rPr>
          <w:rFonts w:ascii="Arial" w:hAnsi="Arial" w:cs="Arial"/>
          <w:b/>
        </w:rPr>
      </w:pPr>
      <w:r w:rsidRPr="000878EC">
        <w:rPr>
          <w:rFonts w:ascii="Arial" w:hAnsi="Arial" w:cs="Arial"/>
          <w:b/>
        </w:rPr>
        <w:t xml:space="preserve">6. СРОК ДЕЙСТВИЯ ЗАЯВКИ, </w:t>
      </w:r>
      <w:r w:rsidR="00294F67" w:rsidRPr="000878EC">
        <w:rPr>
          <w:rFonts w:ascii="Arial" w:hAnsi="Arial" w:cs="Arial"/>
          <w:b/>
        </w:rPr>
        <w:br/>
      </w:r>
      <w:r w:rsidRPr="000878EC">
        <w:rPr>
          <w:rFonts w:ascii="Arial" w:hAnsi="Arial" w:cs="Arial"/>
          <w:b/>
        </w:rPr>
        <w:t>ПОРЯДОК ВНЕСЕНИЯ ИЗМЕНЕНИЙ В ЗАЯВКИ</w:t>
      </w:r>
      <w:r w:rsidR="002626F7" w:rsidRPr="000878EC">
        <w:rPr>
          <w:rFonts w:ascii="Arial" w:hAnsi="Arial" w:cs="Arial"/>
          <w:b/>
        </w:rPr>
        <w:t xml:space="preserve"> </w:t>
      </w:r>
      <w:r w:rsidR="00955A1E" w:rsidRPr="000878EC">
        <w:rPr>
          <w:rFonts w:ascii="Arial" w:hAnsi="Arial" w:cs="Arial"/>
          <w:b/>
        </w:rPr>
        <w:t>И ИХ ОТЗЫВА</w:t>
      </w:r>
    </w:p>
    <w:p w:rsidR="00096865" w:rsidRPr="000878EC" w:rsidRDefault="00220C7C" w:rsidP="00B46D58">
      <w:pPr>
        <w:pStyle w:val="a3"/>
        <w:widowControl w:val="0"/>
        <w:tabs>
          <w:tab w:val="left" w:pos="1134"/>
        </w:tabs>
        <w:spacing w:after="160" w:line="240" w:lineRule="auto"/>
        <w:ind w:firstLine="567"/>
        <w:rPr>
          <w:rFonts w:ascii="Arial" w:hAnsi="Arial" w:cs="Arial"/>
          <w:i w:val="0"/>
          <w:sz w:val="24"/>
          <w:szCs w:val="24"/>
        </w:rPr>
      </w:pPr>
      <w:r w:rsidRPr="000878EC">
        <w:rPr>
          <w:rFonts w:ascii="Arial" w:hAnsi="Arial" w:cs="Arial"/>
          <w:i w:val="0"/>
          <w:sz w:val="24"/>
          <w:szCs w:val="24"/>
        </w:rPr>
        <w:t>6.1</w:t>
      </w:r>
      <w:r w:rsidR="00A34DFE" w:rsidRPr="000878EC">
        <w:rPr>
          <w:rFonts w:ascii="Arial" w:hAnsi="Arial" w:cs="Arial"/>
          <w:i w:val="0"/>
          <w:sz w:val="24"/>
          <w:szCs w:val="24"/>
        </w:rPr>
        <w:t>.</w:t>
      </w:r>
      <w:r w:rsidR="00294F67" w:rsidRPr="000878EC">
        <w:rPr>
          <w:rFonts w:ascii="Arial" w:hAnsi="Arial" w:cs="Arial"/>
          <w:i w:val="0"/>
          <w:sz w:val="24"/>
          <w:szCs w:val="24"/>
        </w:rPr>
        <w:tab/>
      </w:r>
      <w:r w:rsidRPr="000878EC">
        <w:rPr>
          <w:rFonts w:ascii="Arial" w:hAnsi="Arial" w:cs="Arial"/>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0878EC" w:rsidRDefault="00220C7C" w:rsidP="00B46D58">
      <w:pPr>
        <w:pStyle w:val="a3"/>
        <w:widowControl w:val="0"/>
        <w:tabs>
          <w:tab w:val="left" w:pos="1134"/>
        </w:tabs>
        <w:spacing w:after="160" w:line="240" w:lineRule="auto"/>
        <w:ind w:firstLine="567"/>
        <w:rPr>
          <w:rFonts w:ascii="Arial" w:hAnsi="Arial" w:cs="Arial"/>
          <w:i w:val="0"/>
          <w:sz w:val="24"/>
          <w:szCs w:val="24"/>
        </w:rPr>
      </w:pPr>
      <w:r w:rsidRPr="000878EC">
        <w:rPr>
          <w:rFonts w:ascii="Arial" w:hAnsi="Arial" w:cs="Arial"/>
          <w:i w:val="0"/>
          <w:sz w:val="24"/>
          <w:szCs w:val="24"/>
        </w:rPr>
        <w:t>6.2</w:t>
      </w:r>
      <w:r w:rsidR="00A34DFE" w:rsidRPr="000878EC">
        <w:rPr>
          <w:rFonts w:ascii="Arial" w:hAnsi="Arial" w:cs="Arial"/>
          <w:i w:val="0"/>
          <w:sz w:val="24"/>
          <w:szCs w:val="24"/>
        </w:rPr>
        <w:t>.</w:t>
      </w:r>
      <w:r w:rsidR="008E6E51" w:rsidRPr="000878EC">
        <w:rPr>
          <w:rFonts w:ascii="Arial" w:hAnsi="Arial" w:cs="Arial"/>
          <w:i w:val="0"/>
          <w:sz w:val="24"/>
          <w:szCs w:val="24"/>
        </w:rPr>
        <w:tab/>
      </w:r>
      <w:r w:rsidRPr="000878EC">
        <w:rPr>
          <w:rFonts w:ascii="Arial" w:hAnsi="Arial" w:cs="Arial"/>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0878EC" w:rsidRDefault="00FA0E41" w:rsidP="00B46D58">
      <w:pPr>
        <w:widowControl w:val="0"/>
        <w:spacing w:after="160"/>
        <w:ind w:firstLine="567"/>
        <w:jc w:val="center"/>
        <w:rPr>
          <w:rFonts w:ascii="Arial" w:hAnsi="Arial" w:cs="Arial"/>
          <w:b/>
        </w:rPr>
      </w:pPr>
    </w:p>
    <w:p w:rsidR="00096865" w:rsidRPr="000878EC" w:rsidRDefault="000D701E" w:rsidP="00B46D58">
      <w:pPr>
        <w:widowControl w:val="0"/>
        <w:spacing w:after="160"/>
        <w:jc w:val="center"/>
        <w:rPr>
          <w:rFonts w:ascii="Arial" w:hAnsi="Arial" w:cs="Arial"/>
          <w:b/>
        </w:rPr>
      </w:pPr>
      <w:r w:rsidRPr="000878EC">
        <w:rPr>
          <w:rFonts w:ascii="Arial" w:hAnsi="Arial" w:cs="Arial"/>
          <w:b/>
        </w:rPr>
        <w:t xml:space="preserve">7. ОБЕСПЕЧЕНИЕ ЗАЯВКИ </w:t>
      </w:r>
    </w:p>
    <w:p w:rsidR="007A3EE6" w:rsidRPr="000878EC" w:rsidRDefault="00283198" w:rsidP="00B46D58">
      <w:pPr>
        <w:widowControl w:val="0"/>
        <w:tabs>
          <w:tab w:val="left" w:pos="1134"/>
        </w:tabs>
        <w:spacing w:after="160"/>
        <w:ind w:firstLine="567"/>
        <w:jc w:val="both"/>
        <w:rPr>
          <w:rFonts w:ascii="Arial" w:hAnsi="Arial" w:cs="Arial"/>
        </w:rPr>
      </w:pPr>
      <w:r w:rsidRPr="000878EC">
        <w:rPr>
          <w:rFonts w:ascii="Arial" w:hAnsi="Arial" w:cs="Arial"/>
        </w:rPr>
        <w:t>7.1.</w:t>
      </w:r>
      <w:r w:rsidR="00A34DFE" w:rsidRPr="000878EC">
        <w:rPr>
          <w:rFonts w:ascii="Arial" w:hAnsi="Arial" w:cs="Arial"/>
        </w:rPr>
        <w:tab/>
      </w:r>
      <w:r w:rsidRPr="000878EC">
        <w:rPr>
          <w:rFonts w:ascii="Arial" w:hAnsi="Arial" w:cs="Arial"/>
        </w:rPr>
        <w:t>Участник заявкой в порядке, установленном настоящим Приглашением, представляет обеспечение заявки</w:t>
      </w:r>
      <w:r w:rsidR="00681F45" w:rsidRPr="000878EC">
        <w:rPr>
          <w:rFonts w:ascii="Arial" w:hAnsi="Arial" w:cs="Arial"/>
        </w:rPr>
        <w:t>.</w:t>
      </w:r>
    </w:p>
    <w:p w:rsidR="00903898" w:rsidRPr="000878EC" w:rsidRDefault="00771C0F" w:rsidP="00B46D58">
      <w:pPr>
        <w:widowControl w:val="0"/>
        <w:spacing w:after="160"/>
        <w:ind w:firstLine="567"/>
        <w:jc w:val="both"/>
        <w:rPr>
          <w:rFonts w:ascii="Arial" w:hAnsi="Arial" w:cs="Arial"/>
        </w:rPr>
      </w:pPr>
      <w:r w:rsidRPr="000878EC">
        <w:rPr>
          <w:rFonts w:ascii="Arial" w:hAnsi="Arial" w:cs="Arial"/>
        </w:rPr>
        <w:t>Обеспечение заявки представляется в виде банковской гарантии</w:t>
      </w:r>
      <w:r w:rsidR="008463FB" w:rsidRPr="000878EC">
        <w:rPr>
          <w:rFonts w:ascii="Arial" w:hAnsi="Arial" w:cs="Arial"/>
        </w:rPr>
        <w:t xml:space="preserve"> (Приложение 3)</w:t>
      </w:r>
      <w:r w:rsidRPr="000878EC">
        <w:rPr>
          <w:rFonts w:ascii="Arial" w:hAnsi="Arial" w:cs="Arial"/>
        </w:rPr>
        <w:t xml:space="preserve"> или наличных денег в размере, равном пяти процентам от ценового предложения участника.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w:t>
      </w:r>
    </w:p>
    <w:p w:rsidR="001578D4" w:rsidRPr="000878EC" w:rsidRDefault="001578D4" w:rsidP="00B46D58">
      <w:pPr>
        <w:widowControl w:val="0"/>
        <w:spacing w:after="160"/>
        <w:ind w:firstLine="567"/>
        <w:jc w:val="both"/>
        <w:rPr>
          <w:rFonts w:ascii="Arial" w:hAnsi="Arial" w:cs="Arial"/>
        </w:rPr>
      </w:pPr>
      <w:r w:rsidRPr="000878EC">
        <w:rPr>
          <w:rFonts w:ascii="Arial" w:hAnsi="Arial" w:cs="Arial"/>
        </w:rPr>
        <w:t xml:space="preserve">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w:t>
      </w:r>
      <w:proofErr w:type="gramStart"/>
      <w:r w:rsidRPr="000878EC">
        <w:rPr>
          <w:rFonts w:ascii="Arial" w:hAnsi="Arial" w:cs="Arial"/>
        </w:rPr>
        <w:t>возврату</w:t>
      </w:r>
      <w:proofErr w:type="gramEnd"/>
      <w:r w:rsidRPr="000878EC">
        <w:rPr>
          <w:rFonts w:ascii="Arial" w:hAnsi="Arial" w:cs="Arial"/>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части 1 настоящего приглашения. </w:t>
      </w:r>
    </w:p>
    <w:p w:rsidR="000A7528" w:rsidRPr="000878EC" w:rsidRDefault="00283198" w:rsidP="00B46D58">
      <w:pPr>
        <w:widowControl w:val="0"/>
        <w:tabs>
          <w:tab w:val="left" w:pos="1134"/>
        </w:tabs>
        <w:spacing w:after="160"/>
        <w:ind w:firstLine="567"/>
        <w:jc w:val="both"/>
        <w:rPr>
          <w:rFonts w:ascii="Arial" w:hAnsi="Arial" w:cs="Arial"/>
        </w:rPr>
      </w:pPr>
      <w:r w:rsidRPr="000878EC">
        <w:rPr>
          <w:rFonts w:ascii="Arial" w:hAnsi="Arial" w:cs="Arial"/>
        </w:rPr>
        <w:t>7.2.</w:t>
      </w:r>
      <w:r w:rsidR="003A6791" w:rsidRPr="000878EC">
        <w:rPr>
          <w:rFonts w:ascii="Arial" w:hAnsi="Arial" w:cs="Arial"/>
        </w:rPr>
        <w:tab/>
      </w:r>
      <w:r w:rsidRPr="000878EC">
        <w:rPr>
          <w:rFonts w:ascii="Arial" w:hAnsi="Arial" w:cs="Arial"/>
        </w:rPr>
        <w:t>При организации проце</w:t>
      </w:r>
      <w:r w:rsidR="00681F45" w:rsidRPr="000878EC">
        <w:rPr>
          <w:rFonts w:ascii="Arial" w:hAnsi="Arial" w:cs="Arial"/>
        </w:rPr>
        <w:t>дуры закупки по лотам:</w:t>
      </w:r>
    </w:p>
    <w:p w:rsidR="000A7528" w:rsidRPr="000878EC" w:rsidRDefault="000A7528" w:rsidP="00B46D58">
      <w:pPr>
        <w:widowControl w:val="0"/>
        <w:tabs>
          <w:tab w:val="left" w:pos="1134"/>
        </w:tabs>
        <w:spacing w:after="160"/>
        <w:ind w:firstLine="567"/>
        <w:jc w:val="both"/>
        <w:rPr>
          <w:rFonts w:ascii="Arial" w:hAnsi="Arial" w:cs="Arial"/>
        </w:rPr>
      </w:pPr>
      <w:r w:rsidRPr="000878EC">
        <w:rPr>
          <w:rFonts w:ascii="Arial" w:hAnsi="Arial" w:cs="Arial"/>
        </w:rPr>
        <w:t>а.</w:t>
      </w:r>
      <w:r w:rsidR="003A6791" w:rsidRPr="000878EC">
        <w:rPr>
          <w:rFonts w:ascii="Arial" w:hAnsi="Arial" w:cs="Arial"/>
        </w:rPr>
        <w:tab/>
      </w:r>
      <w:r w:rsidR="004834BA" w:rsidRPr="000878EC">
        <w:rPr>
          <w:rFonts w:ascii="Arial" w:hAnsi="Arial" w:cs="Arial"/>
        </w:rPr>
        <w:t xml:space="preserve">если </w:t>
      </w:r>
      <w:r w:rsidRPr="000878EC">
        <w:rPr>
          <w:rFonts w:ascii="Arial" w:hAnsi="Arial" w:cs="Arial"/>
        </w:rPr>
        <w:t>участник подает заявку на более чем один лот, то может представить обеспечение заявки как для каждого лота в отдельности, так и для всех лотов. В</w:t>
      </w:r>
      <w:r w:rsidR="003A6791" w:rsidRPr="000878EC">
        <w:rPr>
          <w:rFonts w:ascii="Arial" w:hAnsi="Arial" w:cs="Arial"/>
          <w:lang w:val="en-US"/>
        </w:rPr>
        <w:t> </w:t>
      </w:r>
      <w:r w:rsidRPr="000878EC">
        <w:rPr>
          <w:rFonts w:ascii="Arial" w:hAnsi="Arial" w:cs="Arial"/>
        </w:rPr>
        <w:t>случае представления обеспечения одной заявки, его сумма исчисляется в отношении общей суммы ценовых предложений по</w:t>
      </w:r>
      <w:r w:rsidR="003A6791" w:rsidRPr="000878EC">
        <w:rPr>
          <w:rFonts w:ascii="Arial" w:hAnsi="Arial" w:cs="Arial"/>
          <w:lang w:val="en-US"/>
        </w:rPr>
        <w:t> </w:t>
      </w:r>
      <w:r w:rsidRPr="000878EC">
        <w:rPr>
          <w:rFonts w:ascii="Arial" w:hAnsi="Arial" w:cs="Arial"/>
        </w:rPr>
        <w:t xml:space="preserve">представленным лотам. Если общая сумма представленных по лотам ценовых предложений превышает </w:t>
      </w:r>
      <w:r w:rsidR="008463FB" w:rsidRPr="000878EC">
        <w:rPr>
          <w:rFonts w:ascii="Arial" w:hAnsi="Arial" w:cs="Arial"/>
        </w:rPr>
        <w:t xml:space="preserve">10 </w:t>
      </w:r>
      <w:r w:rsidRPr="000878EC">
        <w:rPr>
          <w:rFonts w:ascii="Arial" w:hAnsi="Arial" w:cs="Arial"/>
        </w:rPr>
        <w:t xml:space="preserve">млн. </w:t>
      </w:r>
      <w:proofErr w:type="spellStart"/>
      <w:r w:rsidRPr="000878EC">
        <w:rPr>
          <w:rFonts w:ascii="Arial" w:hAnsi="Arial" w:cs="Arial"/>
        </w:rPr>
        <w:t>драмов</w:t>
      </w:r>
      <w:proofErr w:type="spellEnd"/>
      <w:r w:rsidRPr="000878EC">
        <w:rPr>
          <w:rFonts w:ascii="Arial" w:hAnsi="Arial" w:cs="Arial"/>
        </w:rPr>
        <w:t xml:space="preserve"> РА, однако представленные по</w:t>
      </w:r>
      <w:r w:rsidR="003A6791" w:rsidRPr="000878EC">
        <w:rPr>
          <w:rFonts w:ascii="Arial" w:hAnsi="Arial" w:cs="Arial"/>
          <w:lang w:val="en-US"/>
        </w:rPr>
        <w:t> </w:t>
      </w:r>
      <w:r w:rsidRPr="000878EC">
        <w:rPr>
          <w:rFonts w:ascii="Arial" w:hAnsi="Arial" w:cs="Arial"/>
        </w:rPr>
        <w:t>отдельным лотам ценовые предложения не превышают этого размера, то</w:t>
      </w:r>
      <w:r w:rsidR="00E70FC4" w:rsidRPr="000878EC">
        <w:rPr>
          <w:rFonts w:ascii="Arial" w:hAnsi="Arial" w:cs="Arial"/>
          <w:lang w:val="en-US"/>
        </w:rPr>
        <w:t> </w:t>
      </w:r>
      <w:r w:rsidRPr="000878EC">
        <w:rPr>
          <w:rFonts w:ascii="Arial" w:hAnsi="Arial" w:cs="Arial"/>
        </w:rPr>
        <w:t>обеспечение заявки не представляется;</w:t>
      </w:r>
    </w:p>
    <w:p w:rsidR="00F20DA5" w:rsidRPr="000878EC" w:rsidRDefault="00283198" w:rsidP="00B46D58">
      <w:pPr>
        <w:widowControl w:val="0"/>
        <w:tabs>
          <w:tab w:val="left" w:pos="1134"/>
        </w:tabs>
        <w:spacing w:after="160"/>
        <w:ind w:firstLine="567"/>
        <w:jc w:val="both"/>
        <w:rPr>
          <w:rFonts w:ascii="Arial" w:hAnsi="Arial" w:cs="Arial"/>
        </w:rPr>
      </w:pPr>
      <w:r w:rsidRPr="000878EC">
        <w:rPr>
          <w:rFonts w:ascii="Arial" w:hAnsi="Arial" w:cs="Arial"/>
        </w:rPr>
        <w:t>7.3.</w:t>
      </w:r>
      <w:r w:rsidR="00E70FC4" w:rsidRPr="000878EC">
        <w:rPr>
          <w:rFonts w:ascii="Arial" w:hAnsi="Arial" w:cs="Arial"/>
        </w:rPr>
        <w:tab/>
      </w:r>
      <w:r w:rsidRPr="000878EC">
        <w:rPr>
          <w:rFonts w:ascii="Arial" w:hAnsi="Arial" w:cs="Arial"/>
        </w:rPr>
        <w:t>Участник выплачивает обеспечение заявки, если он:</w:t>
      </w:r>
    </w:p>
    <w:p w:rsidR="00096865" w:rsidRPr="000878EC" w:rsidRDefault="00096865" w:rsidP="00B46D58">
      <w:pPr>
        <w:widowControl w:val="0"/>
        <w:tabs>
          <w:tab w:val="left" w:pos="1134"/>
        </w:tabs>
        <w:spacing w:after="160"/>
        <w:ind w:firstLine="567"/>
        <w:jc w:val="both"/>
        <w:rPr>
          <w:rFonts w:ascii="Arial" w:hAnsi="Arial" w:cs="Arial"/>
        </w:rPr>
      </w:pPr>
      <w:r w:rsidRPr="000878EC">
        <w:rPr>
          <w:rFonts w:ascii="Arial" w:hAnsi="Arial" w:cs="Arial"/>
        </w:rPr>
        <w:t>1)</w:t>
      </w:r>
      <w:r w:rsidR="00E70FC4" w:rsidRPr="000878EC">
        <w:rPr>
          <w:rFonts w:ascii="Arial" w:hAnsi="Arial" w:cs="Arial"/>
        </w:rPr>
        <w:tab/>
      </w:r>
      <w:proofErr w:type="gramStart"/>
      <w:r w:rsidRPr="000878EC">
        <w:rPr>
          <w:rFonts w:ascii="Arial" w:hAnsi="Arial" w:cs="Arial"/>
        </w:rPr>
        <w:t>объявлен</w:t>
      </w:r>
      <w:proofErr w:type="gramEnd"/>
      <w:r w:rsidRPr="000878EC">
        <w:rPr>
          <w:rFonts w:ascii="Arial" w:hAnsi="Arial" w:cs="Arial"/>
        </w:rPr>
        <w:t xml:space="preserve"> отобранным участником, но отказывается от заключения договора либо лишается права на его заключение;</w:t>
      </w:r>
    </w:p>
    <w:p w:rsidR="00096865" w:rsidRPr="000878EC" w:rsidRDefault="00096865" w:rsidP="00B46D58">
      <w:pPr>
        <w:widowControl w:val="0"/>
        <w:tabs>
          <w:tab w:val="left" w:pos="1134"/>
        </w:tabs>
        <w:spacing w:after="160"/>
        <w:ind w:firstLine="567"/>
        <w:jc w:val="both"/>
        <w:rPr>
          <w:rFonts w:ascii="Arial" w:hAnsi="Arial" w:cs="Arial"/>
        </w:rPr>
      </w:pPr>
      <w:r w:rsidRPr="000878EC">
        <w:rPr>
          <w:rFonts w:ascii="Arial" w:hAnsi="Arial" w:cs="Arial"/>
        </w:rPr>
        <w:t>2)</w:t>
      </w:r>
      <w:r w:rsidR="00E70FC4" w:rsidRPr="000878EC">
        <w:rPr>
          <w:rFonts w:ascii="Arial" w:hAnsi="Arial" w:cs="Arial"/>
        </w:rPr>
        <w:tab/>
      </w:r>
      <w:r w:rsidRPr="000878EC">
        <w:rPr>
          <w:rFonts w:ascii="Arial" w:hAnsi="Arial" w:cs="Arial"/>
        </w:rPr>
        <w:t>нарушил обязательство, взятое на себя в рамках процесса закупки, что привело к прекращению дальнейшего участия данного участника в процессе;</w:t>
      </w:r>
    </w:p>
    <w:p w:rsidR="00096865" w:rsidRPr="000878EC" w:rsidRDefault="00096865" w:rsidP="00B46D58">
      <w:pPr>
        <w:widowControl w:val="0"/>
        <w:tabs>
          <w:tab w:val="left" w:pos="1134"/>
        </w:tabs>
        <w:spacing w:after="160"/>
        <w:ind w:firstLine="567"/>
        <w:jc w:val="both"/>
        <w:rPr>
          <w:rFonts w:ascii="Arial" w:hAnsi="Arial" w:cs="Arial"/>
        </w:rPr>
      </w:pPr>
      <w:r w:rsidRPr="000878EC">
        <w:rPr>
          <w:rFonts w:ascii="Arial" w:hAnsi="Arial" w:cs="Arial"/>
        </w:rPr>
        <w:t>3)</w:t>
      </w:r>
      <w:r w:rsidR="00E70FC4" w:rsidRPr="000878EC">
        <w:rPr>
          <w:rFonts w:ascii="Arial" w:hAnsi="Arial" w:cs="Arial"/>
        </w:rPr>
        <w:tab/>
      </w:r>
      <w:r w:rsidRPr="000878EC">
        <w:rPr>
          <w:rFonts w:ascii="Arial" w:hAnsi="Arial" w:cs="Arial"/>
        </w:rPr>
        <w:t>после вскрытия заявок отказался от дальнейшего</w:t>
      </w:r>
      <w:r w:rsidR="00681F45" w:rsidRPr="000878EC">
        <w:rPr>
          <w:rFonts w:ascii="Arial" w:hAnsi="Arial" w:cs="Arial"/>
        </w:rPr>
        <w:t xml:space="preserve"> участия в настоящей процедуре.</w:t>
      </w:r>
    </w:p>
    <w:p w:rsidR="00A42E71" w:rsidRPr="000878EC" w:rsidRDefault="00283198" w:rsidP="00B46D58">
      <w:pPr>
        <w:widowControl w:val="0"/>
        <w:tabs>
          <w:tab w:val="left" w:pos="1134"/>
        </w:tabs>
        <w:spacing w:after="160"/>
        <w:ind w:firstLine="567"/>
        <w:jc w:val="both"/>
        <w:rPr>
          <w:rFonts w:ascii="Arial" w:hAnsi="Arial" w:cs="Arial"/>
        </w:rPr>
      </w:pPr>
      <w:r w:rsidRPr="000878EC">
        <w:rPr>
          <w:rFonts w:ascii="Arial" w:hAnsi="Arial" w:cs="Arial"/>
        </w:rPr>
        <w:t>7.4.</w:t>
      </w:r>
      <w:r w:rsidR="00E70FC4" w:rsidRPr="000878EC">
        <w:rPr>
          <w:rFonts w:ascii="Arial" w:hAnsi="Arial" w:cs="Arial"/>
        </w:rPr>
        <w:tab/>
      </w:r>
      <w:r w:rsidRPr="000878EC">
        <w:rPr>
          <w:rFonts w:ascii="Arial" w:hAnsi="Arial" w:cs="Arial"/>
        </w:rPr>
        <w:t>Обеспечение заявки должно быть действительно в течение 90</w:t>
      </w:r>
      <w:r w:rsidR="008E3C53" w:rsidRPr="000878EC">
        <w:rPr>
          <w:rFonts w:ascii="Arial" w:hAnsi="Arial" w:cs="Arial"/>
        </w:rPr>
        <w:t> </w:t>
      </w:r>
      <w:r w:rsidRPr="000878EC">
        <w:rPr>
          <w:rFonts w:ascii="Arial" w:hAnsi="Arial" w:cs="Arial"/>
        </w:rPr>
        <w:t xml:space="preserve">(девяноста) </w:t>
      </w:r>
      <w:r w:rsidR="00F80761" w:rsidRPr="000878EC">
        <w:rPr>
          <w:rFonts w:ascii="Arial" w:hAnsi="Arial" w:cs="Arial"/>
        </w:rPr>
        <w:t xml:space="preserve">рабочих </w:t>
      </w:r>
      <w:r w:rsidRPr="000878EC">
        <w:rPr>
          <w:rFonts w:ascii="Arial" w:hAnsi="Arial" w:cs="Arial"/>
        </w:rPr>
        <w:t xml:space="preserve">дней со дня подачи заявки. Обеспечение заявки подлежит </w:t>
      </w:r>
      <w:proofErr w:type="gramStart"/>
      <w:r w:rsidRPr="000878EC">
        <w:rPr>
          <w:rFonts w:ascii="Arial" w:hAnsi="Arial" w:cs="Arial"/>
        </w:rPr>
        <w:t>возврату</w:t>
      </w:r>
      <w:proofErr w:type="gramEnd"/>
      <w:r w:rsidRPr="000878EC">
        <w:rPr>
          <w:rFonts w:ascii="Arial" w:hAnsi="Arial" w:cs="Arial"/>
        </w:rPr>
        <w:t xml:space="preserve"> представившему данное обеспечение участнику в течение двадцати рабочих дней после заключения договора в рамках настоящей процедуры или объявления настоящей процедуры несостоявшейся, за исключением случаев, предусмотренных пунктом 7.3. </w:t>
      </w:r>
      <w:r w:rsidR="00681F45" w:rsidRPr="000878EC">
        <w:rPr>
          <w:rFonts w:ascii="Arial" w:hAnsi="Arial" w:cs="Arial"/>
        </w:rPr>
        <w:t>части 1 настоящего Приглашения.</w:t>
      </w:r>
    </w:p>
    <w:p w:rsidR="002626F7" w:rsidRPr="000878EC" w:rsidRDefault="002626F7" w:rsidP="00B46D58">
      <w:pPr>
        <w:rPr>
          <w:rFonts w:ascii="Arial" w:hAnsi="Arial" w:cs="Arial"/>
        </w:rPr>
      </w:pPr>
    </w:p>
    <w:p w:rsidR="00096865" w:rsidRPr="000878EC" w:rsidRDefault="00E70FC4" w:rsidP="00B46D58">
      <w:pPr>
        <w:widowControl w:val="0"/>
        <w:spacing w:after="160"/>
        <w:jc w:val="center"/>
        <w:rPr>
          <w:rFonts w:ascii="Arial" w:hAnsi="Arial" w:cs="Arial"/>
          <w:b/>
        </w:rPr>
      </w:pPr>
      <w:r w:rsidRPr="000878EC">
        <w:rPr>
          <w:rFonts w:ascii="Arial" w:hAnsi="Arial" w:cs="Arial"/>
          <w:b/>
        </w:rPr>
        <w:t xml:space="preserve">8.ВСКРЫТИЕ, ОЦЕНКА ЗАЯВОК И </w:t>
      </w:r>
      <w:r w:rsidR="008E3C53" w:rsidRPr="000878EC">
        <w:rPr>
          <w:rFonts w:ascii="Arial" w:hAnsi="Arial" w:cs="Arial"/>
          <w:b/>
        </w:rPr>
        <w:br/>
      </w:r>
      <w:r w:rsidR="00807178" w:rsidRPr="000878EC">
        <w:rPr>
          <w:rFonts w:ascii="Arial" w:hAnsi="Arial" w:cs="Arial"/>
          <w:b/>
        </w:rPr>
        <w:t xml:space="preserve">ПОДВЕДЕНИЕ ИТОГОВ </w:t>
      </w:r>
    </w:p>
    <w:p w:rsidR="00096865" w:rsidRPr="000878EC" w:rsidRDefault="00FD2748" w:rsidP="00B46D58">
      <w:pPr>
        <w:pStyle w:val="23"/>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lastRenderedPageBreak/>
        <w:t>8.1</w:t>
      </w:r>
      <w:r w:rsidR="00D07367" w:rsidRPr="000878EC">
        <w:rPr>
          <w:rFonts w:ascii="Arial" w:hAnsi="Arial" w:cs="Arial"/>
          <w:sz w:val="24"/>
          <w:szCs w:val="24"/>
        </w:rPr>
        <w:t>.</w:t>
      </w:r>
      <w:r w:rsidR="00D07367" w:rsidRPr="000878EC">
        <w:rPr>
          <w:rFonts w:ascii="Arial" w:hAnsi="Arial" w:cs="Arial"/>
          <w:sz w:val="24"/>
          <w:szCs w:val="24"/>
        </w:rPr>
        <w:tab/>
      </w:r>
      <w:r w:rsidR="002E2438" w:rsidRPr="000878EC">
        <w:rPr>
          <w:rFonts w:ascii="Arial" w:hAnsi="Arial" w:cs="Arial"/>
          <w:sz w:val="24"/>
          <w:szCs w:val="24"/>
        </w:rPr>
        <w:t>Вскрытие заявок</w:t>
      </w:r>
      <w:r w:rsidR="004B78CC">
        <w:rPr>
          <w:rFonts w:ascii="Arial" w:hAnsi="Arial" w:cs="Arial"/>
          <w:sz w:val="24"/>
          <w:szCs w:val="24"/>
        </w:rPr>
        <w:t xml:space="preserve"> произойдет на "7"-ой день в "1</w:t>
      </w:r>
      <w:r w:rsidR="004B78CC">
        <w:rPr>
          <w:rFonts w:ascii="Arial" w:hAnsi="Arial" w:cs="Arial"/>
          <w:sz w:val="24"/>
          <w:szCs w:val="24"/>
          <w:lang w:val="hy-AM"/>
        </w:rPr>
        <w:t>2</w:t>
      </w:r>
      <w:r w:rsidR="002E2438" w:rsidRPr="000878EC">
        <w:rPr>
          <w:rFonts w:ascii="Arial" w:hAnsi="Arial" w:cs="Arial"/>
          <w:sz w:val="24"/>
          <w:szCs w:val="24"/>
        </w:rPr>
        <w:t>:00</w:t>
      </w:r>
      <w:r w:rsidRPr="000878EC">
        <w:rPr>
          <w:rFonts w:ascii="Arial" w:hAnsi="Arial" w:cs="Arial"/>
          <w:sz w:val="24"/>
          <w:szCs w:val="24"/>
        </w:rPr>
        <w:t xml:space="preserve">" со дня опубликования в </w:t>
      </w:r>
      <w:r w:rsidR="00CE35E7" w:rsidRPr="000878EC">
        <w:rPr>
          <w:rFonts w:ascii="Arial" w:hAnsi="Arial" w:cs="Arial"/>
          <w:sz w:val="24"/>
          <w:szCs w:val="24"/>
        </w:rPr>
        <w:t>бюллетене</w:t>
      </w:r>
      <w:r w:rsidRPr="000878EC">
        <w:rPr>
          <w:rFonts w:ascii="Arial" w:hAnsi="Arial" w:cs="Arial"/>
          <w:sz w:val="24"/>
          <w:szCs w:val="24"/>
        </w:rPr>
        <w:t xml:space="preserve"> объявления и приглашения на настоящую процедуру</w:t>
      </w:r>
      <w:r w:rsidR="0029551E" w:rsidRPr="0029551E">
        <w:rPr>
          <w:rFonts w:ascii="Arial" w:hAnsi="Arial" w:cs="Arial"/>
          <w:sz w:val="24"/>
          <w:szCs w:val="24"/>
        </w:rPr>
        <w:t xml:space="preserve"> по адресу  </w:t>
      </w:r>
      <w:r w:rsidR="0029551E" w:rsidRPr="0029551E">
        <w:rPr>
          <w:rFonts w:ascii="Arial" w:hAnsi="Arial" w:cs="Arial"/>
          <w:spacing w:val="6"/>
          <w:sz w:val="24"/>
          <w:szCs w:val="24"/>
        </w:rPr>
        <w:t xml:space="preserve">РА, </w:t>
      </w:r>
      <w:proofErr w:type="spellStart"/>
      <w:r w:rsidR="0029551E" w:rsidRPr="0029551E">
        <w:rPr>
          <w:rFonts w:ascii="Arial" w:hAnsi="Arial" w:cs="Arial"/>
          <w:spacing w:val="6"/>
          <w:sz w:val="24"/>
          <w:szCs w:val="24"/>
        </w:rPr>
        <w:t>Армавирский</w:t>
      </w:r>
      <w:proofErr w:type="spellEnd"/>
      <w:r w:rsidR="0029551E" w:rsidRPr="0029551E">
        <w:rPr>
          <w:rFonts w:ascii="Arial" w:hAnsi="Arial" w:cs="Arial"/>
          <w:spacing w:val="6"/>
          <w:sz w:val="24"/>
          <w:szCs w:val="24"/>
        </w:rPr>
        <w:t xml:space="preserve">  область, с.</w:t>
      </w:r>
      <w:r w:rsidR="0029551E" w:rsidRPr="0029551E">
        <w:rPr>
          <w:rFonts w:ascii="Arial" w:hAnsi="Arial" w:cs="Arial"/>
          <w:sz w:val="24"/>
          <w:szCs w:val="24"/>
        </w:rPr>
        <w:t xml:space="preserve"> </w:t>
      </w:r>
      <w:proofErr w:type="spellStart"/>
      <w:r w:rsidR="005B1FDB" w:rsidRPr="005B1FDB">
        <w:rPr>
          <w:rFonts w:ascii="Arial" w:hAnsi="Arial" w:cs="Arial"/>
          <w:sz w:val="24"/>
          <w:szCs w:val="24"/>
        </w:rPr>
        <w:t>Хоронк</w:t>
      </w:r>
      <w:proofErr w:type="spellEnd"/>
      <w:proofErr w:type="gramStart"/>
      <w:r w:rsidR="0029551E" w:rsidRPr="0029551E">
        <w:rPr>
          <w:rFonts w:ascii="Arial" w:hAnsi="Arial" w:cs="Arial"/>
          <w:spacing w:val="6"/>
          <w:sz w:val="24"/>
          <w:szCs w:val="24"/>
        </w:rPr>
        <w:t xml:space="preserve"> ;</w:t>
      </w:r>
      <w:proofErr w:type="gramEnd"/>
      <w:r w:rsidR="0029551E" w:rsidRPr="0029551E">
        <w:rPr>
          <w:rFonts w:ascii="Arial" w:hAnsi="Arial" w:cs="Arial"/>
          <w:spacing w:val="6"/>
          <w:sz w:val="24"/>
          <w:szCs w:val="24"/>
        </w:rPr>
        <w:t xml:space="preserve"> ул. </w:t>
      </w:r>
      <w:proofErr w:type="spellStart"/>
      <w:r w:rsidR="005B1FDB" w:rsidRPr="007B0343">
        <w:rPr>
          <w:rFonts w:ascii="Arial" w:hAnsi="Arial" w:cs="Arial"/>
          <w:spacing w:val="6"/>
          <w:sz w:val="24"/>
          <w:szCs w:val="24"/>
        </w:rPr>
        <w:t>Хоренаци</w:t>
      </w:r>
      <w:proofErr w:type="spellEnd"/>
      <w:r w:rsidR="005B1FDB" w:rsidRPr="007B0343">
        <w:rPr>
          <w:rFonts w:ascii="Arial" w:hAnsi="Arial" w:cs="Arial"/>
          <w:spacing w:val="6"/>
          <w:sz w:val="24"/>
          <w:szCs w:val="24"/>
        </w:rPr>
        <w:t xml:space="preserve"> 2</w:t>
      </w:r>
      <w:r w:rsidR="0029551E" w:rsidRPr="0029551E">
        <w:rPr>
          <w:rFonts w:ascii="Arial" w:hAnsi="Arial" w:cs="Arial"/>
          <w:sz w:val="24"/>
          <w:szCs w:val="24"/>
        </w:rPr>
        <w:t xml:space="preserve"> </w:t>
      </w:r>
      <w:r w:rsidRPr="0029551E">
        <w:rPr>
          <w:rFonts w:ascii="Arial" w:hAnsi="Arial" w:cs="Arial"/>
          <w:sz w:val="24"/>
          <w:szCs w:val="24"/>
        </w:rPr>
        <w:t>.</w:t>
      </w:r>
      <w:r w:rsidRPr="000878EC">
        <w:rPr>
          <w:rFonts w:ascii="Arial" w:hAnsi="Arial" w:cs="Arial"/>
          <w:sz w:val="24"/>
          <w:szCs w:val="24"/>
        </w:rPr>
        <w:t xml:space="preserve"> </w:t>
      </w:r>
    </w:p>
    <w:p w:rsidR="00C64E56" w:rsidRPr="000878EC" w:rsidRDefault="009B6D58" w:rsidP="00B46D58">
      <w:pPr>
        <w:widowControl w:val="0"/>
        <w:spacing w:after="160"/>
        <w:ind w:firstLine="567"/>
        <w:jc w:val="both"/>
        <w:rPr>
          <w:rFonts w:ascii="Arial" w:hAnsi="Arial" w:cs="Arial"/>
        </w:rPr>
      </w:pPr>
      <w:r w:rsidRPr="000878EC">
        <w:rPr>
          <w:rFonts w:ascii="Arial" w:hAnsi="Arial" w:cs="Arial"/>
        </w:rPr>
        <w:t>На заседании по вскрытию</w:t>
      </w:r>
      <w:r w:rsidR="001F2926" w:rsidRPr="000878EC">
        <w:rPr>
          <w:rFonts w:ascii="Arial" w:hAnsi="Arial" w:cs="Arial"/>
        </w:rPr>
        <w:t xml:space="preserve"> и оценке</w:t>
      </w:r>
      <w:r w:rsidRPr="000878EC">
        <w:rPr>
          <w:rFonts w:ascii="Arial" w:hAnsi="Arial" w:cs="Arial"/>
        </w:rPr>
        <w:t xml:space="preserve"> заявок</w:t>
      </w:r>
      <w:r w:rsidR="00C64E56" w:rsidRPr="000878EC">
        <w:rPr>
          <w:rFonts w:ascii="Arial" w:hAnsi="Arial" w:cs="Arial"/>
        </w:rPr>
        <w:t>:</w:t>
      </w:r>
    </w:p>
    <w:p w:rsidR="00576D5D" w:rsidRPr="000878EC" w:rsidRDefault="009B6D58" w:rsidP="00D76027">
      <w:pPr>
        <w:widowControl w:val="0"/>
        <w:spacing w:after="160"/>
        <w:ind w:firstLine="567"/>
        <w:jc w:val="both"/>
        <w:rPr>
          <w:rFonts w:ascii="Arial" w:hAnsi="Arial" w:cs="Arial"/>
        </w:rPr>
      </w:pPr>
      <w:r w:rsidRPr="000878EC">
        <w:rPr>
          <w:rFonts w:ascii="Arial" w:hAnsi="Arial" w:cs="Arial"/>
        </w:rPr>
        <w:t xml:space="preserve"> </w:t>
      </w:r>
      <w:proofErr w:type="gramStart"/>
      <w:r w:rsidR="00576D5D" w:rsidRPr="000878EC">
        <w:rPr>
          <w:rFonts w:ascii="Arial" w:hAnsi="Arial" w:cs="Arial"/>
        </w:rPr>
        <w:t>1)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sidRPr="000878EC">
        <w:rPr>
          <w:rFonts w:ascii="Arial" w:hAnsi="Arial" w:cs="Arial"/>
        </w:rPr>
        <w:t>;</w:t>
      </w:r>
      <w:proofErr w:type="gramEnd"/>
    </w:p>
    <w:p w:rsidR="00576D5D" w:rsidRPr="000878EC" w:rsidRDefault="00576D5D" w:rsidP="00D76027">
      <w:pPr>
        <w:widowControl w:val="0"/>
        <w:tabs>
          <w:tab w:val="left" w:pos="1134"/>
        </w:tabs>
        <w:spacing w:after="160"/>
        <w:ind w:firstLine="567"/>
        <w:jc w:val="both"/>
        <w:rPr>
          <w:rFonts w:ascii="Arial" w:hAnsi="Arial" w:cs="Arial"/>
        </w:rPr>
      </w:pPr>
      <w:r w:rsidRPr="000878EC">
        <w:rPr>
          <w:rFonts w:ascii="Arial" w:hAnsi="Arial" w:cs="Arial"/>
        </w:rPr>
        <w:t>2)</w:t>
      </w:r>
      <w:r w:rsidRPr="000878EC">
        <w:rPr>
          <w:rFonts w:ascii="Arial" w:hAnsi="Arial" w:cs="Arial"/>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Pr="000878EC" w:rsidRDefault="00576D5D" w:rsidP="00D76027">
      <w:pPr>
        <w:widowControl w:val="0"/>
        <w:tabs>
          <w:tab w:val="left" w:pos="1134"/>
        </w:tabs>
        <w:spacing w:after="160"/>
        <w:ind w:firstLine="567"/>
        <w:jc w:val="both"/>
        <w:rPr>
          <w:rFonts w:ascii="Arial" w:hAnsi="Arial" w:cs="Arial"/>
        </w:rPr>
      </w:pPr>
      <w:r w:rsidRPr="000878EC">
        <w:rPr>
          <w:rFonts w:ascii="Arial" w:hAnsi="Arial" w:cs="Arial"/>
        </w:rPr>
        <w:t>а.</w:t>
      </w:r>
      <w:r w:rsidRPr="000878EC">
        <w:rPr>
          <w:rFonts w:ascii="Arial" w:hAnsi="Arial" w:cs="Arial"/>
        </w:rPr>
        <w:tab/>
        <w:t xml:space="preserve">соответствие составления и </w:t>
      </w:r>
      <w:proofErr w:type="gramStart"/>
      <w:r w:rsidRPr="000878EC">
        <w:rPr>
          <w:rFonts w:ascii="Arial" w:hAnsi="Arial" w:cs="Arial"/>
        </w:rPr>
        <w:t>подачи</w:t>
      </w:r>
      <w:proofErr w:type="gramEnd"/>
      <w:r w:rsidRPr="000878EC">
        <w:rPr>
          <w:rFonts w:ascii="Arial" w:hAnsi="Arial" w:cs="Arial"/>
        </w:rPr>
        <w:t xml:space="preserve"> содержащих заявки конвертов установленному порядку и вскрывает заявки, оцененные как соответствующие;</w:t>
      </w:r>
    </w:p>
    <w:p w:rsidR="00576D5D" w:rsidRPr="000878EC" w:rsidRDefault="00576D5D" w:rsidP="00D76027">
      <w:pPr>
        <w:widowControl w:val="0"/>
        <w:tabs>
          <w:tab w:val="left" w:pos="1134"/>
        </w:tabs>
        <w:spacing w:after="160"/>
        <w:ind w:firstLine="567"/>
        <w:jc w:val="both"/>
        <w:rPr>
          <w:rFonts w:ascii="Arial" w:hAnsi="Arial" w:cs="Arial"/>
        </w:rPr>
      </w:pPr>
      <w:proofErr w:type="gramStart"/>
      <w:r w:rsidRPr="000878EC">
        <w:rPr>
          <w:rFonts w:ascii="Arial" w:hAnsi="Arial" w:cs="Arial"/>
        </w:rPr>
        <w:t>б</w:t>
      </w:r>
      <w:proofErr w:type="gramEnd"/>
      <w:r w:rsidRPr="000878EC">
        <w:rPr>
          <w:rFonts w:ascii="Arial" w:hAnsi="Arial" w:cs="Arial"/>
        </w:rPr>
        <w:t>.</w:t>
      </w:r>
      <w:r w:rsidRPr="000878EC">
        <w:rPr>
          <w:rFonts w:ascii="Arial" w:hAnsi="Arial" w:cs="Arial"/>
        </w:rPr>
        <w:tab/>
      </w:r>
      <w:r w:rsidRPr="000878EC">
        <w:rPr>
          <w:rFonts w:ascii="Arial" w:hAnsi="Arial" w:cs="Arial"/>
          <w:spacing w:val="-6"/>
        </w:rPr>
        <w:t>наличие требуемых (предусмотренных) документов в каждом вскрытом конверте и соответствие их составления установленным приглашением</w:t>
      </w:r>
      <w:r w:rsidRPr="000878EC">
        <w:rPr>
          <w:rFonts w:ascii="Arial" w:hAnsi="Arial" w:cs="Arial"/>
        </w:rPr>
        <w:t xml:space="preserve"> реквизитам;</w:t>
      </w:r>
    </w:p>
    <w:p w:rsidR="00576D5D" w:rsidRPr="000878EC" w:rsidRDefault="00576D5D" w:rsidP="00D76027">
      <w:pPr>
        <w:widowControl w:val="0"/>
        <w:tabs>
          <w:tab w:val="left" w:pos="1134"/>
        </w:tabs>
        <w:spacing w:after="160"/>
        <w:ind w:firstLine="567"/>
        <w:jc w:val="both"/>
        <w:rPr>
          <w:rFonts w:ascii="Arial" w:hAnsi="Arial" w:cs="Arial"/>
        </w:rPr>
      </w:pPr>
      <w:r w:rsidRPr="000878EC">
        <w:rPr>
          <w:rFonts w:ascii="Arial" w:hAnsi="Arial" w:cs="Arial"/>
        </w:rPr>
        <w:t>3)</w:t>
      </w:r>
      <w:r w:rsidRPr="000878EC">
        <w:rPr>
          <w:rFonts w:ascii="Arial" w:hAnsi="Arial" w:cs="Arial"/>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0878EC" w:rsidRDefault="00FD2748" w:rsidP="00B46D58">
      <w:pPr>
        <w:widowControl w:val="0"/>
        <w:tabs>
          <w:tab w:val="left" w:pos="1134"/>
        </w:tabs>
        <w:spacing w:after="160"/>
        <w:ind w:firstLine="567"/>
        <w:jc w:val="both"/>
        <w:rPr>
          <w:rFonts w:ascii="Arial" w:hAnsi="Arial" w:cs="Arial"/>
        </w:rPr>
      </w:pPr>
      <w:r w:rsidRPr="000878EC">
        <w:rPr>
          <w:rFonts w:ascii="Arial" w:hAnsi="Arial" w:cs="Arial"/>
        </w:rPr>
        <w:t>8.2.</w:t>
      </w:r>
      <w:r w:rsidR="00D07367" w:rsidRPr="000878EC">
        <w:rPr>
          <w:rFonts w:ascii="Arial" w:hAnsi="Arial" w:cs="Arial"/>
        </w:rPr>
        <w:tab/>
      </w:r>
      <w:r w:rsidRPr="000878EC">
        <w:rPr>
          <w:rFonts w:ascii="Arial" w:hAnsi="Arial" w:cs="Arial"/>
        </w:rPr>
        <w:t xml:space="preserve">Заявки оцениваются в порядке, установленном настоящим приглашением. </w:t>
      </w:r>
    </w:p>
    <w:p w:rsidR="002A665D" w:rsidRPr="000878EC" w:rsidRDefault="00CF34DE" w:rsidP="00B46D58">
      <w:pPr>
        <w:widowControl w:val="0"/>
        <w:spacing w:after="160"/>
        <w:ind w:firstLine="567"/>
        <w:jc w:val="both"/>
        <w:rPr>
          <w:rFonts w:ascii="Arial" w:hAnsi="Arial" w:cs="Arial"/>
        </w:rPr>
      </w:pPr>
      <w:r w:rsidRPr="000878EC">
        <w:rPr>
          <w:rFonts w:ascii="Arial" w:hAnsi="Arial" w:cs="Arial"/>
        </w:rPr>
        <w:t>Е</w:t>
      </w:r>
      <w:r w:rsidR="00CA7C54" w:rsidRPr="000878EC">
        <w:rPr>
          <w:rFonts w:ascii="Arial" w:hAnsi="Arial" w:cs="Arial"/>
        </w:rPr>
        <w:t xml:space="preserve">сли количество лотов </w:t>
      </w:r>
      <w:r w:rsidR="00D42D33" w:rsidRPr="000878EC">
        <w:rPr>
          <w:rFonts w:ascii="Arial" w:hAnsi="Arial" w:cs="Arial"/>
        </w:rPr>
        <w:t xml:space="preserve">в </w:t>
      </w:r>
      <w:r w:rsidR="00CA7C54" w:rsidRPr="000878EC">
        <w:rPr>
          <w:rFonts w:ascii="Arial" w:hAnsi="Arial" w:cs="Arial"/>
        </w:rPr>
        <w:t>процедур</w:t>
      </w:r>
      <w:r w:rsidR="00D42D33" w:rsidRPr="000878EC">
        <w:rPr>
          <w:rFonts w:ascii="Arial" w:hAnsi="Arial" w:cs="Arial"/>
        </w:rPr>
        <w:t>е</w:t>
      </w:r>
      <w:r w:rsidR="00CA7C54" w:rsidRPr="000878EC">
        <w:rPr>
          <w:rFonts w:ascii="Arial" w:hAnsi="Arial" w:cs="Arial"/>
        </w:rPr>
        <w:t xml:space="preserve"> закупок не превышает </w:t>
      </w:r>
      <w:proofErr w:type="spellStart"/>
      <w:r w:rsidR="00CA7C54" w:rsidRPr="000878EC">
        <w:rPr>
          <w:rFonts w:ascii="Arial" w:hAnsi="Arial" w:cs="Arial"/>
        </w:rPr>
        <w:t>семдесять</w:t>
      </w:r>
      <w:proofErr w:type="spellEnd"/>
      <w:r w:rsidR="00CA7C54" w:rsidRPr="000878EC">
        <w:rPr>
          <w:rFonts w:ascii="Arial" w:hAnsi="Arial" w:cs="Arial"/>
        </w:rPr>
        <w:t xml:space="preserve"> пять</w:t>
      </w:r>
      <w:r w:rsidRPr="000878EC">
        <w:rPr>
          <w:rFonts w:ascii="Arial" w:hAnsi="Arial" w:cs="Arial"/>
        </w:rPr>
        <w:t xml:space="preserve"> лото</w:t>
      </w:r>
      <w:proofErr w:type="gramStart"/>
      <w:r w:rsidRPr="000878EC">
        <w:rPr>
          <w:rFonts w:ascii="Arial" w:hAnsi="Arial" w:cs="Arial"/>
        </w:rPr>
        <w:t>в</w:t>
      </w:r>
      <w:r w:rsidR="00CA7C54" w:rsidRPr="000878EC">
        <w:rPr>
          <w:rFonts w:ascii="Arial" w:hAnsi="Arial" w:cs="Arial"/>
        </w:rPr>
        <w:t>-</w:t>
      </w:r>
      <w:proofErr w:type="gramEnd"/>
      <w:r w:rsidR="00CA7C54" w:rsidRPr="000878EC">
        <w:rPr>
          <w:rFonts w:ascii="Arial" w:hAnsi="Arial" w:cs="Arial"/>
        </w:rPr>
        <w:t xml:space="preserve"> оценка </w:t>
      </w:r>
      <w:r w:rsidR="009A796C" w:rsidRPr="000878EC">
        <w:rPr>
          <w:rFonts w:ascii="Arial" w:hAnsi="Arial" w:cs="Arial"/>
        </w:rPr>
        <w:t xml:space="preserve">заявок осуществляется в течение </w:t>
      </w:r>
      <w:r w:rsidR="00CA7C54" w:rsidRPr="000878EC">
        <w:rPr>
          <w:rFonts w:ascii="Arial" w:hAnsi="Arial" w:cs="Arial"/>
        </w:rPr>
        <w:t xml:space="preserve">десяти </w:t>
      </w:r>
      <w:r w:rsidR="009A796C" w:rsidRPr="000878EC">
        <w:rPr>
          <w:rFonts w:ascii="Arial" w:hAnsi="Arial" w:cs="Arial"/>
        </w:rPr>
        <w:t>рабочих дней со дня истечения окончательного срока их подачи, а</w:t>
      </w:r>
      <w:r w:rsidR="00CA7C54" w:rsidRPr="000878EC">
        <w:rPr>
          <w:rFonts w:ascii="Arial" w:hAnsi="Arial" w:cs="Arial"/>
        </w:rPr>
        <w:t xml:space="preserve"> при превышении-</w:t>
      </w:r>
      <w:r w:rsidR="009A796C" w:rsidRPr="000878EC">
        <w:rPr>
          <w:rFonts w:ascii="Arial" w:hAnsi="Arial" w:cs="Arial"/>
        </w:rPr>
        <w:t xml:space="preserve"> в течение </w:t>
      </w:r>
      <w:r w:rsidR="00CA7C54" w:rsidRPr="000878EC">
        <w:rPr>
          <w:rFonts w:ascii="Arial" w:hAnsi="Arial" w:cs="Arial"/>
        </w:rPr>
        <w:t xml:space="preserve">пятнадцати </w:t>
      </w:r>
      <w:r w:rsidR="009A796C" w:rsidRPr="000878EC">
        <w:rPr>
          <w:rFonts w:ascii="Arial" w:hAnsi="Arial" w:cs="Arial"/>
        </w:rPr>
        <w:t>рабочих дней.</w:t>
      </w:r>
    </w:p>
    <w:p w:rsidR="00ED6836" w:rsidRPr="000878EC" w:rsidRDefault="00745561" w:rsidP="00B46D58">
      <w:pPr>
        <w:widowControl w:val="0"/>
        <w:spacing w:after="160"/>
        <w:ind w:firstLine="567"/>
        <w:jc w:val="both"/>
        <w:rPr>
          <w:rFonts w:ascii="Arial" w:hAnsi="Arial" w:cs="Arial"/>
        </w:rPr>
      </w:pPr>
      <w:r w:rsidRPr="000878EC">
        <w:rPr>
          <w:rFonts w:ascii="Arial" w:hAnsi="Arial" w:cs="Arial"/>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0878EC">
        <w:rPr>
          <w:rFonts w:ascii="Arial" w:hAnsi="Arial" w:cs="Arial"/>
        </w:rPr>
        <w:t>,</w:t>
      </w:r>
      <w:proofErr w:type="gramEnd"/>
      <w:r w:rsidRPr="000878EC">
        <w:rPr>
          <w:rFonts w:ascii="Arial" w:hAnsi="Arial" w:cs="Arial"/>
        </w:rPr>
        <w:t xml:space="preserve"> на заседании по вскрытию</w:t>
      </w:r>
      <w:r w:rsidR="00550A62" w:rsidRPr="000878EC">
        <w:rPr>
          <w:rFonts w:ascii="Arial" w:hAnsi="Arial" w:cs="Arial"/>
        </w:rPr>
        <w:t xml:space="preserve"> и оценке </w:t>
      </w:r>
      <w:r w:rsidRPr="000878EC">
        <w:rPr>
          <w:rFonts w:ascii="Arial" w:hAnsi="Arial" w:cs="Arial"/>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sidRPr="000878EC">
        <w:rPr>
          <w:rFonts w:ascii="Arial" w:hAnsi="Arial" w:cs="Arial"/>
        </w:rPr>
        <w:t>, за исключением случая, установленного пунктом 8.9 части 1 настоящего приглашения</w:t>
      </w:r>
      <w:r w:rsidRPr="000878EC">
        <w:rPr>
          <w:rFonts w:ascii="Arial" w:hAnsi="Arial" w:cs="Arial"/>
        </w:rPr>
        <w:t>.</w:t>
      </w:r>
    </w:p>
    <w:p w:rsidR="00B514E8" w:rsidRPr="000878EC" w:rsidRDefault="00FD2748" w:rsidP="00B46D58">
      <w:pPr>
        <w:pStyle w:val="23"/>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8.</w:t>
      </w:r>
      <w:r w:rsidR="004C3E56" w:rsidRPr="000878EC">
        <w:rPr>
          <w:rFonts w:ascii="Arial" w:hAnsi="Arial" w:cs="Arial"/>
          <w:sz w:val="24"/>
          <w:szCs w:val="24"/>
        </w:rPr>
        <w:t>3</w:t>
      </w:r>
      <w:r w:rsidR="00D07367" w:rsidRPr="000878EC">
        <w:rPr>
          <w:rFonts w:ascii="Arial" w:hAnsi="Arial" w:cs="Arial"/>
          <w:sz w:val="24"/>
          <w:szCs w:val="24"/>
        </w:rPr>
        <w:t>.</w:t>
      </w:r>
      <w:r w:rsidR="00D07367" w:rsidRPr="000878EC">
        <w:rPr>
          <w:rFonts w:ascii="Arial" w:hAnsi="Arial" w:cs="Arial"/>
          <w:sz w:val="24"/>
          <w:szCs w:val="24"/>
        </w:rPr>
        <w:tab/>
      </w:r>
      <w:r w:rsidR="00D22CBB" w:rsidRPr="000878EC">
        <w:rPr>
          <w:rFonts w:ascii="Arial" w:hAnsi="Arial" w:cs="Arial"/>
          <w:sz w:val="24"/>
          <w:szCs w:val="24"/>
        </w:rPr>
        <w:t>Отобранный у</w:t>
      </w:r>
      <w:r w:rsidRPr="000878EC">
        <w:rPr>
          <w:rFonts w:ascii="Arial" w:hAnsi="Arial" w:cs="Arial"/>
          <w:sz w:val="24"/>
          <w:szCs w:val="24"/>
        </w:rPr>
        <w:t>частник</w:t>
      </w:r>
      <w:r w:rsidR="00DD2F66" w:rsidRPr="000878EC">
        <w:rPr>
          <w:rFonts w:ascii="Arial" w:hAnsi="Arial" w:cs="Arial"/>
          <w:sz w:val="24"/>
          <w:szCs w:val="24"/>
        </w:rPr>
        <w:t xml:space="preserve"> </w:t>
      </w:r>
      <w:r w:rsidRPr="000878EC">
        <w:rPr>
          <w:rFonts w:ascii="Arial" w:hAnsi="Arial" w:cs="Arial"/>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0878EC">
        <w:rPr>
          <w:rFonts w:ascii="Arial" w:hAnsi="Arial" w:cs="Arial"/>
          <w:sz w:val="24"/>
          <w:szCs w:val="24"/>
        </w:rPr>
        <w:t>отобранного</w:t>
      </w:r>
      <w:r w:rsidR="0066621D" w:rsidRPr="000878EC">
        <w:rPr>
          <w:rFonts w:ascii="Arial" w:hAnsi="Arial" w:cs="Arial"/>
          <w:sz w:val="24"/>
          <w:szCs w:val="24"/>
        </w:rPr>
        <w:t xml:space="preserve"> участника</w:t>
      </w:r>
      <w:r w:rsidR="009A0BDF" w:rsidRPr="000878EC">
        <w:rPr>
          <w:rFonts w:ascii="Arial" w:hAnsi="Arial" w:cs="Arial"/>
          <w:sz w:val="24"/>
          <w:szCs w:val="24"/>
        </w:rPr>
        <w:t xml:space="preserve"> и </w:t>
      </w:r>
      <w:r w:rsidRPr="000878EC">
        <w:rPr>
          <w:rFonts w:ascii="Arial" w:hAnsi="Arial" w:cs="Arial"/>
          <w:sz w:val="24"/>
          <w:szCs w:val="24"/>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352B29" w:rsidRPr="000878EC">
        <w:rPr>
          <w:rFonts w:ascii="Arial" w:hAnsi="Arial" w:cs="Arial"/>
          <w:sz w:val="24"/>
          <w:szCs w:val="24"/>
        </w:rPr>
        <w:t>.</w:t>
      </w:r>
    </w:p>
    <w:p w:rsidR="00096865" w:rsidRPr="000878EC" w:rsidRDefault="00FD2748" w:rsidP="00B46D58">
      <w:pPr>
        <w:pStyle w:val="a3"/>
        <w:widowControl w:val="0"/>
        <w:tabs>
          <w:tab w:val="left" w:pos="1134"/>
        </w:tabs>
        <w:spacing w:after="160" w:line="240" w:lineRule="auto"/>
        <w:ind w:firstLine="567"/>
        <w:rPr>
          <w:rFonts w:ascii="Arial" w:hAnsi="Arial" w:cs="Arial"/>
          <w:i w:val="0"/>
          <w:sz w:val="24"/>
          <w:szCs w:val="24"/>
        </w:rPr>
      </w:pPr>
      <w:r w:rsidRPr="000878EC">
        <w:rPr>
          <w:rFonts w:ascii="Arial" w:hAnsi="Arial" w:cs="Arial"/>
          <w:i w:val="0"/>
          <w:sz w:val="24"/>
          <w:szCs w:val="24"/>
        </w:rPr>
        <w:t>8.</w:t>
      </w:r>
      <w:r w:rsidR="004C3E56" w:rsidRPr="000878EC">
        <w:rPr>
          <w:rFonts w:ascii="Arial" w:hAnsi="Arial" w:cs="Arial"/>
          <w:i w:val="0"/>
          <w:sz w:val="24"/>
          <w:szCs w:val="24"/>
        </w:rPr>
        <w:t>4</w:t>
      </w:r>
      <w:r w:rsidR="00644850" w:rsidRPr="000878EC">
        <w:rPr>
          <w:rFonts w:ascii="Arial" w:hAnsi="Arial" w:cs="Arial"/>
          <w:i w:val="0"/>
          <w:sz w:val="24"/>
          <w:szCs w:val="24"/>
        </w:rPr>
        <w:t>.</w:t>
      </w:r>
      <w:r w:rsidR="00644850" w:rsidRPr="000878EC">
        <w:rPr>
          <w:rFonts w:ascii="Arial" w:hAnsi="Arial" w:cs="Arial"/>
          <w:i w:val="0"/>
          <w:sz w:val="24"/>
          <w:szCs w:val="24"/>
        </w:rPr>
        <w:tab/>
      </w:r>
      <w:r w:rsidRPr="000878EC">
        <w:rPr>
          <w:rFonts w:ascii="Arial" w:hAnsi="Arial" w:cs="Arial"/>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w:t>
      </w:r>
      <w:r w:rsidRPr="000878EC">
        <w:rPr>
          <w:rFonts w:ascii="Arial" w:hAnsi="Arial" w:cs="Arial"/>
          <w:i w:val="0"/>
          <w:sz w:val="24"/>
          <w:szCs w:val="24"/>
        </w:rPr>
        <w:lastRenderedPageBreak/>
        <w:t xml:space="preserve">сопоставляются с </w:t>
      </w:r>
      <w:proofErr w:type="spellStart"/>
      <w:r w:rsidRPr="000878EC">
        <w:rPr>
          <w:rFonts w:ascii="Arial" w:hAnsi="Arial" w:cs="Arial"/>
          <w:i w:val="0"/>
          <w:sz w:val="24"/>
          <w:szCs w:val="24"/>
        </w:rPr>
        <w:t>драмом</w:t>
      </w:r>
      <w:proofErr w:type="spellEnd"/>
      <w:r w:rsidRPr="000878EC">
        <w:rPr>
          <w:rFonts w:ascii="Arial" w:hAnsi="Arial" w:cs="Arial"/>
          <w:i w:val="0"/>
          <w:sz w:val="24"/>
          <w:szCs w:val="24"/>
        </w:rPr>
        <w:t xml:space="preserve"> Республики Армения по курсу </w:t>
      </w:r>
      <w:r w:rsidR="002E2438" w:rsidRPr="000878EC">
        <w:rPr>
          <w:rFonts w:ascii="Arial" w:hAnsi="Arial" w:cs="Arial"/>
          <w:i w:val="0"/>
          <w:sz w:val="24"/>
          <w:szCs w:val="24"/>
        </w:rPr>
        <w:t xml:space="preserve"> ЦБ</w:t>
      </w:r>
      <w:r w:rsidR="00890AEF" w:rsidRPr="000878EC">
        <w:rPr>
          <w:rFonts w:ascii="Arial" w:hAnsi="Arial" w:cs="Arial"/>
          <w:i w:val="0"/>
          <w:sz w:val="24"/>
          <w:szCs w:val="24"/>
        </w:rPr>
        <w:t xml:space="preserve">  данного дня</w:t>
      </w:r>
      <w:r w:rsidR="003C78D9" w:rsidRPr="000878EC">
        <w:rPr>
          <w:rStyle w:val="af6"/>
          <w:rFonts w:ascii="Arial" w:hAnsi="Arial" w:cs="Arial"/>
          <w:i w:val="0"/>
          <w:sz w:val="24"/>
          <w:szCs w:val="24"/>
        </w:rPr>
        <w:footnoteReference w:customMarkFollows="1" w:id="4"/>
        <w:t>10</w:t>
      </w:r>
      <w:r w:rsidR="00A01157" w:rsidRPr="000878EC">
        <w:rPr>
          <w:rFonts w:ascii="Arial" w:hAnsi="Arial" w:cs="Arial"/>
          <w:i w:val="0"/>
          <w:sz w:val="24"/>
          <w:szCs w:val="24"/>
        </w:rPr>
        <w:t>.</w:t>
      </w:r>
    </w:p>
    <w:p w:rsidR="00096865" w:rsidRPr="000878EC" w:rsidRDefault="00FD2748" w:rsidP="00B46D58">
      <w:pPr>
        <w:pStyle w:val="a3"/>
        <w:widowControl w:val="0"/>
        <w:tabs>
          <w:tab w:val="left" w:pos="1134"/>
        </w:tabs>
        <w:spacing w:after="160" w:line="240" w:lineRule="auto"/>
        <w:ind w:firstLine="567"/>
        <w:rPr>
          <w:rFonts w:ascii="Arial" w:hAnsi="Arial" w:cs="Arial"/>
          <w:i w:val="0"/>
          <w:sz w:val="24"/>
          <w:szCs w:val="24"/>
        </w:rPr>
      </w:pPr>
      <w:r w:rsidRPr="000878EC">
        <w:rPr>
          <w:rFonts w:ascii="Arial" w:hAnsi="Arial" w:cs="Arial"/>
          <w:i w:val="0"/>
          <w:sz w:val="24"/>
          <w:szCs w:val="24"/>
        </w:rPr>
        <w:t>8.</w:t>
      </w:r>
      <w:r w:rsidR="00D31874" w:rsidRPr="000878EC">
        <w:rPr>
          <w:rFonts w:ascii="Arial" w:hAnsi="Arial" w:cs="Arial"/>
          <w:i w:val="0"/>
          <w:sz w:val="24"/>
          <w:szCs w:val="24"/>
        </w:rPr>
        <w:t>5</w:t>
      </w:r>
      <w:r w:rsidRPr="000878EC">
        <w:rPr>
          <w:rFonts w:ascii="Arial" w:hAnsi="Arial" w:cs="Arial"/>
          <w:i w:val="0"/>
          <w:sz w:val="24"/>
          <w:szCs w:val="24"/>
        </w:rPr>
        <w:t>.</w:t>
      </w:r>
      <w:r w:rsidR="00644850" w:rsidRPr="000878EC">
        <w:rPr>
          <w:rFonts w:ascii="Arial" w:hAnsi="Arial" w:cs="Arial"/>
          <w:i w:val="0"/>
          <w:sz w:val="24"/>
          <w:szCs w:val="24"/>
        </w:rPr>
        <w:tab/>
      </w:r>
      <w:r w:rsidRPr="000878EC">
        <w:rPr>
          <w:rFonts w:ascii="Arial" w:hAnsi="Arial" w:cs="Arial"/>
          <w:i w:val="0"/>
          <w:sz w:val="24"/>
          <w:szCs w:val="24"/>
        </w:rPr>
        <w:t>Переговоры между комиссией, заказчиком и участниками запрещаются, за исключением случаев,</w:t>
      </w:r>
    </w:p>
    <w:p w:rsidR="00096865" w:rsidRPr="000878EC" w:rsidRDefault="00096865" w:rsidP="00B46D58">
      <w:pPr>
        <w:pStyle w:val="a3"/>
        <w:widowControl w:val="0"/>
        <w:tabs>
          <w:tab w:val="left" w:pos="1134"/>
        </w:tabs>
        <w:spacing w:after="160" w:line="240" w:lineRule="auto"/>
        <w:ind w:firstLine="567"/>
        <w:rPr>
          <w:rFonts w:ascii="Arial" w:hAnsi="Arial" w:cs="Arial"/>
          <w:i w:val="0"/>
          <w:sz w:val="24"/>
          <w:szCs w:val="24"/>
        </w:rPr>
      </w:pPr>
      <w:proofErr w:type="gramStart"/>
      <w:r w:rsidRPr="000878EC">
        <w:rPr>
          <w:rFonts w:ascii="Arial" w:hAnsi="Arial" w:cs="Arial"/>
          <w:i w:val="0"/>
          <w:sz w:val="24"/>
          <w:szCs w:val="24"/>
        </w:rPr>
        <w:t>1)</w:t>
      </w:r>
      <w:r w:rsidR="00644850" w:rsidRPr="000878EC">
        <w:rPr>
          <w:rFonts w:ascii="Arial" w:hAnsi="Arial" w:cs="Arial"/>
          <w:i w:val="0"/>
          <w:sz w:val="24"/>
          <w:szCs w:val="24"/>
        </w:rPr>
        <w:tab/>
      </w:r>
      <w:r w:rsidRPr="000878EC">
        <w:rPr>
          <w:rFonts w:ascii="Arial" w:hAnsi="Arial" w:cs="Arial"/>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sidRPr="000878EC">
        <w:rPr>
          <w:rFonts w:ascii="Arial" w:hAnsi="Arial" w:cs="Arial"/>
          <w:i w:val="0"/>
          <w:sz w:val="24"/>
          <w:szCs w:val="24"/>
          <w:lang w:val="en-US"/>
        </w:rPr>
        <w:t> </w:t>
      </w:r>
      <w:r w:rsidRPr="000878EC">
        <w:rPr>
          <w:rFonts w:ascii="Arial" w:hAnsi="Arial" w:cs="Arial"/>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sidRPr="000878EC">
        <w:rPr>
          <w:rFonts w:ascii="Arial" w:hAnsi="Arial" w:cs="Arial"/>
          <w:i w:val="0"/>
          <w:sz w:val="24"/>
          <w:szCs w:val="24"/>
        </w:rPr>
        <w:t xml:space="preserve"> </w:t>
      </w:r>
      <w:r w:rsidRPr="000878EC">
        <w:rPr>
          <w:rFonts w:ascii="Arial" w:hAnsi="Arial" w:cs="Arial"/>
          <w:i w:val="0"/>
          <w:sz w:val="24"/>
          <w:szCs w:val="24"/>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0878EC" w:rsidDel="00992C40" w:rsidRDefault="00096865" w:rsidP="00B46D58">
      <w:pPr>
        <w:pStyle w:val="23"/>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2)</w:t>
      </w:r>
      <w:r w:rsidR="00644850" w:rsidRPr="000878EC">
        <w:rPr>
          <w:rFonts w:ascii="Arial" w:hAnsi="Arial" w:cs="Arial"/>
          <w:sz w:val="24"/>
          <w:szCs w:val="24"/>
        </w:rPr>
        <w:tab/>
      </w:r>
      <w:r w:rsidRPr="000878EC">
        <w:rPr>
          <w:rFonts w:ascii="Arial" w:hAnsi="Arial" w:cs="Arial"/>
          <w:sz w:val="24"/>
          <w:szCs w:val="24"/>
        </w:rPr>
        <w:t>иных случаев, предусмотренных Законом.</w:t>
      </w:r>
    </w:p>
    <w:p w:rsidR="009B6D58" w:rsidRPr="000878EC" w:rsidRDefault="00FD2748"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8.</w:t>
      </w:r>
      <w:r w:rsidR="00D31874" w:rsidRPr="000878EC">
        <w:rPr>
          <w:rFonts w:ascii="Arial" w:hAnsi="Arial" w:cs="Arial"/>
          <w:sz w:val="24"/>
          <w:szCs w:val="24"/>
        </w:rPr>
        <w:t>6</w:t>
      </w:r>
      <w:r w:rsidRPr="000878EC">
        <w:rPr>
          <w:rFonts w:ascii="Arial" w:hAnsi="Arial" w:cs="Arial"/>
          <w:sz w:val="24"/>
          <w:szCs w:val="24"/>
        </w:rPr>
        <w:t>.</w:t>
      </w:r>
      <w:r w:rsidR="00644850" w:rsidRPr="000878EC">
        <w:rPr>
          <w:rFonts w:ascii="Arial" w:hAnsi="Arial" w:cs="Arial"/>
          <w:sz w:val="24"/>
          <w:szCs w:val="24"/>
        </w:rPr>
        <w:tab/>
      </w:r>
      <w:r w:rsidRPr="000878EC">
        <w:rPr>
          <w:rFonts w:ascii="Arial" w:hAnsi="Arial" w:cs="Arial"/>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sidRPr="000878EC">
        <w:rPr>
          <w:rFonts w:ascii="Arial" w:hAnsi="Arial" w:cs="Arial"/>
          <w:sz w:val="24"/>
          <w:szCs w:val="24"/>
        </w:rPr>
        <w:t>отобранного</w:t>
      </w:r>
      <w:r w:rsidR="00970000" w:rsidRPr="000878EC">
        <w:rPr>
          <w:rFonts w:ascii="Arial" w:hAnsi="Arial" w:cs="Arial"/>
          <w:sz w:val="24"/>
          <w:szCs w:val="24"/>
        </w:rPr>
        <w:t xml:space="preserve"> участника</w:t>
      </w:r>
      <w:r w:rsidR="00A00A1F" w:rsidRPr="000878EC">
        <w:rPr>
          <w:rFonts w:ascii="Arial" w:hAnsi="Arial" w:cs="Arial"/>
          <w:sz w:val="24"/>
          <w:szCs w:val="24"/>
        </w:rPr>
        <w:t xml:space="preserve"> и </w:t>
      </w:r>
      <w:r w:rsidRPr="000878EC">
        <w:rPr>
          <w:rFonts w:ascii="Arial" w:hAnsi="Arial" w:cs="Arial"/>
          <w:sz w:val="24"/>
          <w:szCs w:val="24"/>
        </w:rPr>
        <w:t xml:space="preserve">участников, </w:t>
      </w:r>
      <w:r w:rsidR="00A00A1F" w:rsidRPr="000878EC">
        <w:rPr>
          <w:rFonts w:ascii="Arial" w:hAnsi="Arial" w:cs="Arial"/>
          <w:sz w:val="24"/>
          <w:szCs w:val="24"/>
        </w:rPr>
        <w:t xml:space="preserve"> занявших </w:t>
      </w:r>
      <w:r w:rsidRPr="000878EC">
        <w:rPr>
          <w:rFonts w:ascii="Arial" w:hAnsi="Arial" w:cs="Arial"/>
          <w:sz w:val="24"/>
          <w:szCs w:val="24"/>
        </w:rPr>
        <w:t xml:space="preserve">последующие места. </w:t>
      </w:r>
      <w:r w:rsidR="002F2045" w:rsidRPr="000878EC">
        <w:rPr>
          <w:rFonts w:ascii="Arial" w:hAnsi="Arial" w:cs="Arial"/>
          <w:sz w:val="24"/>
          <w:szCs w:val="24"/>
        </w:rPr>
        <w:t xml:space="preserve">В случае закупки товаров комиссия также оценивает соответствие полного описания представленных товаров требованиям </w:t>
      </w:r>
      <w:proofErr w:type="spellStart"/>
      <w:r w:rsidR="002F2045" w:rsidRPr="000878EC">
        <w:rPr>
          <w:rFonts w:ascii="Arial" w:hAnsi="Arial" w:cs="Arial"/>
          <w:sz w:val="24"/>
          <w:szCs w:val="24"/>
        </w:rPr>
        <w:t>приглашения</w:t>
      </w:r>
      <w:proofErr w:type="gramStart"/>
      <w:r w:rsidR="005A3D17" w:rsidRPr="000878EC">
        <w:rPr>
          <w:rFonts w:ascii="Arial" w:hAnsi="Arial" w:cs="Arial"/>
          <w:sz w:val="24"/>
          <w:szCs w:val="24"/>
        </w:rPr>
        <w:t>.</w:t>
      </w:r>
      <w:r w:rsidRPr="000878EC">
        <w:rPr>
          <w:rFonts w:ascii="Arial" w:hAnsi="Arial" w:cs="Arial"/>
          <w:sz w:val="24"/>
          <w:szCs w:val="24"/>
        </w:rPr>
        <w:t>П</w:t>
      </w:r>
      <w:proofErr w:type="gramEnd"/>
      <w:r w:rsidRPr="000878EC">
        <w:rPr>
          <w:rFonts w:ascii="Arial" w:hAnsi="Arial" w:cs="Arial"/>
          <w:sz w:val="24"/>
          <w:szCs w:val="24"/>
        </w:rPr>
        <w:t>ри</w:t>
      </w:r>
      <w:proofErr w:type="spellEnd"/>
      <w:r w:rsidRPr="000878EC">
        <w:rPr>
          <w:rFonts w:ascii="Arial" w:hAnsi="Arial" w:cs="Arial"/>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sidRPr="000878EC">
        <w:rPr>
          <w:rFonts w:ascii="Arial" w:hAnsi="Arial" w:cs="Arial"/>
          <w:sz w:val="24"/>
          <w:szCs w:val="24"/>
        </w:rPr>
        <w:t>ании части 6 статьи 15 Закона:</w:t>
      </w:r>
    </w:p>
    <w:p w:rsidR="009B6D58" w:rsidRPr="000878EC" w:rsidRDefault="009B6D58"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а.</w:t>
      </w:r>
      <w:r w:rsidR="00186559" w:rsidRPr="000878EC">
        <w:rPr>
          <w:rFonts w:ascii="Arial" w:hAnsi="Arial" w:cs="Arial"/>
          <w:sz w:val="24"/>
          <w:szCs w:val="24"/>
        </w:rPr>
        <w:tab/>
      </w:r>
      <w:r w:rsidRPr="000878EC">
        <w:rPr>
          <w:rFonts w:ascii="Arial" w:hAnsi="Arial" w:cs="Arial"/>
          <w:sz w:val="24"/>
          <w:szCs w:val="24"/>
        </w:rPr>
        <w:t>для определения</w:t>
      </w:r>
      <w:r w:rsidR="005F09CE" w:rsidRPr="000878EC">
        <w:rPr>
          <w:rFonts w:ascii="Arial" w:hAnsi="Arial" w:cs="Arial"/>
          <w:sz w:val="24"/>
          <w:szCs w:val="24"/>
        </w:rPr>
        <w:t xml:space="preserve"> отобранного</w:t>
      </w:r>
      <w:r w:rsidR="000C6E1C" w:rsidRPr="000878EC">
        <w:rPr>
          <w:rFonts w:ascii="Arial" w:hAnsi="Arial" w:cs="Arial"/>
          <w:sz w:val="24"/>
          <w:szCs w:val="24"/>
        </w:rPr>
        <w:t xml:space="preserve"> участника</w:t>
      </w:r>
      <w:r w:rsidR="005F09CE" w:rsidRPr="000878EC">
        <w:rPr>
          <w:rFonts w:ascii="Arial" w:hAnsi="Arial" w:cs="Arial"/>
          <w:sz w:val="24"/>
          <w:szCs w:val="24"/>
        </w:rPr>
        <w:t xml:space="preserve"> и</w:t>
      </w:r>
      <w:r w:rsidRPr="000878EC">
        <w:rPr>
          <w:rFonts w:ascii="Arial" w:hAnsi="Arial" w:cs="Arial"/>
          <w:sz w:val="24"/>
          <w:szCs w:val="24"/>
        </w:rPr>
        <w:t xml:space="preserve"> участников, занявших последующие места, с</w:t>
      </w:r>
      <w:r w:rsidR="00A50C53" w:rsidRPr="000878EC">
        <w:rPr>
          <w:rFonts w:ascii="Arial" w:hAnsi="Arial" w:cs="Arial"/>
          <w:sz w:val="24"/>
          <w:szCs w:val="24"/>
          <w:lang w:val="en-US"/>
        </w:rPr>
        <w:t> </w:t>
      </w:r>
      <w:r w:rsidRPr="000878EC">
        <w:rPr>
          <w:rFonts w:ascii="Arial" w:hAnsi="Arial" w:cs="Arial"/>
          <w:sz w:val="24"/>
          <w:szCs w:val="24"/>
        </w:rPr>
        <w:t>целью сокращения предложенных на заседании комиссии цен, со всеми участниками,</w:t>
      </w:r>
      <w:r w:rsidR="00AA7117" w:rsidRPr="000878EC">
        <w:rPr>
          <w:rFonts w:ascii="Arial" w:hAnsi="Arial" w:cs="Arial"/>
          <w:sz w:val="24"/>
          <w:szCs w:val="24"/>
        </w:rPr>
        <w:t xml:space="preserve"> </w:t>
      </w:r>
      <w:r w:rsidRPr="000878EC">
        <w:rPr>
          <w:rFonts w:ascii="Arial" w:hAnsi="Arial" w:cs="Arial"/>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0878EC" w:rsidRDefault="009B6D58" w:rsidP="00B46D58">
      <w:pPr>
        <w:pStyle w:val="norm"/>
        <w:widowControl w:val="0"/>
        <w:tabs>
          <w:tab w:val="left" w:pos="1134"/>
        </w:tabs>
        <w:spacing w:after="160" w:line="240" w:lineRule="auto"/>
        <w:ind w:firstLine="567"/>
        <w:rPr>
          <w:rFonts w:ascii="Arial" w:hAnsi="Arial" w:cs="Arial"/>
          <w:sz w:val="24"/>
          <w:szCs w:val="24"/>
        </w:rPr>
      </w:pPr>
      <w:proofErr w:type="gramStart"/>
      <w:r w:rsidRPr="000878EC">
        <w:rPr>
          <w:rFonts w:ascii="Arial" w:hAnsi="Arial" w:cs="Arial"/>
          <w:sz w:val="24"/>
          <w:szCs w:val="24"/>
        </w:rPr>
        <w:t>б</w:t>
      </w:r>
      <w:proofErr w:type="gramEnd"/>
      <w:r w:rsidRPr="000878EC">
        <w:rPr>
          <w:rFonts w:ascii="Arial" w:hAnsi="Arial" w:cs="Arial"/>
          <w:sz w:val="24"/>
          <w:szCs w:val="24"/>
        </w:rPr>
        <w:t>.</w:t>
      </w:r>
      <w:r w:rsidR="00186559" w:rsidRPr="000878EC">
        <w:rPr>
          <w:rFonts w:ascii="Arial" w:hAnsi="Arial" w:cs="Arial"/>
          <w:sz w:val="24"/>
          <w:szCs w:val="24"/>
        </w:rPr>
        <w:tab/>
      </w:r>
      <w:r w:rsidRPr="000878EC">
        <w:rPr>
          <w:rFonts w:ascii="Arial" w:hAnsi="Arial" w:cs="Arial"/>
          <w:sz w:val="24"/>
          <w:szCs w:val="24"/>
        </w:rPr>
        <w:t xml:space="preserve">в противном случае заседание комиссии приостанавливается, и в течение одного рабочего дня секретарь комиссии </w:t>
      </w:r>
      <w:r w:rsidR="00172B98" w:rsidRPr="000878EC">
        <w:rPr>
          <w:rFonts w:ascii="Arial" w:hAnsi="Arial" w:cs="Arial"/>
          <w:sz w:val="24"/>
          <w:szCs w:val="24"/>
        </w:rPr>
        <w:t>в электронной форме</w:t>
      </w:r>
      <w:r w:rsidRPr="000878EC">
        <w:rPr>
          <w:rFonts w:ascii="Arial" w:hAnsi="Arial" w:cs="Arial"/>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0878EC" w:rsidRDefault="009B6D58"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в.</w:t>
      </w:r>
      <w:r w:rsidR="00186559" w:rsidRPr="000878EC">
        <w:rPr>
          <w:rFonts w:ascii="Arial" w:hAnsi="Arial" w:cs="Arial"/>
          <w:sz w:val="24"/>
          <w:szCs w:val="24"/>
        </w:rPr>
        <w:tab/>
      </w:r>
      <w:r w:rsidRPr="000878EC">
        <w:rPr>
          <w:rFonts w:ascii="Arial" w:hAnsi="Arial" w:cs="Arial"/>
          <w:sz w:val="24"/>
          <w:szCs w:val="24"/>
        </w:rPr>
        <w:t xml:space="preserve">переговоры проводятся не раннее чем на второй и не </w:t>
      </w:r>
      <w:proofErr w:type="gramStart"/>
      <w:r w:rsidRPr="000878EC">
        <w:rPr>
          <w:rFonts w:ascii="Arial" w:hAnsi="Arial" w:cs="Arial"/>
          <w:sz w:val="24"/>
          <w:szCs w:val="24"/>
        </w:rPr>
        <w:t>позднее</w:t>
      </w:r>
      <w:proofErr w:type="gramEnd"/>
      <w:r w:rsidRPr="000878EC">
        <w:rPr>
          <w:rFonts w:ascii="Arial" w:hAnsi="Arial" w:cs="Arial"/>
          <w:sz w:val="24"/>
          <w:szCs w:val="24"/>
        </w:rPr>
        <w:t xml:space="preserve"> чем на </w:t>
      </w:r>
      <w:r w:rsidR="00996FDC" w:rsidRPr="000878EC">
        <w:rPr>
          <w:rFonts w:ascii="Arial" w:hAnsi="Arial" w:cs="Arial"/>
          <w:sz w:val="24"/>
          <w:szCs w:val="24"/>
        </w:rPr>
        <w:t xml:space="preserve">пятый </w:t>
      </w:r>
      <w:r w:rsidRPr="000878EC">
        <w:rPr>
          <w:rFonts w:ascii="Arial" w:hAnsi="Arial" w:cs="Arial"/>
          <w:sz w:val="24"/>
          <w:szCs w:val="24"/>
        </w:rPr>
        <w:t>рабочий день со дня отправки извещения</w:t>
      </w:r>
      <w:r w:rsidR="00A50C53" w:rsidRPr="000878EC">
        <w:rPr>
          <w:rFonts w:ascii="Arial" w:hAnsi="Arial" w:cs="Arial"/>
          <w:sz w:val="24"/>
          <w:szCs w:val="24"/>
        </w:rPr>
        <w:t>,</w:t>
      </w:r>
    </w:p>
    <w:p w:rsidR="009B6D58" w:rsidRPr="000878EC" w:rsidRDefault="009B6D58"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г.</w:t>
      </w:r>
      <w:r w:rsidR="00186559" w:rsidRPr="000878EC">
        <w:rPr>
          <w:rFonts w:ascii="Arial" w:hAnsi="Arial" w:cs="Arial"/>
          <w:sz w:val="24"/>
          <w:szCs w:val="24"/>
        </w:rPr>
        <w:tab/>
      </w:r>
      <w:r w:rsidRPr="000878EC">
        <w:rPr>
          <w:rFonts w:ascii="Arial" w:hAnsi="Arial" w:cs="Arial"/>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0878EC">
        <w:rPr>
          <w:rFonts w:ascii="Arial" w:hAnsi="Arial" w:cs="Arial"/>
          <w:sz w:val="24"/>
          <w:szCs w:val="24"/>
        </w:rPr>
        <w:t>истечения</w:t>
      </w:r>
      <w:proofErr w:type="gramEnd"/>
      <w:r w:rsidRPr="000878EC">
        <w:rPr>
          <w:rFonts w:ascii="Arial" w:hAnsi="Arial" w:cs="Arial"/>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0878EC" w:rsidRDefault="009B6D58"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д.</w:t>
      </w:r>
      <w:r w:rsidR="00186559" w:rsidRPr="000878EC">
        <w:rPr>
          <w:rFonts w:ascii="Arial" w:hAnsi="Arial" w:cs="Arial"/>
          <w:sz w:val="24"/>
          <w:szCs w:val="24"/>
        </w:rPr>
        <w:tab/>
      </w:r>
      <w:r w:rsidRPr="000878EC">
        <w:rPr>
          <w:rFonts w:ascii="Arial" w:hAnsi="Arial" w:cs="Arial"/>
          <w:sz w:val="24"/>
          <w:szCs w:val="24"/>
        </w:rPr>
        <w:t xml:space="preserve">на момент истечения установленного для переговоров окончательного срока, по представленным </w:t>
      </w:r>
      <w:r w:rsidR="001D129F" w:rsidRPr="000878EC">
        <w:rPr>
          <w:rFonts w:ascii="Arial" w:hAnsi="Arial" w:cs="Arial"/>
          <w:sz w:val="24"/>
          <w:szCs w:val="24"/>
        </w:rPr>
        <w:t xml:space="preserve">присутствующим на переговорах </w:t>
      </w:r>
      <w:r w:rsidRPr="000878EC">
        <w:rPr>
          <w:rFonts w:ascii="Arial" w:hAnsi="Arial" w:cs="Arial"/>
          <w:sz w:val="24"/>
          <w:szCs w:val="24"/>
        </w:rPr>
        <w:lastRenderedPageBreak/>
        <w:t>участниками</w:t>
      </w:r>
      <w:r w:rsidR="001D129F" w:rsidRPr="000878EC">
        <w:rPr>
          <w:rFonts w:ascii="Arial" w:hAnsi="Arial" w:cs="Arial"/>
          <w:sz w:val="24"/>
          <w:szCs w:val="24"/>
        </w:rPr>
        <w:t xml:space="preserve"> </w:t>
      </w:r>
      <w:r w:rsidRPr="000878EC">
        <w:rPr>
          <w:rFonts w:ascii="Arial" w:hAnsi="Arial" w:cs="Arial"/>
          <w:sz w:val="24"/>
          <w:szCs w:val="24"/>
        </w:rPr>
        <w:t xml:space="preserve">ценам, </w:t>
      </w:r>
      <w:r w:rsidR="00927888" w:rsidRPr="000878EC">
        <w:rPr>
          <w:rFonts w:ascii="Arial" w:hAnsi="Arial" w:cs="Arial"/>
          <w:sz w:val="24"/>
          <w:szCs w:val="24"/>
        </w:rPr>
        <w:t xml:space="preserve">которые </w:t>
      </w:r>
      <w:r w:rsidRPr="000878EC">
        <w:rPr>
          <w:rFonts w:ascii="Arial" w:hAnsi="Arial" w:cs="Arial"/>
          <w:sz w:val="24"/>
          <w:szCs w:val="24"/>
        </w:rPr>
        <w:t xml:space="preserve">не </w:t>
      </w:r>
      <w:r w:rsidR="00927888" w:rsidRPr="000878EC">
        <w:rPr>
          <w:rFonts w:ascii="Arial" w:hAnsi="Arial" w:cs="Arial"/>
          <w:sz w:val="24"/>
          <w:szCs w:val="24"/>
        </w:rPr>
        <w:t>превышают цену, установленную  заявкой на закупку</w:t>
      </w:r>
      <w:proofErr w:type="gramStart"/>
      <w:r w:rsidR="00927888" w:rsidRPr="000878EC">
        <w:rPr>
          <w:rFonts w:ascii="Arial" w:hAnsi="Arial" w:cs="Arial"/>
          <w:sz w:val="24"/>
          <w:szCs w:val="24"/>
        </w:rPr>
        <w:t xml:space="preserve">  </w:t>
      </w:r>
      <w:r w:rsidRPr="000878EC">
        <w:rPr>
          <w:rFonts w:ascii="Arial" w:hAnsi="Arial" w:cs="Arial"/>
          <w:sz w:val="24"/>
          <w:szCs w:val="24"/>
        </w:rPr>
        <w:t>,</w:t>
      </w:r>
      <w:proofErr w:type="gramEnd"/>
      <w:r w:rsidRPr="000878EC">
        <w:rPr>
          <w:rFonts w:ascii="Arial" w:hAnsi="Arial" w:cs="Arial"/>
          <w:sz w:val="24"/>
          <w:szCs w:val="24"/>
        </w:rPr>
        <w:t xml:space="preserve"> определяются и объявляются</w:t>
      </w:r>
      <w:r w:rsidR="00A134CC" w:rsidRPr="000878EC">
        <w:rPr>
          <w:rFonts w:ascii="Arial" w:hAnsi="Arial" w:cs="Arial"/>
          <w:sz w:val="24"/>
          <w:szCs w:val="24"/>
        </w:rPr>
        <w:t xml:space="preserve"> отобранный участник и</w:t>
      </w:r>
      <w:r w:rsidRPr="000878EC">
        <w:rPr>
          <w:rFonts w:ascii="Arial" w:hAnsi="Arial" w:cs="Arial"/>
          <w:sz w:val="24"/>
          <w:szCs w:val="24"/>
        </w:rPr>
        <w:t xml:space="preserve"> участники, занявшие последующие места,</w:t>
      </w:r>
    </w:p>
    <w:p w:rsidR="008F2148" w:rsidRPr="000878EC" w:rsidRDefault="009B6D58"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е.</w:t>
      </w:r>
      <w:r w:rsidR="00C37724" w:rsidRPr="000878EC">
        <w:rPr>
          <w:rFonts w:ascii="Arial" w:hAnsi="Arial" w:cs="Arial"/>
          <w:sz w:val="24"/>
          <w:szCs w:val="24"/>
        </w:rPr>
        <w:tab/>
      </w:r>
      <w:r w:rsidRPr="000878EC">
        <w:rPr>
          <w:rFonts w:ascii="Arial" w:hAnsi="Arial" w:cs="Arial"/>
          <w:sz w:val="24"/>
          <w:szCs w:val="24"/>
        </w:rPr>
        <w:t xml:space="preserve">если на момент истечения установленного для переговоров окончательного срока представленные </w:t>
      </w:r>
      <w:r w:rsidR="009639FF" w:rsidRPr="000878EC">
        <w:rPr>
          <w:rFonts w:ascii="Arial" w:hAnsi="Arial" w:cs="Arial"/>
          <w:sz w:val="24"/>
          <w:szCs w:val="24"/>
        </w:rPr>
        <w:t xml:space="preserve">присутствующим на переговорах </w:t>
      </w:r>
      <w:r w:rsidRPr="000878EC">
        <w:rPr>
          <w:rFonts w:ascii="Arial" w:hAnsi="Arial" w:cs="Arial"/>
          <w:sz w:val="24"/>
          <w:szCs w:val="24"/>
        </w:rPr>
        <w:t>участниками цены превышают цену, установленную заявкой на закупку,</w:t>
      </w:r>
      <w:r w:rsidR="008F2148" w:rsidRPr="000878EC">
        <w:rPr>
          <w:rFonts w:ascii="Arial" w:hAnsi="Arial" w:cs="Arial"/>
          <w:sz w:val="24"/>
          <w:szCs w:val="24"/>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0878EC" w:rsidRDefault="008F2148"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w:t>
      </w:r>
      <w:r w:rsidRPr="000878EC">
        <w:rPr>
          <w:rFonts w:ascii="Arial" w:hAnsi="Arial" w:cs="Arial"/>
        </w:rPr>
        <w:t xml:space="preserve"> </w:t>
      </w:r>
      <w:r w:rsidRPr="000878EC">
        <w:rPr>
          <w:rFonts w:ascii="Arial" w:hAnsi="Arial" w:cs="Arial"/>
          <w:sz w:val="24"/>
          <w:szCs w:val="24"/>
        </w:rPr>
        <w:t xml:space="preserve">по характеристикам одного и того же предмета закупки в данном календарном году уже была организована </w:t>
      </w:r>
      <w:r w:rsidR="00144E38" w:rsidRPr="000878EC">
        <w:rPr>
          <w:rFonts w:ascii="Arial" w:hAnsi="Arial" w:cs="Arial"/>
          <w:sz w:val="24"/>
          <w:szCs w:val="24"/>
        </w:rPr>
        <w:t xml:space="preserve">как минимум одна </w:t>
      </w:r>
      <w:r w:rsidRPr="000878EC">
        <w:rPr>
          <w:rFonts w:ascii="Arial" w:hAnsi="Arial" w:cs="Arial"/>
          <w:sz w:val="24"/>
          <w:szCs w:val="24"/>
        </w:rPr>
        <w:t xml:space="preserve">конкурентная процедура закупки, которая была объявлена несостоявшейся </w:t>
      </w:r>
      <w:r w:rsidR="00E23F8C" w:rsidRPr="000878EC">
        <w:rPr>
          <w:rFonts w:ascii="Arial" w:hAnsi="Arial" w:cs="Arial"/>
          <w:sz w:val="24"/>
          <w:szCs w:val="24"/>
        </w:rPr>
        <w:t>на основании</w:t>
      </w:r>
      <w:r w:rsidR="00144E38" w:rsidRPr="000878EC">
        <w:rPr>
          <w:rFonts w:ascii="Arial" w:hAnsi="Arial" w:cs="Arial"/>
          <w:sz w:val="24"/>
          <w:szCs w:val="24"/>
        </w:rPr>
        <w:t xml:space="preserve"> того, что</w:t>
      </w:r>
      <w:r w:rsidRPr="000878EC">
        <w:rPr>
          <w:rFonts w:ascii="Arial" w:hAnsi="Arial" w:cs="Arial"/>
          <w:sz w:val="24"/>
          <w:szCs w:val="24"/>
        </w:rPr>
        <w:t xml:space="preserve"> представленны</w:t>
      </w:r>
      <w:r w:rsidR="00144E38" w:rsidRPr="000878EC">
        <w:rPr>
          <w:rFonts w:ascii="Arial" w:hAnsi="Arial" w:cs="Arial"/>
          <w:sz w:val="24"/>
          <w:szCs w:val="24"/>
        </w:rPr>
        <w:t>е</w:t>
      </w:r>
      <w:r w:rsidRPr="000878EC">
        <w:rPr>
          <w:rFonts w:ascii="Arial" w:hAnsi="Arial" w:cs="Arial"/>
          <w:sz w:val="24"/>
          <w:szCs w:val="24"/>
        </w:rPr>
        <w:t xml:space="preserve"> участниками цен</w:t>
      </w:r>
      <w:r w:rsidR="00144E38" w:rsidRPr="000878EC">
        <w:rPr>
          <w:rFonts w:ascii="Arial" w:hAnsi="Arial" w:cs="Arial"/>
          <w:sz w:val="24"/>
          <w:szCs w:val="24"/>
        </w:rPr>
        <w:t>ы</w:t>
      </w:r>
      <w:r w:rsidRPr="000878EC">
        <w:rPr>
          <w:rFonts w:ascii="Arial" w:hAnsi="Arial" w:cs="Arial"/>
          <w:sz w:val="24"/>
          <w:szCs w:val="24"/>
        </w:rPr>
        <w:t xml:space="preserve"> пре</w:t>
      </w:r>
      <w:r w:rsidR="00144E38" w:rsidRPr="000878EC">
        <w:rPr>
          <w:rFonts w:ascii="Arial" w:hAnsi="Arial" w:cs="Arial"/>
          <w:sz w:val="24"/>
          <w:szCs w:val="24"/>
        </w:rPr>
        <w:t>вышают цену, установленную</w:t>
      </w:r>
      <w:r w:rsidRPr="000878EC">
        <w:rPr>
          <w:rFonts w:ascii="Arial" w:hAnsi="Arial" w:cs="Arial"/>
          <w:sz w:val="24"/>
          <w:szCs w:val="24"/>
        </w:rPr>
        <w:t xml:space="preserve"> заявкой на закупку</w:t>
      </w:r>
      <w:r w:rsidR="00235D56" w:rsidRPr="000878EC">
        <w:rPr>
          <w:rFonts w:ascii="Arial" w:hAnsi="Arial" w:cs="Arial"/>
          <w:sz w:val="24"/>
          <w:szCs w:val="24"/>
        </w:rPr>
        <w:t>,</w:t>
      </w:r>
    </w:p>
    <w:p w:rsidR="008F2148" w:rsidRPr="000878EC" w:rsidRDefault="00235D56"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w:t>
      </w:r>
      <w:r w:rsidRPr="000878EC">
        <w:rPr>
          <w:rFonts w:ascii="Arial" w:hAnsi="Arial" w:cs="Arial"/>
        </w:rPr>
        <w:t xml:space="preserve"> </w:t>
      </w:r>
      <w:r w:rsidR="00B11432" w:rsidRPr="000878EC">
        <w:rPr>
          <w:rFonts w:ascii="Arial" w:hAnsi="Arial" w:cs="Arial"/>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78EC">
        <w:rPr>
          <w:rFonts w:ascii="Arial" w:hAnsi="Arial" w:cs="Arial"/>
          <w:sz w:val="24"/>
          <w:szCs w:val="24"/>
        </w:rPr>
        <w:t>предусмотрения</w:t>
      </w:r>
      <w:proofErr w:type="spellEnd"/>
      <w:r w:rsidR="00B11432" w:rsidRPr="000878EC">
        <w:rPr>
          <w:rFonts w:ascii="Arial" w:hAnsi="Arial" w:cs="Arial"/>
          <w:sz w:val="24"/>
          <w:szCs w:val="24"/>
        </w:rPr>
        <w:t xml:space="preserve"> дополнительных финансовых сре</w:t>
      </w:r>
      <w:proofErr w:type="gramStart"/>
      <w:r w:rsidR="00B11432" w:rsidRPr="000878EC">
        <w:rPr>
          <w:rFonts w:ascii="Arial" w:hAnsi="Arial" w:cs="Arial"/>
          <w:sz w:val="24"/>
          <w:szCs w:val="24"/>
        </w:rPr>
        <w:t>дств в р</w:t>
      </w:r>
      <w:proofErr w:type="gramEnd"/>
      <w:r w:rsidR="00B11432" w:rsidRPr="000878EC">
        <w:rPr>
          <w:rFonts w:ascii="Arial" w:hAnsi="Arial" w:cs="Arial"/>
          <w:sz w:val="24"/>
          <w:szCs w:val="24"/>
        </w:rPr>
        <w:t>азмере</w:t>
      </w:r>
      <w:r w:rsidR="00FC2FB3" w:rsidRPr="000878EC">
        <w:rPr>
          <w:rFonts w:ascii="Arial" w:hAnsi="Arial" w:cs="Arial"/>
          <w:sz w:val="24"/>
          <w:szCs w:val="24"/>
        </w:rPr>
        <w:t xml:space="preserve"> цены, превышающей</w:t>
      </w:r>
      <w:r w:rsidR="00B11432" w:rsidRPr="000878EC">
        <w:rPr>
          <w:rFonts w:ascii="Arial" w:hAnsi="Arial" w:cs="Arial"/>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78EC">
        <w:rPr>
          <w:rFonts w:ascii="Arial" w:hAnsi="Arial" w:cs="Arial"/>
          <w:sz w:val="24"/>
          <w:szCs w:val="24"/>
        </w:rPr>
        <w:t>предусмотрения</w:t>
      </w:r>
      <w:proofErr w:type="spellEnd"/>
      <w:r w:rsidR="00B11432" w:rsidRPr="000878EC">
        <w:rPr>
          <w:rFonts w:ascii="Arial" w:hAnsi="Arial" w:cs="Arial"/>
          <w:sz w:val="24"/>
          <w:szCs w:val="24"/>
        </w:rPr>
        <w:t xml:space="preserve"> дополнительных финансовых сре</w:t>
      </w:r>
      <w:proofErr w:type="gramStart"/>
      <w:r w:rsidR="00B11432" w:rsidRPr="000878EC">
        <w:rPr>
          <w:rFonts w:ascii="Arial" w:hAnsi="Arial" w:cs="Arial"/>
          <w:sz w:val="24"/>
          <w:szCs w:val="24"/>
        </w:rPr>
        <w:t>дств с пр</w:t>
      </w:r>
      <w:proofErr w:type="gramEnd"/>
      <w:r w:rsidR="00B11432" w:rsidRPr="000878EC">
        <w:rPr>
          <w:rFonts w:ascii="Arial" w:hAnsi="Arial" w:cs="Arial"/>
          <w:sz w:val="24"/>
          <w:szCs w:val="24"/>
        </w:rPr>
        <w:t xml:space="preserve">одлением сроков поставки товара на период со дня заключения договора до дня заключения соглашения. </w:t>
      </w:r>
      <w:r w:rsidRPr="000878EC">
        <w:rPr>
          <w:rFonts w:ascii="Arial" w:hAnsi="Arial" w:cs="Arial"/>
          <w:sz w:val="24"/>
          <w:szCs w:val="24"/>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0878EC">
        <w:rPr>
          <w:rFonts w:ascii="Arial" w:hAnsi="Arial" w:cs="Arial"/>
          <w:sz w:val="24"/>
          <w:szCs w:val="24"/>
        </w:rPr>
        <w:t xml:space="preserve"> договора, </w:t>
      </w:r>
      <w:r w:rsidR="007D4E09" w:rsidRPr="000878EC">
        <w:rPr>
          <w:rFonts w:ascii="Arial" w:hAnsi="Arial" w:cs="Arial"/>
          <w:sz w:val="24"/>
          <w:szCs w:val="24"/>
        </w:rPr>
        <w:t>дополнительные финансовые средства</w:t>
      </w:r>
      <w:r w:rsidR="00EC09B0" w:rsidRPr="000878EC">
        <w:rPr>
          <w:rFonts w:ascii="Arial" w:hAnsi="Arial" w:cs="Arial"/>
          <w:sz w:val="24"/>
          <w:szCs w:val="24"/>
        </w:rPr>
        <w:t xml:space="preserve"> не предусматриваются.</w:t>
      </w:r>
    </w:p>
    <w:p w:rsidR="009B6D58" w:rsidRPr="000878EC" w:rsidRDefault="003572EA"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ж.</w:t>
      </w:r>
      <w:r w:rsidR="00DF44E3" w:rsidRPr="000878EC">
        <w:rPr>
          <w:rFonts w:ascii="Arial" w:hAnsi="Arial" w:cs="Arial"/>
          <w:sz w:val="24"/>
          <w:szCs w:val="24"/>
        </w:rPr>
        <w:t xml:space="preserve"> </w:t>
      </w:r>
      <w:r w:rsidR="00C34AFD" w:rsidRPr="000878EC">
        <w:rPr>
          <w:rFonts w:ascii="Arial" w:hAnsi="Arial" w:cs="Arial"/>
          <w:sz w:val="24"/>
          <w:szCs w:val="24"/>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0878EC">
        <w:rPr>
          <w:rFonts w:ascii="Arial" w:hAnsi="Arial" w:cs="Arial"/>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sidRPr="000878EC">
        <w:rPr>
          <w:rFonts w:ascii="Arial" w:hAnsi="Arial" w:cs="Arial"/>
          <w:sz w:val="24"/>
          <w:szCs w:val="24"/>
        </w:rPr>
        <w:t>, за исключением случая, предусмотренного абзацем</w:t>
      </w:r>
      <w:proofErr w:type="gramStart"/>
      <w:r w:rsidR="00C34AFD" w:rsidRPr="000878EC">
        <w:rPr>
          <w:rFonts w:ascii="Arial" w:hAnsi="Arial" w:cs="Arial"/>
          <w:sz w:val="24"/>
          <w:szCs w:val="24"/>
        </w:rPr>
        <w:t xml:space="preserve"> ,</w:t>
      </w:r>
      <w:proofErr w:type="gramEnd"/>
      <w:r w:rsidR="00C34AFD" w:rsidRPr="000878EC">
        <w:rPr>
          <w:rFonts w:ascii="Arial" w:hAnsi="Arial" w:cs="Arial"/>
          <w:sz w:val="24"/>
          <w:szCs w:val="24"/>
        </w:rPr>
        <w:t>, е " настоящего подпункта</w:t>
      </w:r>
      <w:r w:rsidR="009B6D58" w:rsidRPr="000878EC">
        <w:rPr>
          <w:rFonts w:ascii="Arial" w:hAnsi="Arial" w:cs="Arial"/>
          <w:sz w:val="24"/>
          <w:szCs w:val="24"/>
        </w:rPr>
        <w:t xml:space="preserve">. </w:t>
      </w:r>
    </w:p>
    <w:p w:rsidR="00B514E8" w:rsidRPr="000878EC" w:rsidRDefault="00FD2748" w:rsidP="00B46D58">
      <w:pPr>
        <w:widowControl w:val="0"/>
        <w:tabs>
          <w:tab w:val="left" w:pos="1134"/>
        </w:tabs>
        <w:spacing w:after="160"/>
        <w:ind w:firstLine="567"/>
        <w:jc w:val="both"/>
        <w:rPr>
          <w:rFonts w:ascii="Arial" w:hAnsi="Arial" w:cs="Arial"/>
        </w:rPr>
      </w:pPr>
      <w:r w:rsidRPr="000878EC">
        <w:rPr>
          <w:rFonts w:ascii="Arial" w:hAnsi="Arial" w:cs="Arial"/>
        </w:rPr>
        <w:t>8.</w:t>
      </w:r>
      <w:r w:rsidR="00096B2C" w:rsidRPr="000878EC">
        <w:rPr>
          <w:rFonts w:ascii="Arial" w:hAnsi="Arial" w:cs="Arial"/>
        </w:rPr>
        <w:t>7</w:t>
      </w:r>
      <w:r w:rsidRPr="000878EC">
        <w:rPr>
          <w:rFonts w:ascii="Arial" w:hAnsi="Arial" w:cs="Arial"/>
        </w:rPr>
        <w:t>.</w:t>
      </w:r>
      <w:r w:rsidR="00C37724" w:rsidRPr="000878EC">
        <w:rPr>
          <w:rFonts w:ascii="Arial" w:hAnsi="Arial" w:cs="Arial"/>
        </w:rPr>
        <w:tab/>
      </w:r>
      <w:r w:rsidRPr="000878EC">
        <w:rPr>
          <w:rFonts w:ascii="Arial" w:hAnsi="Arial" w:cs="Arial"/>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0878EC">
        <w:rPr>
          <w:rFonts w:ascii="Arial" w:hAnsi="Arial" w:cs="Arial"/>
        </w:rPr>
        <w:t xml:space="preserve">включенные в заявку </w:t>
      </w:r>
      <w:r w:rsidRPr="000878EC">
        <w:rPr>
          <w:rFonts w:ascii="Arial" w:hAnsi="Arial" w:cs="Arial"/>
        </w:rPr>
        <w:t>документ</w:t>
      </w:r>
      <w:r w:rsidR="00F7541A" w:rsidRPr="000878EC">
        <w:rPr>
          <w:rFonts w:ascii="Arial" w:hAnsi="Arial" w:cs="Arial"/>
        </w:rPr>
        <w:t>ы</w:t>
      </w:r>
      <w:r w:rsidRPr="000878EC">
        <w:rPr>
          <w:rFonts w:ascii="Arial" w:hAnsi="Arial" w:cs="Arial"/>
        </w:rPr>
        <w:t>, с которыми он ознакомляется на месте, с правом фотографировать их, и которые он возвращает секретарю комиссии в ходе заседания, не</w:t>
      </w:r>
      <w:r w:rsidR="00213830" w:rsidRPr="000878EC">
        <w:rPr>
          <w:rFonts w:ascii="Arial" w:hAnsi="Arial" w:cs="Arial"/>
          <w:lang w:val="en-US"/>
        </w:rPr>
        <w:t> </w:t>
      </w:r>
      <w:r w:rsidRPr="000878EC">
        <w:rPr>
          <w:rFonts w:ascii="Arial" w:hAnsi="Arial" w:cs="Arial"/>
        </w:rPr>
        <w:t>препятствуя нормальному функционированию комиссии.</w:t>
      </w:r>
    </w:p>
    <w:p w:rsidR="00AD2081" w:rsidRPr="000878EC" w:rsidRDefault="00A150A9"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8.</w:t>
      </w:r>
      <w:r w:rsidR="00917747" w:rsidRPr="000878EC">
        <w:rPr>
          <w:rFonts w:ascii="Arial" w:hAnsi="Arial" w:cs="Arial"/>
          <w:sz w:val="24"/>
          <w:szCs w:val="24"/>
        </w:rPr>
        <w:t>8</w:t>
      </w:r>
      <w:r w:rsidRPr="000878EC">
        <w:rPr>
          <w:rFonts w:ascii="Arial" w:hAnsi="Arial" w:cs="Arial"/>
          <w:sz w:val="24"/>
          <w:szCs w:val="24"/>
        </w:rPr>
        <w:t>.</w:t>
      </w:r>
      <w:r w:rsidR="00213830" w:rsidRPr="000878EC">
        <w:rPr>
          <w:rFonts w:ascii="Arial" w:hAnsi="Arial" w:cs="Arial"/>
          <w:sz w:val="24"/>
          <w:szCs w:val="24"/>
        </w:rPr>
        <w:tab/>
      </w:r>
      <w:r w:rsidRPr="000878EC">
        <w:rPr>
          <w:rFonts w:ascii="Arial" w:hAnsi="Arial" w:cs="Arial"/>
          <w:sz w:val="24"/>
          <w:szCs w:val="24"/>
        </w:rPr>
        <w:t xml:space="preserve">Если в результате оценки, проведенной в ходе заседания по вскрытию </w:t>
      </w:r>
      <w:r w:rsidR="00F00565" w:rsidRPr="000878EC">
        <w:rPr>
          <w:rFonts w:ascii="Arial" w:hAnsi="Arial" w:cs="Arial"/>
          <w:sz w:val="24"/>
          <w:szCs w:val="24"/>
        </w:rPr>
        <w:t xml:space="preserve">и оценке </w:t>
      </w:r>
      <w:r w:rsidRPr="000878EC">
        <w:rPr>
          <w:rFonts w:ascii="Arial" w:hAnsi="Arial" w:cs="Arial"/>
          <w:sz w:val="24"/>
          <w:szCs w:val="24"/>
        </w:rPr>
        <w:t>заявок, в заявке участника фиксируются несоответствия требованиям приглашения,</w:t>
      </w:r>
      <w:r w:rsidR="001F0DAB" w:rsidRPr="000878EC">
        <w:rPr>
          <w:rFonts w:ascii="Arial" w:hAnsi="Arial" w:cs="Arial"/>
          <w:sz w:val="24"/>
          <w:szCs w:val="24"/>
        </w:rPr>
        <w:t xml:space="preserve"> </w:t>
      </w:r>
      <w:r w:rsidRPr="000878EC">
        <w:rPr>
          <w:rFonts w:ascii="Arial" w:hAnsi="Arial" w:cs="Arial"/>
          <w:sz w:val="24"/>
          <w:szCs w:val="24"/>
        </w:rPr>
        <w:t>комиссия приостанавливает заседание на один рабочий день, а секретарь комиссии в тот же день</w:t>
      </w:r>
      <w:r w:rsidR="007A34A6" w:rsidRPr="000878EC">
        <w:rPr>
          <w:rFonts w:ascii="Arial" w:hAnsi="Arial" w:cs="Arial"/>
          <w:sz w:val="24"/>
          <w:szCs w:val="24"/>
        </w:rPr>
        <w:t xml:space="preserve"> </w:t>
      </w:r>
      <w:r w:rsidR="001F0DAB" w:rsidRPr="000878EC">
        <w:rPr>
          <w:rFonts w:ascii="Arial" w:hAnsi="Arial" w:cs="Arial"/>
        </w:rPr>
        <w:t>в электронной форме</w:t>
      </w:r>
      <w:r w:rsidR="007A34A6" w:rsidRPr="000878EC">
        <w:rPr>
          <w:rFonts w:ascii="Arial" w:hAnsi="Arial" w:cs="Arial"/>
        </w:rPr>
        <w:t xml:space="preserve"> </w:t>
      </w:r>
      <w:r w:rsidRPr="000878EC">
        <w:rPr>
          <w:rFonts w:ascii="Arial" w:hAnsi="Arial" w:cs="Arial"/>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0878EC" w:rsidRDefault="006A202F" w:rsidP="00B46D58">
      <w:pPr>
        <w:pStyle w:val="norm"/>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В</w:t>
      </w:r>
      <w:r w:rsidR="00AD2081" w:rsidRPr="000878EC">
        <w:rPr>
          <w:rFonts w:ascii="Arial" w:hAnsi="Arial" w:cs="Arial"/>
          <w:sz w:val="24"/>
          <w:szCs w:val="24"/>
        </w:rPr>
        <w:t xml:space="preserve"> случае обоснованного решения на основании пункта 67 </w:t>
      </w:r>
      <w:r w:rsidR="0033740E" w:rsidRPr="000878EC">
        <w:rPr>
          <w:rFonts w:ascii="Arial" w:hAnsi="Arial" w:cs="Arial"/>
          <w:sz w:val="24"/>
          <w:szCs w:val="24"/>
        </w:rPr>
        <w:t>П</w:t>
      </w:r>
      <w:r w:rsidR="00AD2081" w:rsidRPr="000878EC">
        <w:rPr>
          <w:rFonts w:ascii="Arial" w:hAnsi="Arial" w:cs="Arial"/>
          <w:sz w:val="24"/>
          <w:szCs w:val="24"/>
        </w:rPr>
        <w:t xml:space="preserve">орядка </w:t>
      </w:r>
      <w:r w:rsidRPr="000878EC">
        <w:rPr>
          <w:rFonts w:ascii="Arial" w:hAnsi="Arial" w:cs="Arial"/>
          <w:sz w:val="24"/>
          <w:szCs w:val="24"/>
        </w:rPr>
        <w:t xml:space="preserve">Оценочная комиссия </w:t>
      </w:r>
      <w:r w:rsidR="00CD1E50" w:rsidRPr="000878EC">
        <w:rPr>
          <w:rFonts w:ascii="Arial" w:hAnsi="Arial" w:cs="Arial"/>
          <w:sz w:val="24"/>
          <w:szCs w:val="24"/>
        </w:rPr>
        <w:t xml:space="preserve">посредством </w:t>
      </w:r>
      <w:r w:rsidR="00A150D1" w:rsidRPr="000878EC">
        <w:rPr>
          <w:rFonts w:ascii="Arial" w:hAnsi="Arial" w:cs="Arial"/>
          <w:sz w:val="24"/>
          <w:szCs w:val="24"/>
        </w:rPr>
        <w:t>К</w:t>
      </w:r>
      <w:r w:rsidR="00CD1E50" w:rsidRPr="000878EC">
        <w:rPr>
          <w:rFonts w:ascii="Arial" w:hAnsi="Arial" w:cs="Arial"/>
          <w:sz w:val="24"/>
          <w:szCs w:val="24"/>
        </w:rPr>
        <w:t xml:space="preserve">омитета государственных доходов РА </w:t>
      </w:r>
      <w:r w:rsidRPr="000878EC">
        <w:rPr>
          <w:rFonts w:ascii="Arial" w:hAnsi="Arial" w:cs="Arial"/>
          <w:sz w:val="24"/>
          <w:szCs w:val="24"/>
        </w:rPr>
        <w:t xml:space="preserve">может </w:t>
      </w:r>
      <w:r w:rsidR="00AD2081" w:rsidRPr="000878EC">
        <w:rPr>
          <w:rFonts w:ascii="Arial" w:hAnsi="Arial" w:cs="Arial"/>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0878EC">
        <w:rPr>
          <w:rFonts w:ascii="Arial" w:hAnsi="Arial" w:cs="Arial"/>
          <w:sz w:val="24"/>
          <w:szCs w:val="24"/>
        </w:rPr>
        <w:t>З</w:t>
      </w:r>
      <w:r w:rsidR="00AD2081" w:rsidRPr="000878EC">
        <w:rPr>
          <w:rFonts w:ascii="Arial" w:hAnsi="Arial" w:cs="Arial"/>
          <w:sz w:val="24"/>
          <w:szCs w:val="24"/>
        </w:rPr>
        <w:t>акона</w:t>
      </w:r>
      <w:r w:rsidR="00F215E2" w:rsidRPr="000878EC">
        <w:rPr>
          <w:rFonts w:ascii="Arial" w:hAnsi="Arial" w:cs="Arial"/>
          <w:sz w:val="24"/>
          <w:szCs w:val="24"/>
        </w:rPr>
        <w:t xml:space="preserve">. </w:t>
      </w:r>
      <w:r w:rsidR="00AD2081" w:rsidRPr="000878EC">
        <w:rPr>
          <w:rFonts w:ascii="Arial" w:hAnsi="Arial" w:cs="Arial"/>
          <w:sz w:val="24"/>
          <w:szCs w:val="24"/>
        </w:rPr>
        <w:t xml:space="preserve">В случае применения данного абзаца представляемая в комитет информация </w:t>
      </w:r>
      <w:r w:rsidR="00AD2081" w:rsidRPr="000878EC">
        <w:rPr>
          <w:rFonts w:ascii="Arial" w:hAnsi="Arial" w:cs="Arial"/>
          <w:sz w:val="24"/>
          <w:szCs w:val="24"/>
        </w:rPr>
        <w:lastRenderedPageBreak/>
        <w:t xml:space="preserve">должна, как минимум, содержать данные о наименовании участника (участников), учетном номере налогоплательщика и дате </w:t>
      </w:r>
      <w:r w:rsidR="00855622" w:rsidRPr="000878EC">
        <w:rPr>
          <w:rFonts w:ascii="Arial" w:hAnsi="Arial" w:cs="Arial"/>
          <w:sz w:val="24"/>
          <w:szCs w:val="24"/>
        </w:rPr>
        <w:t>(число, месяц, год)</w:t>
      </w:r>
      <w:r w:rsidR="00AD2081" w:rsidRPr="000878EC">
        <w:rPr>
          <w:rFonts w:ascii="Arial" w:hAnsi="Arial" w:cs="Arial"/>
          <w:sz w:val="24"/>
          <w:szCs w:val="24"/>
        </w:rPr>
        <w:t xml:space="preserve"> представления </w:t>
      </w:r>
      <w:proofErr w:type="spellStart"/>
      <w:r w:rsidR="00AD2081" w:rsidRPr="000878EC">
        <w:rPr>
          <w:rFonts w:ascii="Arial" w:hAnsi="Arial" w:cs="Arial"/>
          <w:sz w:val="24"/>
          <w:szCs w:val="24"/>
        </w:rPr>
        <w:t>заявки</w:t>
      </w:r>
      <w:proofErr w:type="gramStart"/>
      <w:r w:rsidR="00855622" w:rsidRPr="000878EC">
        <w:rPr>
          <w:rFonts w:ascii="Arial" w:hAnsi="Arial" w:cs="Arial"/>
          <w:sz w:val="24"/>
          <w:szCs w:val="24"/>
        </w:rPr>
        <w:t>.</w:t>
      </w:r>
      <w:r w:rsidR="003B3E74" w:rsidRPr="000878EC">
        <w:rPr>
          <w:rFonts w:ascii="Arial" w:hAnsi="Arial" w:cs="Arial"/>
          <w:sz w:val="24"/>
          <w:szCs w:val="24"/>
        </w:rPr>
        <w:t>Е</w:t>
      </w:r>
      <w:proofErr w:type="gramEnd"/>
      <w:r w:rsidR="003B3E74" w:rsidRPr="000878EC">
        <w:rPr>
          <w:rFonts w:ascii="Arial" w:hAnsi="Arial" w:cs="Arial"/>
          <w:sz w:val="24"/>
          <w:szCs w:val="24"/>
        </w:rPr>
        <w:t>сли</w:t>
      </w:r>
      <w:proofErr w:type="spellEnd"/>
      <w:r w:rsidR="003B3E74" w:rsidRPr="000878EC">
        <w:rPr>
          <w:rFonts w:ascii="Arial" w:hAnsi="Arial" w:cs="Arial"/>
          <w:sz w:val="24"/>
          <w:szCs w:val="24"/>
        </w:rPr>
        <w:t xml:space="preserve">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0878EC">
        <w:rPr>
          <w:rFonts w:ascii="Arial" w:hAnsi="Arial" w:cs="Arial"/>
          <w:sz w:val="24"/>
          <w:szCs w:val="24"/>
        </w:rPr>
        <w:t>с</w:t>
      </w:r>
      <w:r w:rsidR="003B3E74" w:rsidRPr="000878EC">
        <w:rPr>
          <w:rFonts w:ascii="Arial" w:hAnsi="Arial" w:cs="Arial"/>
          <w:sz w:val="24"/>
          <w:szCs w:val="24"/>
        </w:rPr>
        <w:t xml:space="preserve"> оригинала информаци</w:t>
      </w:r>
      <w:r w:rsidR="00914B4A" w:rsidRPr="000878EC">
        <w:rPr>
          <w:rFonts w:ascii="Arial" w:hAnsi="Arial" w:cs="Arial"/>
          <w:sz w:val="24"/>
          <w:szCs w:val="24"/>
        </w:rPr>
        <w:t>я</w:t>
      </w:r>
      <w:r w:rsidR="003B3E74" w:rsidRPr="000878EC">
        <w:rPr>
          <w:rFonts w:ascii="Arial" w:hAnsi="Arial" w:cs="Arial"/>
          <w:sz w:val="24"/>
          <w:szCs w:val="24"/>
        </w:rPr>
        <w:t>, полученн</w:t>
      </w:r>
      <w:r w:rsidR="00914B4A" w:rsidRPr="000878EC">
        <w:rPr>
          <w:rFonts w:ascii="Arial" w:hAnsi="Arial" w:cs="Arial"/>
          <w:sz w:val="24"/>
          <w:szCs w:val="24"/>
        </w:rPr>
        <w:t xml:space="preserve">ая </w:t>
      </w:r>
      <w:r w:rsidR="00584166" w:rsidRPr="000878EC">
        <w:rPr>
          <w:rFonts w:ascii="Arial" w:hAnsi="Arial" w:cs="Arial"/>
          <w:sz w:val="24"/>
          <w:szCs w:val="24"/>
        </w:rPr>
        <w:t>из</w:t>
      </w:r>
      <w:r w:rsidR="003B3E74" w:rsidRPr="000878EC">
        <w:rPr>
          <w:rFonts w:ascii="Arial" w:hAnsi="Arial" w:cs="Arial"/>
          <w:sz w:val="24"/>
          <w:szCs w:val="24"/>
        </w:rPr>
        <w:t xml:space="preserve"> </w:t>
      </w:r>
      <w:r w:rsidR="00914B4A" w:rsidRPr="000878EC">
        <w:rPr>
          <w:rFonts w:ascii="Arial" w:hAnsi="Arial" w:cs="Arial"/>
          <w:sz w:val="24"/>
          <w:szCs w:val="24"/>
        </w:rPr>
        <w:t>К</w:t>
      </w:r>
      <w:r w:rsidR="003B3E74" w:rsidRPr="000878EC">
        <w:rPr>
          <w:rFonts w:ascii="Arial" w:hAnsi="Arial" w:cs="Arial"/>
          <w:sz w:val="24"/>
          <w:szCs w:val="24"/>
        </w:rPr>
        <w:t>омитета.</w:t>
      </w:r>
      <w:r w:rsidR="006A3C8A" w:rsidRPr="000878EC">
        <w:rPr>
          <w:rFonts w:ascii="Arial" w:hAnsi="Arial" w:cs="Arial"/>
        </w:rPr>
        <w:t xml:space="preserve"> </w:t>
      </w:r>
      <w:r w:rsidR="006A3C8A" w:rsidRPr="000878EC">
        <w:rPr>
          <w:rFonts w:ascii="Arial" w:hAnsi="Arial" w:cs="Arial"/>
          <w:sz w:val="24"/>
          <w:szCs w:val="24"/>
        </w:rPr>
        <w:t>В уведомлении, направленном участнику, подробно описываются все несоответствия, обнаруженные при оценке заявки</w:t>
      </w:r>
      <w:r w:rsidR="006371D0" w:rsidRPr="000878EC">
        <w:rPr>
          <w:rFonts w:ascii="Arial" w:hAnsi="Arial" w:cs="Arial"/>
          <w:sz w:val="24"/>
          <w:szCs w:val="24"/>
        </w:rPr>
        <w:t>.</w:t>
      </w:r>
    </w:p>
    <w:p w:rsidR="00C27BA4" w:rsidRPr="000878EC" w:rsidRDefault="00A150A9" w:rsidP="00B46D58">
      <w:pPr>
        <w:pStyle w:val="norm"/>
        <w:widowControl w:val="0"/>
        <w:tabs>
          <w:tab w:val="left" w:pos="1276"/>
        </w:tabs>
        <w:spacing w:after="160" w:line="240" w:lineRule="auto"/>
        <w:ind w:firstLine="567"/>
        <w:rPr>
          <w:rFonts w:ascii="Arial" w:hAnsi="Arial" w:cs="Arial"/>
          <w:sz w:val="24"/>
          <w:szCs w:val="24"/>
        </w:rPr>
      </w:pPr>
      <w:r w:rsidRPr="000878EC">
        <w:rPr>
          <w:rFonts w:ascii="Arial" w:hAnsi="Arial" w:cs="Arial"/>
          <w:sz w:val="24"/>
          <w:szCs w:val="24"/>
        </w:rPr>
        <w:t>8.</w:t>
      </w:r>
      <w:r w:rsidR="000F35AE" w:rsidRPr="000878EC">
        <w:rPr>
          <w:rFonts w:ascii="Arial" w:hAnsi="Arial" w:cs="Arial"/>
          <w:sz w:val="24"/>
          <w:szCs w:val="24"/>
        </w:rPr>
        <w:t>9</w:t>
      </w:r>
      <w:r w:rsidRPr="000878EC">
        <w:rPr>
          <w:rFonts w:ascii="Arial" w:hAnsi="Arial" w:cs="Arial"/>
          <w:sz w:val="24"/>
          <w:szCs w:val="24"/>
        </w:rPr>
        <w:t>.</w:t>
      </w:r>
      <w:r w:rsidR="00213830" w:rsidRPr="000878EC">
        <w:rPr>
          <w:rFonts w:ascii="Arial" w:hAnsi="Arial" w:cs="Arial"/>
          <w:sz w:val="24"/>
          <w:szCs w:val="24"/>
        </w:rPr>
        <w:tab/>
      </w:r>
      <w:r w:rsidRPr="000878EC">
        <w:rPr>
          <w:rFonts w:ascii="Arial" w:hAnsi="Arial" w:cs="Arial"/>
          <w:sz w:val="24"/>
          <w:szCs w:val="24"/>
        </w:rPr>
        <w:t>Если участник исправляет зафиксированное несоответствие в срок, установленный пунктом 8.</w:t>
      </w:r>
      <w:r w:rsidR="000F35AE" w:rsidRPr="000878EC">
        <w:rPr>
          <w:rFonts w:ascii="Arial" w:hAnsi="Arial" w:cs="Arial"/>
          <w:sz w:val="24"/>
          <w:szCs w:val="24"/>
        </w:rPr>
        <w:t>8</w:t>
      </w:r>
      <w:r w:rsidRPr="000878EC">
        <w:rPr>
          <w:rFonts w:ascii="Arial" w:hAnsi="Arial" w:cs="Arial"/>
          <w:sz w:val="24"/>
          <w:szCs w:val="24"/>
        </w:rPr>
        <w:t>. настоящего приглашения, то его заявка оценивается удовлетворительно. В противном случае, заявка</w:t>
      </w:r>
      <w:r w:rsidR="00D23C17" w:rsidRPr="000878EC">
        <w:rPr>
          <w:rFonts w:ascii="Arial" w:hAnsi="Arial" w:cs="Arial"/>
          <w:sz w:val="24"/>
          <w:szCs w:val="24"/>
        </w:rPr>
        <w:t xml:space="preserve"> данного участника</w:t>
      </w:r>
      <w:r w:rsidRPr="000878EC">
        <w:rPr>
          <w:rFonts w:ascii="Arial" w:hAnsi="Arial" w:cs="Arial"/>
          <w:sz w:val="24"/>
          <w:szCs w:val="24"/>
        </w:rPr>
        <w:t xml:space="preserve"> оценивается неуд</w:t>
      </w:r>
      <w:r w:rsidR="00A50C53" w:rsidRPr="000878EC">
        <w:rPr>
          <w:rFonts w:ascii="Arial" w:hAnsi="Arial" w:cs="Arial"/>
          <w:sz w:val="24"/>
          <w:szCs w:val="24"/>
        </w:rPr>
        <w:t>овлетворительно и отклоняется</w:t>
      </w:r>
      <w:r w:rsidR="005D7FA6" w:rsidRPr="000878EC">
        <w:rPr>
          <w:rFonts w:ascii="Arial" w:hAnsi="Arial" w:cs="Arial"/>
          <w:sz w:val="24"/>
          <w:szCs w:val="24"/>
        </w:rPr>
        <w:t>, а отобранным участником признается участник, занявший последующее место</w:t>
      </w:r>
      <w:r w:rsidR="00A50C53" w:rsidRPr="000878EC">
        <w:rPr>
          <w:rFonts w:ascii="Arial" w:hAnsi="Arial" w:cs="Arial"/>
          <w:sz w:val="24"/>
          <w:szCs w:val="24"/>
        </w:rPr>
        <w:t>.</w:t>
      </w:r>
    </w:p>
    <w:p w:rsidR="00C27BA4" w:rsidRPr="000878EC" w:rsidRDefault="00C27BA4" w:rsidP="00B46D58">
      <w:pPr>
        <w:pStyle w:val="norm"/>
        <w:widowControl w:val="0"/>
        <w:tabs>
          <w:tab w:val="left" w:pos="1276"/>
        </w:tabs>
        <w:spacing w:after="160" w:line="240" w:lineRule="auto"/>
        <w:ind w:firstLine="567"/>
        <w:rPr>
          <w:rFonts w:ascii="Arial" w:hAnsi="Arial" w:cs="Arial"/>
          <w:sz w:val="24"/>
          <w:szCs w:val="24"/>
        </w:rPr>
      </w:pPr>
      <w:r w:rsidRPr="000878EC">
        <w:rPr>
          <w:rFonts w:ascii="Arial" w:hAnsi="Arial" w:cs="Arial"/>
          <w:sz w:val="24"/>
          <w:szCs w:val="24"/>
        </w:rPr>
        <w:t xml:space="preserve">Если в результате оценки заявок несоответствие было зафиксировано в результате информации, полученной из </w:t>
      </w:r>
      <w:r w:rsidR="00146FC5" w:rsidRPr="000878EC">
        <w:rPr>
          <w:rFonts w:ascii="Arial" w:hAnsi="Arial" w:cs="Arial"/>
          <w:sz w:val="24"/>
          <w:szCs w:val="24"/>
        </w:rPr>
        <w:t>К</w:t>
      </w:r>
      <w:r w:rsidRPr="000878EC">
        <w:rPr>
          <w:rFonts w:ascii="Arial" w:hAnsi="Arial" w:cs="Arial"/>
          <w:sz w:val="24"/>
          <w:szCs w:val="24"/>
        </w:rPr>
        <w:t xml:space="preserve">омитета по государственным доходам РА, то оно считается исправленным, если участник представляет </w:t>
      </w:r>
      <w:r w:rsidR="00146FC5" w:rsidRPr="000878EC">
        <w:rPr>
          <w:rFonts w:ascii="Arial" w:hAnsi="Arial" w:cs="Arial"/>
          <w:sz w:val="24"/>
          <w:szCs w:val="24"/>
        </w:rPr>
        <w:t xml:space="preserve">воспроизведенный </w:t>
      </w:r>
      <w:r w:rsidRPr="000878EC">
        <w:rPr>
          <w:rFonts w:ascii="Arial" w:hAnsi="Arial" w:cs="Arial"/>
          <w:sz w:val="24"/>
          <w:szCs w:val="24"/>
        </w:rPr>
        <w:t>(отсканированный) экземпляр документа, обосновывающего выплату указанной суммы в предоставленной информации</w:t>
      </w:r>
      <w:r w:rsidR="00146FC5" w:rsidRPr="000878EC">
        <w:rPr>
          <w:rFonts w:ascii="Arial" w:hAnsi="Arial" w:cs="Arial"/>
          <w:sz w:val="24"/>
          <w:szCs w:val="24"/>
        </w:rPr>
        <w:t>.</w:t>
      </w:r>
    </w:p>
    <w:p w:rsidR="005E0E50" w:rsidRPr="000878EC" w:rsidRDefault="00A150A9" w:rsidP="00B46D58">
      <w:pPr>
        <w:pStyle w:val="23"/>
        <w:widowControl w:val="0"/>
        <w:tabs>
          <w:tab w:val="left" w:pos="1276"/>
        </w:tabs>
        <w:spacing w:after="160" w:line="240" w:lineRule="auto"/>
        <w:ind w:firstLine="567"/>
        <w:rPr>
          <w:rFonts w:ascii="Arial" w:hAnsi="Arial" w:cs="Arial"/>
          <w:sz w:val="24"/>
          <w:szCs w:val="24"/>
        </w:rPr>
      </w:pPr>
      <w:r w:rsidRPr="000878EC">
        <w:rPr>
          <w:rFonts w:ascii="Arial" w:hAnsi="Arial" w:cs="Arial"/>
          <w:sz w:val="24"/>
          <w:szCs w:val="24"/>
        </w:rPr>
        <w:t>8.1</w:t>
      </w:r>
      <w:r w:rsidR="00B81197" w:rsidRPr="000878EC">
        <w:rPr>
          <w:rFonts w:ascii="Arial" w:hAnsi="Arial" w:cs="Arial"/>
          <w:sz w:val="24"/>
          <w:szCs w:val="24"/>
        </w:rPr>
        <w:t>0</w:t>
      </w:r>
      <w:r w:rsidRPr="000878EC">
        <w:rPr>
          <w:rFonts w:ascii="Arial" w:hAnsi="Arial" w:cs="Arial"/>
          <w:sz w:val="24"/>
          <w:szCs w:val="24"/>
        </w:rPr>
        <w:t>.</w:t>
      </w:r>
      <w:r w:rsidR="00213830" w:rsidRPr="000878EC">
        <w:rPr>
          <w:rFonts w:ascii="Arial" w:hAnsi="Arial" w:cs="Arial"/>
          <w:sz w:val="24"/>
          <w:szCs w:val="24"/>
        </w:rPr>
        <w:tab/>
      </w:r>
      <w:proofErr w:type="gramStart"/>
      <w:r w:rsidRPr="000878EC">
        <w:rPr>
          <w:rFonts w:ascii="Arial" w:hAnsi="Arial" w:cs="Arial"/>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0878EC">
        <w:rPr>
          <w:rFonts w:ascii="Arial" w:hAnsi="Arial" w:cs="Arial"/>
          <w:sz w:val="24"/>
          <w:szCs w:val="24"/>
        </w:rPr>
        <w:t xml:space="preserve">, </w:t>
      </w:r>
      <w:proofErr w:type="gramStart"/>
      <w:r w:rsidRPr="000878EC">
        <w:rPr>
          <w:rFonts w:ascii="Arial" w:hAnsi="Arial" w:cs="Arial"/>
          <w:sz w:val="24"/>
          <w:szCs w:val="24"/>
        </w:rPr>
        <w:t>в которой такое лицо имеет долю (пай), подала заявку на участие в данной процедуре.</w:t>
      </w:r>
      <w:proofErr w:type="gramEnd"/>
      <w:r w:rsidRPr="000878EC">
        <w:rPr>
          <w:rFonts w:ascii="Arial" w:hAnsi="Arial" w:cs="Arial"/>
          <w:sz w:val="24"/>
          <w:szCs w:val="24"/>
        </w:rPr>
        <w:t xml:space="preserve">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0878EC" w:rsidRDefault="00A150A9" w:rsidP="00B46D58">
      <w:pPr>
        <w:pStyle w:val="23"/>
        <w:widowControl w:val="0"/>
        <w:tabs>
          <w:tab w:val="left" w:pos="1276"/>
        </w:tabs>
        <w:spacing w:after="160" w:line="240" w:lineRule="auto"/>
        <w:ind w:firstLine="567"/>
        <w:rPr>
          <w:rFonts w:ascii="Arial" w:hAnsi="Arial" w:cs="Arial"/>
          <w:sz w:val="24"/>
          <w:szCs w:val="24"/>
        </w:rPr>
      </w:pPr>
      <w:r w:rsidRPr="000878EC">
        <w:rPr>
          <w:rFonts w:ascii="Arial" w:hAnsi="Arial" w:cs="Arial"/>
          <w:sz w:val="24"/>
          <w:szCs w:val="24"/>
        </w:rPr>
        <w:t>8.1</w:t>
      </w:r>
      <w:r w:rsidR="00B55371" w:rsidRPr="000878EC">
        <w:rPr>
          <w:rFonts w:ascii="Arial" w:hAnsi="Arial" w:cs="Arial"/>
          <w:sz w:val="24"/>
          <w:szCs w:val="24"/>
        </w:rPr>
        <w:t>1</w:t>
      </w:r>
      <w:r w:rsidR="004409B1" w:rsidRPr="000878EC">
        <w:rPr>
          <w:rFonts w:ascii="Arial" w:hAnsi="Arial" w:cs="Arial"/>
          <w:sz w:val="24"/>
          <w:szCs w:val="24"/>
        </w:rPr>
        <w:t>.</w:t>
      </w:r>
      <w:r w:rsidR="004409B1" w:rsidRPr="000878EC">
        <w:rPr>
          <w:rFonts w:ascii="Arial" w:hAnsi="Arial" w:cs="Arial"/>
          <w:sz w:val="24"/>
          <w:szCs w:val="24"/>
        </w:rPr>
        <w:tab/>
      </w:r>
      <w:r w:rsidRPr="000878EC">
        <w:rPr>
          <w:rFonts w:ascii="Arial" w:hAnsi="Arial" w:cs="Arial"/>
          <w:sz w:val="24"/>
          <w:szCs w:val="24"/>
        </w:rPr>
        <w:t>После вскрытия</w:t>
      </w:r>
      <w:r w:rsidR="00895E05" w:rsidRPr="000878EC">
        <w:rPr>
          <w:rFonts w:ascii="Arial" w:hAnsi="Arial" w:cs="Arial"/>
          <w:sz w:val="24"/>
          <w:szCs w:val="24"/>
        </w:rPr>
        <w:t xml:space="preserve"> и оценки</w:t>
      </w:r>
      <w:r w:rsidRPr="000878EC">
        <w:rPr>
          <w:rFonts w:ascii="Arial" w:hAnsi="Arial" w:cs="Arial"/>
          <w:sz w:val="24"/>
          <w:szCs w:val="24"/>
        </w:rPr>
        <w:t xml:space="preserve"> заявок составляется протокол в порядке, установленном законодательством Республики Армения о закупках.</w:t>
      </w:r>
      <w:r w:rsidR="00895E05" w:rsidRPr="000878EC">
        <w:rPr>
          <w:rFonts w:ascii="Arial" w:hAnsi="Arial" w:cs="Arial"/>
          <w:sz w:val="24"/>
          <w:szCs w:val="24"/>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0878EC">
        <w:rPr>
          <w:rFonts w:ascii="Arial" w:hAnsi="Arial" w:cs="Arial"/>
          <w:sz w:val="24"/>
          <w:szCs w:val="24"/>
        </w:rPr>
        <w:t>.</w:t>
      </w:r>
    </w:p>
    <w:p w:rsidR="00E65F37" w:rsidRPr="000878EC" w:rsidRDefault="00A150A9" w:rsidP="00B46D58">
      <w:pPr>
        <w:pStyle w:val="23"/>
        <w:widowControl w:val="0"/>
        <w:tabs>
          <w:tab w:val="left" w:pos="1276"/>
        </w:tabs>
        <w:spacing w:after="160" w:line="240" w:lineRule="auto"/>
        <w:ind w:firstLine="567"/>
        <w:rPr>
          <w:rFonts w:ascii="Arial" w:hAnsi="Arial" w:cs="Arial"/>
          <w:sz w:val="24"/>
          <w:szCs w:val="24"/>
        </w:rPr>
      </w:pPr>
      <w:r w:rsidRPr="000878EC">
        <w:rPr>
          <w:rFonts w:ascii="Arial" w:hAnsi="Arial" w:cs="Arial"/>
          <w:sz w:val="24"/>
          <w:szCs w:val="24"/>
        </w:rPr>
        <w:t>8.1</w:t>
      </w:r>
      <w:r w:rsidR="00696900" w:rsidRPr="000878EC">
        <w:rPr>
          <w:rFonts w:ascii="Arial" w:hAnsi="Arial" w:cs="Arial"/>
          <w:sz w:val="24"/>
          <w:szCs w:val="24"/>
        </w:rPr>
        <w:t>2</w:t>
      </w:r>
      <w:r w:rsidRPr="000878EC">
        <w:rPr>
          <w:rFonts w:ascii="Arial" w:hAnsi="Arial" w:cs="Arial"/>
          <w:sz w:val="24"/>
          <w:szCs w:val="24"/>
        </w:rPr>
        <w:t>.</w:t>
      </w:r>
      <w:r w:rsidR="004409B1" w:rsidRPr="000878EC">
        <w:rPr>
          <w:rFonts w:ascii="Arial" w:hAnsi="Arial" w:cs="Arial"/>
          <w:sz w:val="24"/>
          <w:szCs w:val="24"/>
        </w:rPr>
        <w:tab/>
      </w:r>
      <w:r w:rsidRPr="000878EC">
        <w:rPr>
          <w:rFonts w:ascii="Arial" w:hAnsi="Arial" w:cs="Arial"/>
          <w:sz w:val="24"/>
          <w:szCs w:val="24"/>
        </w:rPr>
        <w:t xml:space="preserve">Не </w:t>
      </w:r>
      <w:proofErr w:type="gramStart"/>
      <w:r w:rsidRPr="000878EC">
        <w:rPr>
          <w:rFonts w:ascii="Arial" w:hAnsi="Arial" w:cs="Arial"/>
          <w:sz w:val="24"/>
          <w:szCs w:val="24"/>
        </w:rPr>
        <w:t>позднее</w:t>
      </w:r>
      <w:proofErr w:type="gramEnd"/>
      <w:r w:rsidRPr="000878EC">
        <w:rPr>
          <w:rFonts w:ascii="Arial" w:hAnsi="Arial" w:cs="Arial"/>
          <w:sz w:val="24"/>
          <w:szCs w:val="24"/>
        </w:rPr>
        <w:t xml:space="preserve"> чем на следующий рабочий день после завершения заседания по вскрытию</w:t>
      </w:r>
      <w:r w:rsidR="001E4A24" w:rsidRPr="000878EC">
        <w:rPr>
          <w:rFonts w:ascii="Arial" w:hAnsi="Arial" w:cs="Arial"/>
          <w:sz w:val="24"/>
          <w:szCs w:val="24"/>
        </w:rPr>
        <w:t xml:space="preserve"> и оценке</w:t>
      </w:r>
      <w:r w:rsidRPr="000878EC">
        <w:rPr>
          <w:rFonts w:ascii="Arial" w:hAnsi="Arial" w:cs="Arial"/>
          <w:sz w:val="24"/>
          <w:szCs w:val="24"/>
        </w:rPr>
        <w:t xml:space="preserve"> заявок секретарь комиссии: </w:t>
      </w:r>
    </w:p>
    <w:p w:rsidR="00A24827" w:rsidRPr="000878EC" w:rsidRDefault="00A24827" w:rsidP="00B46D58">
      <w:pPr>
        <w:pStyle w:val="23"/>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1)</w:t>
      </w:r>
      <w:r w:rsidR="00DC64B5" w:rsidRPr="000878EC">
        <w:rPr>
          <w:rFonts w:ascii="Arial" w:hAnsi="Arial" w:cs="Arial"/>
          <w:sz w:val="24"/>
          <w:szCs w:val="24"/>
        </w:rPr>
        <w:tab/>
      </w:r>
      <w:r w:rsidRPr="000878EC">
        <w:rPr>
          <w:rFonts w:ascii="Arial" w:hAnsi="Arial" w:cs="Arial"/>
          <w:sz w:val="24"/>
          <w:szCs w:val="24"/>
        </w:rPr>
        <w:t>опубликовывает в бюллетене воспроизведенный (отсканированный) с</w:t>
      </w:r>
      <w:r w:rsidR="00DC64B5" w:rsidRPr="000878EC">
        <w:rPr>
          <w:rFonts w:ascii="Arial" w:hAnsi="Arial" w:cs="Arial"/>
          <w:sz w:val="24"/>
          <w:szCs w:val="24"/>
          <w:lang w:val="en-US"/>
        </w:rPr>
        <w:t> </w:t>
      </w:r>
      <w:r w:rsidRPr="000878EC">
        <w:rPr>
          <w:rFonts w:ascii="Arial" w:hAnsi="Arial" w:cs="Arial"/>
          <w:sz w:val="24"/>
          <w:szCs w:val="24"/>
        </w:rPr>
        <w:t>оригинала вариант протокола заседания по вскрытию заявок</w:t>
      </w:r>
      <w:r w:rsidR="001E4A24" w:rsidRPr="000878EC">
        <w:rPr>
          <w:rFonts w:ascii="Arial" w:hAnsi="Arial" w:cs="Arial"/>
          <w:sz w:val="24"/>
          <w:szCs w:val="24"/>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0878EC">
        <w:rPr>
          <w:rFonts w:ascii="Arial" w:hAnsi="Arial" w:cs="Arial"/>
        </w:rPr>
        <w:t xml:space="preserve"> </w:t>
      </w:r>
      <w:r w:rsidR="001E4A24" w:rsidRPr="000878EC">
        <w:rPr>
          <w:rFonts w:ascii="Arial" w:hAnsi="Arial" w:cs="Arial"/>
          <w:sz w:val="24"/>
          <w:szCs w:val="24"/>
        </w:rPr>
        <w:t>Если обоснования не были представлены, то в протоколе заседания комиссии об этом делаются соответствующие заметки.</w:t>
      </w:r>
    </w:p>
    <w:p w:rsidR="008B73CD" w:rsidRPr="000878EC" w:rsidRDefault="008B73CD" w:rsidP="00B46D58">
      <w:pPr>
        <w:pStyle w:val="23"/>
        <w:widowControl w:val="0"/>
        <w:tabs>
          <w:tab w:val="left" w:pos="1134"/>
        </w:tabs>
        <w:spacing w:after="160" w:line="240" w:lineRule="auto"/>
        <w:ind w:firstLine="567"/>
        <w:rPr>
          <w:rFonts w:ascii="Arial" w:hAnsi="Arial" w:cs="Arial"/>
          <w:sz w:val="24"/>
          <w:szCs w:val="24"/>
        </w:rPr>
      </w:pPr>
      <w:r w:rsidRPr="000878EC">
        <w:rPr>
          <w:rFonts w:ascii="Arial" w:hAnsi="Arial" w:cs="Arial"/>
          <w:sz w:val="24"/>
          <w:szCs w:val="24"/>
        </w:rPr>
        <w:t>2)</w:t>
      </w:r>
      <w:r w:rsidR="00DC64B5" w:rsidRPr="000878EC">
        <w:rPr>
          <w:rFonts w:ascii="Arial" w:hAnsi="Arial" w:cs="Arial"/>
          <w:sz w:val="24"/>
          <w:szCs w:val="24"/>
        </w:rPr>
        <w:tab/>
      </w:r>
      <w:r w:rsidRPr="000878EC">
        <w:rPr>
          <w:rFonts w:ascii="Arial" w:hAnsi="Arial" w:cs="Arial"/>
          <w:sz w:val="24"/>
          <w:szCs w:val="24"/>
        </w:rPr>
        <w:t>опубликовывает в бюллетене воспроизведенные (отсканированные) с</w:t>
      </w:r>
      <w:r w:rsidR="00DC64B5" w:rsidRPr="000878EC">
        <w:rPr>
          <w:rFonts w:ascii="Arial" w:hAnsi="Arial" w:cs="Arial"/>
          <w:sz w:val="24"/>
          <w:szCs w:val="24"/>
          <w:lang w:val="en-US"/>
        </w:rPr>
        <w:t> </w:t>
      </w:r>
      <w:r w:rsidRPr="000878EC">
        <w:rPr>
          <w:rFonts w:ascii="Arial" w:hAnsi="Arial" w:cs="Arial"/>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0878EC">
        <w:rPr>
          <w:rFonts w:ascii="Arial" w:hAnsi="Arial" w:cs="Arial"/>
          <w:sz w:val="24"/>
          <w:szCs w:val="24"/>
        </w:rPr>
        <w:t xml:space="preserve"> и оценке</w:t>
      </w:r>
      <w:r w:rsidRPr="000878EC">
        <w:rPr>
          <w:rFonts w:ascii="Arial" w:hAnsi="Arial" w:cs="Arial"/>
          <w:sz w:val="24"/>
          <w:szCs w:val="24"/>
        </w:rPr>
        <w:t xml:space="preserve"> </w:t>
      </w:r>
      <w:r w:rsidRPr="000878EC">
        <w:rPr>
          <w:rFonts w:ascii="Arial" w:hAnsi="Arial" w:cs="Arial"/>
          <w:sz w:val="24"/>
          <w:szCs w:val="24"/>
        </w:rPr>
        <w:lastRenderedPageBreak/>
        <w:t>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0878EC" w:rsidRDefault="008769B4" w:rsidP="00B46D58">
      <w:pPr>
        <w:widowControl w:val="0"/>
        <w:tabs>
          <w:tab w:val="left" w:pos="1276"/>
        </w:tabs>
        <w:spacing w:after="160"/>
        <w:ind w:firstLine="567"/>
        <w:jc w:val="both"/>
        <w:rPr>
          <w:rFonts w:ascii="Arial" w:hAnsi="Arial" w:cs="Arial"/>
        </w:rPr>
      </w:pPr>
      <w:r w:rsidRPr="000878EC">
        <w:rPr>
          <w:rFonts w:ascii="Arial" w:hAnsi="Arial" w:cs="Arial"/>
        </w:rPr>
        <w:t>8.</w:t>
      </w:r>
      <w:r w:rsidR="005B6DCF" w:rsidRPr="000878EC">
        <w:rPr>
          <w:rFonts w:ascii="Arial" w:hAnsi="Arial" w:cs="Arial"/>
          <w:lang w:val="hy-AM"/>
        </w:rPr>
        <w:t>1</w:t>
      </w:r>
      <w:r w:rsidR="00762474" w:rsidRPr="000878EC">
        <w:rPr>
          <w:rFonts w:ascii="Arial" w:hAnsi="Arial" w:cs="Arial"/>
        </w:rPr>
        <w:t>3</w:t>
      </w:r>
      <w:r w:rsidR="00493CC7" w:rsidRPr="000878EC">
        <w:rPr>
          <w:rFonts w:ascii="Arial" w:hAnsi="Arial" w:cs="Arial"/>
        </w:rPr>
        <w:t>.</w:t>
      </w:r>
      <w:r w:rsidR="00493CC7" w:rsidRPr="000878EC">
        <w:rPr>
          <w:rFonts w:ascii="Arial" w:hAnsi="Arial" w:cs="Arial"/>
        </w:rPr>
        <w:tab/>
      </w:r>
      <w:proofErr w:type="gramStart"/>
      <w:r w:rsidRPr="000878EC">
        <w:rPr>
          <w:rFonts w:ascii="Arial" w:hAnsi="Arial" w:cs="Arial"/>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0878EC">
        <w:rPr>
          <w:rFonts w:ascii="Arial" w:hAnsi="Arial" w:cs="Arial"/>
        </w:rPr>
        <w:t xml:space="preserve"> их</w:t>
      </w:r>
      <w:r w:rsidRPr="000878EC">
        <w:rPr>
          <w:rFonts w:ascii="Arial" w:hAnsi="Arial" w:cs="Arial"/>
        </w:rPr>
        <w:t xml:space="preserve"> получения </w:t>
      </w:r>
      <w:r w:rsidR="00C42879" w:rsidRPr="000878EC">
        <w:rPr>
          <w:rFonts w:ascii="Arial" w:hAnsi="Arial" w:cs="Arial"/>
        </w:rPr>
        <w:t>инициирует процедуру включения данного участника в список участников, не имеющих права участвовать в процессе закупок</w:t>
      </w:r>
      <w:r w:rsidRPr="000878EC">
        <w:rPr>
          <w:rFonts w:ascii="Arial" w:hAnsi="Arial" w:cs="Arial"/>
        </w:rPr>
        <w:t>.</w:t>
      </w:r>
      <w:proofErr w:type="gramEnd"/>
      <w:r w:rsidRPr="000878EC">
        <w:rPr>
          <w:rFonts w:ascii="Arial" w:hAnsi="Arial" w:cs="Arial"/>
        </w:rPr>
        <w:t xml:space="preserve"> </w:t>
      </w:r>
      <w:proofErr w:type="gramStart"/>
      <w:r w:rsidRPr="000878EC">
        <w:rPr>
          <w:rFonts w:ascii="Arial" w:hAnsi="Arial" w:cs="Arial"/>
        </w:rPr>
        <w:t xml:space="preserve">При этом если </w:t>
      </w:r>
      <w:r w:rsidR="00F763EC" w:rsidRPr="000878EC">
        <w:rPr>
          <w:rFonts w:ascii="Arial" w:hAnsi="Arial" w:cs="Arial"/>
        </w:rPr>
        <w:t xml:space="preserve">представленное </w:t>
      </w:r>
      <w:r w:rsidRPr="000878EC">
        <w:rPr>
          <w:rFonts w:ascii="Arial" w:hAnsi="Arial" w:cs="Arial"/>
        </w:rPr>
        <w:t xml:space="preserve">по заявке </w:t>
      </w:r>
      <w:r w:rsidR="00FA2B47" w:rsidRPr="000878EC">
        <w:rPr>
          <w:rFonts w:ascii="Arial" w:hAnsi="Arial" w:cs="Arial"/>
        </w:rPr>
        <w:t>подтверждени</w:t>
      </w:r>
      <w:r w:rsidR="00F763EC" w:rsidRPr="000878EC">
        <w:rPr>
          <w:rFonts w:ascii="Arial" w:hAnsi="Arial" w:cs="Arial"/>
        </w:rPr>
        <w:t>е</w:t>
      </w:r>
      <w:r w:rsidR="00FA2B47" w:rsidRPr="000878EC">
        <w:rPr>
          <w:rFonts w:ascii="Arial" w:hAnsi="Arial" w:cs="Arial"/>
        </w:rPr>
        <w:t xml:space="preserve"> </w:t>
      </w:r>
      <w:r w:rsidRPr="000878EC">
        <w:rPr>
          <w:rFonts w:ascii="Arial" w:hAnsi="Arial" w:cs="Arial"/>
        </w:rPr>
        <w:t xml:space="preserve">участника о том, что он имеет право на участие в предусмотренных приглашением закупках квалифицируются как не </w:t>
      </w:r>
      <w:r w:rsidR="00F763EC" w:rsidRPr="000878EC">
        <w:rPr>
          <w:rFonts w:ascii="Arial" w:hAnsi="Arial" w:cs="Arial"/>
        </w:rPr>
        <w:t xml:space="preserve">соответствующее </w:t>
      </w:r>
      <w:r w:rsidRPr="000878EC">
        <w:rPr>
          <w:rFonts w:ascii="Arial" w:hAnsi="Arial" w:cs="Arial"/>
        </w:rPr>
        <w:t xml:space="preserve">действительности </w:t>
      </w:r>
      <w:r w:rsidR="00F763EC" w:rsidRPr="000878EC">
        <w:rPr>
          <w:rFonts w:ascii="Arial" w:hAnsi="Arial" w:cs="Arial"/>
        </w:rPr>
        <w:t xml:space="preserve">либо </w:t>
      </w:r>
      <w:r w:rsidRPr="000878EC">
        <w:rPr>
          <w:rFonts w:ascii="Arial" w:hAnsi="Arial" w:cs="Arial"/>
        </w:rPr>
        <w:t xml:space="preserve">участник в установленные </w:t>
      </w:r>
      <w:r w:rsidR="004623A3" w:rsidRPr="000878EC">
        <w:rPr>
          <w:rFonts w:ascii="Arial" w:hAnsi="Arial" w:cs="Arial"/>
        </w:rPr>
        <w:t xml:space="preserve">настоящим </w:t>
      </w:r>
      <w:r w:rsidRPr="000878EC">
        <w:rPr>
          <w:rFonts w:ascii="Arial" w:hAnsi="Arial" w:cs="Arial"/>
        </w:rPr>
        <w:t xml:space="preserve">приглашением сроки и порядке не представляет предусмотренные приглашением документы, </w:t>
      </w:r>
      <w:r w:rsidR="00F763EC" w:rsidRPr="000878EC">
        <w:rPr>
          <w:rFonts w:ascii="Arial" w:hAnsi="Arial" w:cs="Arial"/>
        </w:rPr>
        <w:t>или отобранный участник не представляет обеспечение квалификации,</w:t>
      </w:r>
      <w:r w:rsidR="00F73D7F" w:rsidRPr="000878EC">
        <w:rPr>
          <w:rFonts w:ascii="Arial" w:hAnsi="Arial" w:cs="Arial"/>
        </w:rPr>
        <w:t xml:space="preserve"> </w:t>
      </w:r>
      <w:r w:rsidRPr="000878EC">
        <w:rPr>
          <w:rFonts w:ascii="Arial" w:hAnsi="Arial" w:cs="Arial"/>
        </w:rPr>
        <w:t>то это обстоятельство считается нарушением обязательства, принятого в рамках процесса закупки.</w:t>
      </w:r>
      <w:proofErr w:type="gramEnd"/>
    </w:p>
    <w:p w:rsidR="00A63D83" w:rsidRPr="000878EC" w:rsidRDefault="00A63D83" w:rsidP="00B46D58">
      <w:pPr>
        <w:widowControl w:val="0"/>
        <w:tabs>
          <w:tab w:val="left" w:pos="1276"/>
        </w:tabs>
        <w:spacing w:after="160"/>
        <w:ind w:firstLine="567"/>
        <w:jc w:val="both"/>
        <w:rPr>
          <w:rFonts w:ascii="Arial" w:hAnsi="Arial" w:cs="Arial"/>
        </w:rPr>
      </w:pPr>
      <w:r w:rsidRPr="000878EC">
        <w:rPr>
          <w:rFonts w:ascii="Arial" w:hAnsi="Arial" w:cs="Arial"/>
        </w:rPr>
        <w:t>8.1</w:t>
      </w:r>
      <w:r w:rsidR="008067C5" w:rsidRPr="000878EC">
        <w:rPr>
          <w:rFonts w:ascii="Arial" w:hAnsi="Arial" w:cs="Arial"/>
        </w:rPr>
        <w:t>4</w:t>
      </w:r>
      <w:proofErr w:type="gramStart"/>
      <w:r w:rsidR="00A31DCA" w:rsidRPr="000878EC">
        <w:rPr>
          <w:rFonts w:ascii="Arial" w:hAnsi="Arial" w:cs="Arial"/>
        </w:rPr>
        <w:t xml:space="preserve"> Е</w:t>
      </w:r>
      <w:proofErr w:type="gramEnd"/>
      <w:r w:rsidR="00A31DCA" w:rsidRPr="000878EC">
        <w:rPr>
          <w:rFonts w:ascii="Arial" w:hAnsi="Arial" w:cs="Arial"/>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0878EC" w:rsidRDefault="00E64D24" w:rsidP="00B46D58">
      <w:pPr>
        <w:pStyle w:val="norm"/>
        <w:widowControl w:val="0"/>
        <w:tabs>
          <w:tab w:val="left" w:pos="1276"/>
        </w:tabs>
        <w:spacing w:after="160" w:line="240" w:lineRule="auto"/>
        <w:ind w:firstLine="567"/>
        <w:rPr>
          <w:rFonts w:ascii="Arial" w:hAnsi="Arial" w:cs="Arial"/>
          <w:sz w:val="24"/>
          <w:szCs w:val="24"/>
        </w:rPr>
      </w:pPr>
      <w:r w:rsidRPr="000878EC">
        <w:rPr>
          <w:rFonts w:ascii="Arial" w:hAnsi="Arial" w:cs="Arial"/>
          <w:sz w:val="24"/>
          <w:szCs w:val="24"/>
        </w:rPr>
        <w:t>8.1</w:t>
      </w:r>
      <w:r w:rsidR="00FE1D95" w:rsidRPr="000878EC">
        <w:rPr>
          <w:rFonts w:ascii="Arial" w:hAnsi="Arial" w:cs="Arial"/>
          <w:sz w:val="24"/>
          <w:szCs w:val="24"/>
        </w:rPr>
        <w:t>5</w:t>
      </w:r>
      <w:r w:rsidRPr="000878EC">
        <w:rPr>
          <w:rFonts w:ascii="Arial" w:hAnsi="Arial" w:cs="Arial"/>
          <w:sz w:val="24"/>
          <w:szCs w:val="24"/>
        </w:rPr>
        <w:t xml:space="preserve"> </w:t>
      </w:r>
      <w:r w:rsidR="00A74478" w:rsidRPr="000878EC">
        <w:rPr>
          <w:rFonts w:ascii="Arial" w:hAnsi="Arial" w:cs="Arial"/>
          <w:sz w:val="24"/>
          <w:szCs w:val="24"/>
        </w:rPr>
        <w:t>Документы, указанные в пунктах 8.</w:t>
      </w:r>
      <w:r w:rsidR="00D0532E" w:rsidRPr="000878EC">
        <w:rPr>
          <w:rFonts w:ascii="Arial" w:hAnsi="Arial" w:cs="Arial"/>
          <w:sz w:val="24"/>
          <w:szCs w:val="24"/>
        </w:rPr>
        <w:t>8</w:t>
      </w:r>
      <w:r w:rsidR="00A74478" w:rsidRPr="000878EC">
        <w:rPr>
          <w:rFonts w:ascii="Arial" w:hAnsi="Arial" w:cs="Arial"/>
          <w:sz w:val="24"/>
          <w:szCs w:val="24"/>
        </w:rPr>
        <w:t xml:space="preserve"> и 8.</w:t>
      </w:r>
      <w:r w:rsidR="00D0532E" w:rsidRPr="000878EC">
        <w:rPr>
          <w:rFonts w:ascii="Arial" w:hAnsi="Arial" w:cs="Arial"/>
          <w:sz w:val="24"/>
          <w:szCs w:val="24"/>
        </w:rPr>
        <w:t>9</w:t>
      </w:r>
      <w:r w:rsidR="00A74478" w:rsidRPr="000878EC">
        <w:rPr>
          <w:rFonts w:ascii="Arial" w:hAnsi="Arial" w:cs="Arial"/>
          <w:sz w:val="24"/>
          <w:szCs w:val="24"/>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w:t>
      </w:r>
      <w:r w:rsidR="00A23E7B" w:rsidRPr="000878EC">
        <w:rPr>
          <w:rFonts w:ascii="Arial" w:hAnsi="Arial" w:cs="Arial"/>
        </w:rPr>
        <w:t xml:space="preserve"> </w:t>
      </w:r>
      <w:r w:rsidR="00A23E7B" w:rsidRPr="000878EC">
        <w:rPr>
          <w:rFonts w:ascii="Arial" w:hAnsi="Arial" w:cs="Arial"/>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0878EC" w:rsidRDefault="00A150A9" w:rsidP="00B46D58">
      <w:pPr>
        <w:pStyle w:val="23"/>
        <w:widowControl w:val="0"/>
        <w:tabs>
          <w:tab w:val="left" w:pos="1276"/>
        </w:tabs>
        <w:spacing w:after="160" w:line="240" w:lineRule="auto"/>
        <w:ind w:firstLine="567"/>
        <w:rPr>
          <w:rFonts w:ascii="Arial" w:hAnsi="Arial" w:cs="Arial"/>
          <w:spacing w:val="-4"/>
          <w:sz w:val="24"/>
          <w:szCs w:val="24"/>
        </w:rPr>
      </w:pPr>
      <w:r w:rsidRPr="000878EC">
        <w:rPr>
          <w:rFonts w:ascii="Arial" w:hAnsi="Arial" w:cs="Arial"/>
          <w:sz w:val="24"/>
          <w:szCs w:val="24"/>
        </w:rPr>
        <w:t>8.</w:t>
      </w:r>
      <w:r w:rsidR="0093610F" w:rsidRPr="000878EC">
        <w:rPr>
          <w:rFonts w:ascii="Arial" w:hAnsi="Arial" w:cs="Arial"/>
          <w:sz w:val="24"/>
          <w:szCs w:val="24"/>
        </w:rPr>
        <w:t>1</w:t>
      </w:r>
      <w:r w:rsidR="00D51DF5" w:rsidRPr="000878EC">
        <w:rPr>
          <w:rFonts w:ascii="Arial" w:hAnsi="Arial" w:cs="Arial"/>
          <w:sz w:val="24"/>
          <w:szCs w:val="24"/>
        </w:rPr>
        <w:t>6</w:t>
      </w:r>
      <w:r w:rsidR="00EE0CB1" w:rsidRPr="000878EC">
        <w:rPr>
          <w:rFonts w:ascii="Arial" w:hAnsi="Arial" w:cs="Arial"/>
          <w:sz w:val="24"/>
          <w:szCs w:val="24"/>
        </w:rPr>
        <w:t>.</w:t>
      </w:r>
      <w:r w:rsidR="00EE0CB1" w:rsidRPr="000878EC">
        <w:rPr>
          <w:rFonts w:ascii="Arial" w:hAnsi="Arial" w:cs="Arial"/>
          <w:sz w:val="24"/>
          <w:szCs w:val="24"/>
        </w:rPr>
        <w:tab/>
      </w:r>
      <w:r w:rsidRPr="000878EC">
        <w:rPr>
          <w:rFonts w:ascii="Arial" w:hAnsi="Arial" w:cs="Arial"/>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0878EC" w:rsidRDefault="00B5219E" w:rsidP="00BF1CBD">
      <w:pPr>
        <w:widowControl w:val="0"/>
        <w:tabs>
          <w:tab w:val="left" w:pos="1276"/>
        </w:tabs>
        <w:spacing w:after="160"/>
        <w:ind w:firstLine="567"/>
        <w:contextualSpacing/>
        <w:jc w:val="both"/>
        <w:rPr>
          <w:rFonts w:ascii="Arial" w:hAnsi="Arial" w:cs="Arial"/>
          <w:spacing w:val="-4"/>
        </w:rPr>
      </w:pPr>
      <w:r w:rsidRPr="000878EC">
        <w:rPr>
          <w:rFonts w:ascii="Arial" w:hAnsi="Arial" w:cs="Arial"/>
          <w:spacing w:val="-4"/>
        </w:rPr>
        <w:t>8</w:t>
      </w:r>
      <w:r w:rsidR="00A150A9" w:rsidRPr="000878EC">
        <w:rPr>
          <w:rFonts w:ascii="Arial" w:hAnsi="Arial" w:cs="Arial"/>
          <w:spacing w:val="-4"/>
        </w:rPr>
        <w:t>.</w:t>
      </w:r>
      <w:r w:rsidR="0093610F" w:rsidRPr="000878EC">
        <w:rPr>
          <w:rFonts w:ascii="Arial" w:hAnsi="Arial" w:cs="Arial"/>
          <w:spacing w:val="-4"/>
        </w:rPr>
        <w:t>1</w:t>
      </w:r>
      <w:r w:rsidR="00A161B0" w:rsidRPr="000878EC">
        <w:rPr>
          <w:rFonts w:ascii="Arial" w:hAnsi="Arial" w:cs="Arial"/>
          <w:spacing w:val="-4"/>
        </w:rPr>
        <w:t>7</w:t>
      </w:r>
      <w:r w:rsidR="00EE0CB1" w:rsidRPr="000878EC">
        <w:rPr>
          <w:rFonts w:ascii="Arial" w:hAnsi="Arial" w:cs="Arial"/>
          <w:spacing w:val="-4"/>
        </w:rPr>
        <w:t>.</w:t>
      </w:r>
      <w:r w:rsidR="00EE0CB1" w:rsidRPr="000878EC">
        <w:rPr>
          <w:rFonts w:ascii="Arial" w:hAnsi="Arial" w:cs="Arial"/>
          <w:spacing w:val="-4"/>
        </w:rPr>
        <w:tab/>
      </w:r>
      <w:proofErr w:type="gramStart"/>
      <w:r w:rsidR="00BF1CBD" w:rsidRPr="000878EC">
        <w:rPr>
          <w:rFonts w:ascii="Arial" w:hAnsi="Arial" w:cs="Arial"/>
          <w:spacing w:val="-4"/>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Pr="000878EC" w:rsidRDefault="00BF1CBD" w:rsidP="00BF1CBD">
      <w:pPr>
        <w:widowControl w:val="0"/>
        <w:spacing w:after="160"/>
        <w:ind w:firstLine="567"/>
        <w:contextualSpacing/>
        <w:jc w:val="both"/>
        <w:rPr>
          <w:rFonts w:ascii="Arial" w:hAnsi="Arial" w:cs="Arial"/>
          <w:spacing w:val="-4"/>
        </w:rPr>
      </w:pPr>
      <w:r w:rsidRPr="000878EC">
        <w:rPr>
          <w:rFonts w:ascii="Arial" w:hAnsi="Arial" w:cs="Arial"/>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0878EC" w:rsidRDefault="00A150A9" w:rsidP="00B46D58">
      <w:pPr>
        <w:widowControl w:val="0"/>
        <w:tabs>
          <w:tab w:val="left" w:pos="1276"/>
        </w:tabs>
        <w:spacing w:after="160"/>
        <w:ind w:firstLine="567"/>
        <w:jc w:val="both"/>
        <w:rPr>
          <w:rFonts w:ascii="Arial" w:hAnsi="Arial" w:cs="Arial"/>
        </w:rPr>
      </w:pPr>
      <w:r w:rsidRPr="000878EC">
        <w:rPr>
          <w:rFonts w:ascii="Arial" w:hAnsi="Arial" w:cs="Arial"/>
        </w:rPr>
        <w:t>8.</w:t>
      </w:r>
      <w:r w:rsidR="00E44A71" w:rsidRPr="000878EC">
        <w:rPr>
          <w:rFonts w:ascii="Arial" w:hAnsi="Arial" w:cs="Arial"/>
        </w:rPr>
        <w:t>19</w:t>
      </w:r>
      <w:r w:rsidR="009F2C5D" w:rsidRPr="000878EC">
        <w:rPr>
          <w:rFonts w:ascii="Arial" w:hAnsi="Arial" w:cs="Arial"/>
        </w:rPr>
        <w:t>.</w:t>
      </w:r>
      <w:r w:rsidR="009F2C5D" w:rsidRPr="000878EC">
        <w:rPr>
          <w:rFonts w:ascii="Arial" w:hAnsi="Arial" w:cs="Arial"/>
        </w:rPr>
        <w:tab/>
      </w:r>
      <w:r w:rsidRPr="000878EC">
        <w:rPr>
          <w:rFonts w:ascii="Arial" w:hAnsi="Arial" w:cs="Arial"/>
        </w:rPr>
        <w:t>В случае если отобранный участник не заключает (отказывается</w:t>
      </w:r>
      <w:r w:rsidR="00521B59" w:rsidRPr="000878EC">
        <w:rPr>
          <w:rFonts w:ascii="Arial" w:hAnsi="Arial" w:cs="Arial"/>
          <w:lang w:val="en-US"/>
        </w:rPr>
        <w:t> </w:t>
      </w:r>
      <w:r w:rsidRPr="000878EC">
        <w:rPr>
          <w:rFonts w:ascii="Arial" w:hAnsi="Arial" w:cs="Arial"/>
        </w:rPr>
        <w:t xml:space="preserve">заключать) договор или лишается права на заключение договора, </w:t>
      </w:r>
      <w:r w:rsidR="000702A0" w:rsidRPr="000878EC">
        <w:rPr>
          <w:rFonts w:ascii="Arial" w:hAnsi="Arial" w:cs="Arial"/>
        </w:rPr>
        <w:t xml:space="preserve">решением </w:t>
      </w:r>
      <w:proofErr w:type="gramStart"/>
      <w:r w:rsidR="000702A0" w:rsidRPr="000878EC">
        <w:rPr>
          <w:rFonts w:ascii="Arial" w:hAnsi="Arial" w:cs="Arial"/>
        </w:rPr>
        <w:t>комиссии</w:t>
      </w:r>
      <w:proofErr w:type="gramEnd"/>
      <w:r w:rsidR="000702A0" w:rsidRPr="000878EC">
        <w:rPr>
          <w:rFonts w:ascii="Arial" w:hAnsi="Arial" w:cs="Arial"/>
        </w:rPr>
        <w:t xml:space="preserve"> </w:t>
      </w:r>
      <w:r w:rsidR="005F2F3B" w:rsidRPr="000878EC">
        <w:rPr>
          <w:rFonts w:ascii="Arial" w:hAnsi="Arial" w:cs="Arial"/>
        </w:rPr>
        <w:t xml:space="preserve">отобранным  </w:t>
      </w:r>
      <w:r w:rsidRPr="000878EC">
        <w:rPr>
          <w:rFonts w:ascii="Arial" w:hAnsi="Arial" w:cs="Arial"/>
        </w:rPr>
        <w:t>участник</w:t>
      </w:r>
      <w:r w:rsidR="005F2F3B" w:rsidRPr="000878EC">
        <w:rPr>
          <w:rFonts w:ascii="Arial" w:hAnsi="Arial" w:cs="Arial"/>
        </w:rPr>
        <w:t xml:space="preserve">ом </w:t>
      </w:r>
      <w:r w:rsidR="005F2F3B" w:rsidRPr="000878EC">
        <w:rPr>
          <w:rFonts w:ascii="Arial" w:hAnsi="Arial" w:cs="Arial"/>
          <w:lang w:val="hy-AM"/>
        </w:rPr>
        <w:t xml:space="preserve"> </w:t>
      </w:r>
      <w:r w:rsidR="005F2F3B" w:rsidRPr="000878EC">
        <w:rPr>
          <w:rFonts w:ascii="Arial" w:hAnsi="Arial" w:cs="Arial"/>
        </w:rPr>
        <w:t>признается участник занявший следующее место</w:t>
      </w:r>
      <w:r w:rsidR="00951CE5" w:rsidRPr="000878EC">
        <w:rPr>
          <w:rFonts w:ascii="Arial" w:hAnsi="Arial" w:cs="Arial"/>
          <w:lang w:val="hy-AM"/>
        </w:rPr>
        <w:t xml:space="preserve"> </w:t>
      </w:r>
      <w:r w:rsidR="00951CE5" w:rsidRPr="000878EC">
        <w:rPr>
          <w:rFonts w:ascii="Arial" w:hAnsi="Arial" w:cs="Arial"/>
        </w:rPr>
        <w:t>с</w:t>
      </w:r>
      <w:r w:rsidRPr="000878EC">
        <w:rPr>
          <w:rFonts w:ascii="Arial" w:hAnsi="Arial" w:cs="Arial"/>
        </w:rPr>
        <w:t xml:space="preserve"> </w:t>
      </w:r>
      <w:r w:rsidR="00951CE5" w:rsidRPr="000878EC">
        <w:rPr>
          <w:rFonts w:ascii="Arial" w:hAnsi="Arial" w:cs="Arial"/>
        </w:rPr>
        <w:t>применением процедуры</w:t>
      </w:r>
      <w:r w:rsidRPr="000878EC">
        <w:rPr>
          <w:rFonts w:ascii="Arial" w:hAnsi="Arial" w:cs="Arial"/>
        </w:rPr>
        <w:t>, установленн</w:t>
      </w:r>
      <w:r w:rsidR="00951CE5" w:rsidRPr="000878EC">
        <w:rPr>
          <w:rFonts w:ascii="Arial" w:hAnsi="Arial" w:cs="Arial"/>
        </w:rPr>
        <w:t>ой</w:t>
      </w:r>
      <w:r w:rsidRPr="000878EC">
        <w:rPr>
          <w:rFonts w:ascii="Arial" w:hAnsi="Arial" w:cs="Arial"/>
        </w:rPr>
        <w:t xml:space="preserve"> пунктами 8.1</w:t>
      </w:r>
      <w:r w:rsidR="00625515" w:rsidRPr="000878EC">
        <w:rPr>
          <w:rFonts w:ascii="Arial" w:hAnsi="Arial" w:cs="Arial"/>
        </w:rPr>
        <w:t>2</w:t>
      </w:r>
      <w:r w:rsidRPr="000878EC">
        <w:rPr>
          <w:rFonts w:ascii="Arial" w:hAnsi="Arial" w:cs="Arial"/>
        </w:rPr>
        <w:t>-8.</w:t>
      </w:r>
      <w:r w:rsidR="00625515" w:rsidRPr="000878EC">
        <w:rPr>
          <w:rFonts w:ascii="Arial" w:hAnsi="Arial" w:cs="Arial"/>
        </w:rPr>
        <w:t>18</w:t>
      </w:r>
      <w:r w:rsidR="007854B2" w:rsidRPr="000878EC">
        <w:rPr>
          <w:rFonts w:ascii="Arial" w:hAnsi="Arial" w:cs="Arial"/>
        </w:rPr>
        <w:t xml:space="preserve"> </w:t>
      </w:r>
      <w:r w:rsidRPr="000878EC">
        <w:rPr>
          <w:rFonts w:ascii="Arial" w:hAnsi="Arial" w:cs="Arial"/>
        </w:rPr>
        <w:t>части 1 настоящего Приглашения.</w:t>
      </w:r>
    </w:p>
    <w:p w:rsidR="00583092" w:rsidRPr="000878EC" w:rsidRDefault="00A150A9" w:rsidP="00B46D58">
      <w:pPr>
        <w:pStyle w:val="23"/>
        <w:widowControl w:val="0"/>
        <w:tabs>
          <w:tab w:val="left" w:pos="1276"/>
        </w:tabs>
        <w:spacing w:after="160" w:line="240" w:lineRule="auto"/>
        <w:ind w:firstLine="567"/>
        <w:rPr>
          <w:rFonts w:ascii="Arial" w:hAnsi="Arial" w:cs="Arial"/>
          <w:sz w:val="24"/>
          <w:szCs w:val="24"/>
        </w:rPr>
      </w:pPr>
      <w:r w:rsidRPr="000878EC">
        <w:rPr>
          <w:rFonts w:ascii="Arial" w:hAnsi="Arial" w:cs="Arial"/>
          <w:sz w:val="24"/>
          <w:szCs w:val="24"/>
        </w:rPr>
        <w:t>8.</w:t>
      </w:r>
      <w:r w:rsidR="0022247D" w:rsidRPr="000878EC">
        <w:rPr>
          <w:rFonts w:ascii="Arial" w:hAnsi="Arial" w:cs="Arial"/>
          <w:sz w:val="24"/>
          <w:szCs w:val="24"/>
        </w:rPr>
        <w:t>2</w:t>
      </w:r>
      <w:r w:rsidR="005D0468" w:rsidRPr="000878EC">
        <w:rPr>
          <w:rFonts w:ascii="Arial" w:hAnsi="Arial" w:cs="Arial"/>
          <w:sz w:val="24"/>
          <w:szCs w:val="24"/>
        </w:rPr>
        <w:t>0</w:t>
      </w:r>
      <w:r w:rsidR="00FA2DBA" w:rsidRPr="000878EC">
        <w:rPr>
          <w:rFonts w:ascii="Arial" w:hAnsi="Arial" w:cs="Arial"/>
          <w:sz w:val="24"/>
          <w:szCs w:val="24"/>
        </w:rPr>
        <w:t>.</w:t>
      </w:r>
      <w:r w:rsidR="00FA2DBA" w:rsidRPr="000878EC">
        <w:rPr>
          <w:rFonts w:ascii="Arial" w:hAnsi="Arial" w:cs="Arial"/>
          <w:sz w:val="24"/>
          <w:szCs w:val="24"/>
        </w:rPr>
        <w:tab/>
      </w:r>
      <w:r w:rsidRPr="000878EC">
        <w:rPr>
          <w:rFonts w:ascii="Arial" w:hAnsi="Arial" w:cs="Arial"/>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0878EC" w:rsidRDefault="00662165" w:rsidP="00B46D58">
      <w:pPr>
        <w:pStyle w:val="23"/>
        <w:widowControl w:val="0"/>
        <w:spacing w:after="160" w:line="240" w:lineRule="auto"/>
        <w:ind w:firstLine="567"/>
        <w:rPr>
          <w:rFonts w:ascii="Arial" w:hAnsi="Arial" w:cs="Arial"/>
          <w:sz w:val="24"/>
          <w:szCs w:val="24"/>
        </w:rPr>
      </w:pPr>
      <w:r w:rsidRPr="000878EC">
        <w:rPr>
          <w:rFonts w:ascii="Arial" w:hAnsi="Arial" w:cs="Arial"/>
          <w:sz w:val="24"/>
          <w:szCs w:val="24"/>
        </w:rPr>
        <w:t xml:space="preserve">Комиссия может проверить </w:t>
      </w:r>
      <w:proofErr w:type="gramStart"/>
      <w:r w:rsidRPr="000878EC">
        <w:rPr>
          <w:rFonts w:ascii="Arial" w:hAnsi="Arial" w:cs="Arial"/>
          <w:sz w:val="24"/>
          <w:szCs w:val="24"/>
        </w:rPr>
        <w:t>подлинность</w:t>
      </w:r>
      <w:proofErr w:type="gramEnd"/>
      <w:r w:rsidRPr="000878EC">
        <w:rPr>
          <w:rFonts w:ascii="Arial" w:hAnsi="Arial" w:cs="Arial"/>
          <w:sz w:val="24"/>
          <w:szCs w:val="24"/>
        </w:rPr>
        <w:t xml:space="preserve"> представленных участником данных, используя полученные из официальных источников данные, или </w:t>
      </w:r>
      <w:r w:rsidRPr="000878EC">
        <w:rPr>
          <w:rFonts w:ascii="Arial" w:hAnsi="Arial" w:cs="Arial"/>
          <w:sz w:val="24"/>
          <w:szCs w:val="24"/>
        </w:rPr>
        <w:lastRenderedPageBreak/>
        <w:t xml:space="preserve">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0878EC">
        <w:rPr>
          <w:rFonts w:ascii="Arial" w:hAnsi="Arial" w:cs="Arial"/>
          <w:sz w:val="24"/>
          <w:szCs w:val="24"/>
        </w:rPr>
        <w:t>предоставляют письменное заключение</w:t>
      </w:r>
      <w:proofErr w:type="gramEnd"/>
      <w:r w:rsidRPr="000878EC">
        <w:rPr>
          <w:rFonts w:ascii="Arial" w:hAnsi="Arial" w:cs="Arial"/>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0878EC" w:rsidRDefault="00A150A9" w:rsidP="00B46D58">
      <w:pPr>
        <w:pStyle w:val="23"/>
        <w:widowControl w:val="0"/>
        <w:tabs>
          <w:tab w:val="left" w:pos="1276"/>
        </w:tabs>
        <w:spacing w:after="160" w:line="240" w:lineRule="auto"/>
        <w:ind w:firstLine="567"/>
        <w:rPr>
          <w:rFonts w:ascii="Arial" w:hAnsi="Arial" w:cs="Arial"/>
          <w:sz w:val="24"/>
          <w:szCs w:val="24"/>
        </w:rPr>
      </w:pPr>
      <w:r w:rsidRPr="000878EC">
        <w:rPr>
          <w:rFonts w:ascii="Arial" w:hAnsi="Arial" w:cs="Arial"/>
          <w:sz w:val="24"/>
          <w:szCs w:val="24"/>
        </w:rPr>
        <w:t>8.</w:t>
      </w:r>
      <w:r w:rsidR="005A79EE" w:rsidRPr="000878EC">
        <w:rPr>
          <w:rFonts w:ascii="Arial" w:hAnsi="Arial" w:cs="Arial"/>
          <w:sz w:val="24"/>
          <w:szCs w:val="24"/>
        </w:rPr>
        <w:t>2</w:t>
      </w:r>
      <w:r w:rsidR="000241CA" w:rsidRPr="000878EC">
        <w:rPr>
          <w:rFonts w:ascii="Arial" w:hAnsi="Arial" w:cs="Arial"/>
          <w:sz w:val="24"/>
          <w:szCs w:val="24"/>
        </w:rPr>
        <w:t>1</w:t>
      </w:r>
      <w:r w:rsidRPr="000878EC">
        <w:rPr>
          <w:rFonts w:ascii="Arial" w:hAnsi="Arial" w:cs="Arial"/>
          <w:sz w:val="24"/>
          <w:szCs w:val="24"/>
        </w:rPr>
        <w:t>.</w:t>
      </w:r>
      <w:r w:rsidR="00FA2DBA" w:rsidRPr="000878EC">
        <w:rPr>
          <w:rFonts w:ascii="Arial" w:hAnsi="Arial" w:cs="Arial"/>
          <w:sz w:val="24"/>
          <w:szCs w:val="24"/>
        </w:rPr>
        <w:tab/>
      </w:r>
      <w:r w:rsidRPr="000878EC">
        <w:rPr>
          <w:rFonts w:ascii="Arial" w:hAnsi="Arial" w:cs="Arial"/>
          <w:sz w:val="24"/>
          <w:szCs w:val="24"/>
        </w:rPr>
        <w:t>С целью применения пункта 8.</w:t>
      </w:r>
      <w:r w:rsidR="005A79EE" w:rsidRPr="000878EC">
        <w:rPr>
          <w:rFonts w:ascii="Arial" w:hAnsi="Arial" w:cs="Arial"/>
          <w:sz w:val="24"/>
          <w:szCs w:val="24"/>
        </w:rPr>
        <w:t>2</w:t>
      </w:r>
      <w:r w:rsidR="00D35E75" w:rsidRPr="000878EC">
        <w:rPr>
          <w:rFonts w:ascii="Arial" w:hAnsi="Arial" w:cs="Arial"/>
          <w:sz w:val="24"/>
          <w:szCs w:val="24"/>
        </w:rPr>
        <w:t>0</w:t>
      </w:r>
      <w:r w:rsidRPr="000878EC">
        <w:rPr>
          <w:rFonts w:ascii="Arial" w:hAnsi="Arial" w:cs="Arial"/>
          <w:sz w:val="24"/>
          <w:szCs w:val="24"/>
        </w:rPr>
        <w:t xml:space="preserve">. части 1 настоящего приглашения </w:t>
      </w:r>
      <w:r w:rsidR="005A79EE" w:rsidRPr="000878EC">
        <w:rPr>
          <w:rFonts w:ascii="Arial" w:hAnsi="Arial" w:cs="Arial"/>
          <w:sz w:val="24"/>
          <w:szCs w:val="24"/>
        </w:rPr>
        <w:t xml:space="preserve">может быть созвано </w:t>
      </w:r>
      <w:r w:rsidRPr="000878EC">
        <w:rPr>
          <w:rFonts w:ascii="Arial" w:hAnsi="Arial" w:cs="Arial"/>
          <w:sz w:val="24"/>
          <w:szCs w:val="24"/>
        </w:rPr>
        <w:t>внеочередное заседание комиссии.</w:t>
      </w:r>
    </w:p>
    <w:p w:rsidR="00E45ACA" w:rsidRPr="000878EC" w:rsidRDefault="00A150A9" w:rsidP="00B46D58">
      <w:pPr>
        <w:pStyle w:val="norm"/>
        <w:widowControl w:val="0"/>
        <w:tabs>
          <w:tab w:val="left" w:pos="1276"/>
        </w:tabs>
        <w:spacing w:after="160" w:line="240" w:lineRule="auto"/>
        <w:ind w:firstLine="567"/>
        <w:rPr>
          <w:rFonts w:ascii="Arial" w:hAnsi="Arial" w:cs="Arial"/>
          <w:sz w:val="24"/>
          <w:szCs w:val="24"/>
        </w:rPr>
      </w:pPr>
      <w:r w:rsidRPr="000878EC">
        <w:rPr>
          <w:rFonts w:ascii="Arial" w:hAnsi="Arial" w:cs="Arial"/>
          <w:spacing w:val="-6"/>
          <w:sz w:val="24"/>
          <w:szCs w:val="24"/>
        </w:rPr>
        <w:t>8.</w:t>
      </w:r>
      <w:r w:rsidR="004D0EA7" w:rsidRPr="000878EC">
        <w:rPr>
          <w:rFonts w:ascii="Arial" w:hAnsi="Arial" w:cs="Arial"/>
          <w:spacing w:val="-6"/>
          <w:sz w:val="24"/>
          <w:szCs w:val="24"/>
        </w:rPr>
        <w:t>2</w:t>
      </w:r>
      <w:r w:rsidR="005D5CCD" w:rsidRPr="000878EC">
        <w:rPr>
          <w:rFonts w:ascii="Arial" w:hAnsi="Arial" w:cs="Arial"/>
          <w:spacing w:val="-6"/>
          <w:sz w:val="24"/>
          <w:szCs w:val="24"/>
        </w:rPr>
        <w:t>2</w:t>
      </w:r>
      <w:r w:rsidR="00544D9F" w:rsidRPr="000878EC">
        <w:rPr>
          <w:rFonts w:ascii="Arial" w:hAnsi="Arial" w:cs="Arial"/>
          <w:spacing w:val="-6"/>
          <w:sz w:val="24"/>
          <w:szCs w:val="24"/>
        </w:rPr>
        <w:t>.</w:t>
      </w:r>
      <w:r w:rsidR="00544D9F" w:rsidRPr="000878EC">
        <w:rPr>
          <w:rFonts w:ascii="Arial" w:hAnsi="Arial" w:cs="Arial"/>
          <w:spacing w:val="-6"/>
          <w:sz w:val="24"/>
          <w:szCs w:val="24"/>
        </w:rPr>
        <w:tab/>
      </w:r>
      <w:r w:rsidRPr="000878EC">
        <w:rPr>
          <w:rFonts w:ascii="Arial" w:hAnsi="Arial" w:cs="Arial"/>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0878EC">
        <w:rPr>
          <w:rFonts w:ascii="Arial" w:hAnsi="Arial" w:cs="Arial"/>
          <w:sz w:val="24"/>
          <w:szCs w:val="24"/>
        </w:rPr>
        <w:t xml:space="preserve"> Решение о</w:t>
      </w:r>
      <w:r w:rsidR="00BA2853" w:rsidRPr="000878EC">
        <w:rPr>
          <w:rFonts w:ascii="Arial" w:hAnsi="Arial" w:cs="Arial"/>
          <w:sz w:val="24"/>
          <w:szCs w:val="24"/>
          <w:lang w:val="en-US"/>
        </w:rPr>
        <w:t> </w:t>
      </w:r>
      <w:r w:rsidRPr="000878EC">
        <w:rPr>
          <w:rFonts w:ascii="Arial" w:hAnsi="Arial" w:cs="Arial"/>
          <w:sz w:val="24"/>
          <w:szCs w:val="24"/>
        </w:rPr>
        <w:t>заключении договора содержит краткую информацию об оценке заявок, о</w:t>
      </w:r>
      <w:r w:rsidR="00BA2853" w:rsidRPr="000878EC">
        <w:rPr>
          <w:rFonts w:ascii="Arial" w:hAnsi="Arial" w:cs="Arial"/>
          <w:sz w:val="24"/>
          <w:szCs w:val="24"/>
          <w:lang w:val="en-US"/>
        </w:rPr>
        <w:t> </w:t>
      </w:r>
      <w:r w:rsidRPr="000878EC">
        <w:rPr>
          <w:rFonts w:ascii="Arial" w:hAnsi="Arial" w:cs="Arial"/>
          <w:sz w:val="24"/>
          <w:szCs w:val="24"/>
        </w:rPr>
        <w:t>причинах, обосновывающих выбор отобранного участника, и объявление о</w:t>
      </w:r>
      <w:r w:rsidR="00BA2853" w:rsidRPr="000878EC">
        <w:rPr>
          <w:rFonts w:ascii="Arial" w:hAnsi="Arial" w:cs="Arial"/>
          <w:sz w:val="24"/>
          <w:szCs w:val="24"/>
          <w:lang w:val="en-US"/>
        </w:rPr>
        <w:t> </w:t>
      </w:r>
      <w:r w:rsidRPr="000878EC">
        <w:rPr>
          <w:rFonts w:ascii="Arial" w:hAnsi="Arial" w:cs="Arial"/>
          <w:sz w:val="24"/>
          <w:szCs w:val="24"/>
        </w:rPr>
        <w:t>периоде ожидания.</w:t>
      </w:r>
    </w:p>
    <w:p w:rsidR="00583092" w:rsidRPr="000878EC" w:rsidRDefault="00A150A9" w:rsidP="00B46D58">
      <w:pPr>
        <w:pStyle w:val="23"/>
        <w:widowControl w:val="0"/>
        <w:tabs>
          <w:tab w:val="left" w:pos="1276"/>
        </w:tabs>
        <w:spacing w:after="160" w:line="240" w:lineRule="auto"/>
        <w:ind w:firstLine="567"/>
        <w:rPr>
          <w:rFonts w:ascii="Arial" w:hAnsi="Arial" w:cs="Arial"/>
          <w:sz w:val="24"/>
          <w:szCs w:val="24"/>
        </w:rPr>
      </w:pPr>
      <w:r w:rsidRPr="000878EC">
        <w:rPr>
          <w:rFonts w:ascii="Arial" w:hAnsi="Arial" w:cs="Arial"/>
          <w:sz w:val="24"/>
          <w:szCs w:val="24"/>
        </w:rPr>
        <w:t>8.</w:t>
      </w:r>
      <w:r w:rsidR="00163324" w:rsidRPr="000878EC">
        <w:rPr>
          <w:rFonts w:ascii="Arial" w:hAnsi="Arial" w:cs="Arial"/>
          <w:sz w:val="24"/>
          <w:szCs w:val="24"/>
        </w:rPr>
        <w:t>2</w:t>
      </w:r>
      <w:r w:rsidR="00BE4CFA" w:rsidRPr="000878EC">
        <w:rPr>
          <w:rFonts w:ascii="Arial" w:hAnsi="Arial" w:cs="Arial"/>
          <w:sz w:val="24"/>
          <w:szCs w:val="24"/>
        </w:rPr>
        <w:t>3</w:t>
      </w:r>
      <w:r w:rsidR="00BA2853" w:rsidRPr="000878EC">
        <w:rPr>
          <w:rFonts w:ascii="Arial" w:hAnsi="Arial" w:cs="Arial"/>
          <w:sz w:val="24"/>
          <w:szCs w:val="24"/>
        </w:rPr>
        <w:t>.</w:t>
      </w:r>
      <w:r w:rsidR="006354FA" w:rsidRPr="000878EC">
        <w:rPr>
          <w:rFonts w:ascii="Arial" w:hAnsi="Arial" w:cs="Arial"/>
          <w:sz w:val="24"/>
          <w:szCs w:val="24"/>
        </w:rPr>
        <w:t xml:space="preserve"> </w:t>
      </w:r>
      <w:r w:rsidRPr="000878EC">
        <w:rPr>
          <w:rFonts w:ascii="Arial" w:hAnsi="Arial" w:cs="Arial"/>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0878EC" w:rsidRDefault="00583092" w:rsidP="00B46D58">
      <w:pPr>
        <w:pStyle w:val="23"/>
        <w:widowControl w:val="0"/>
        <w:spacing w:after="160" w:line="240" w:lineRule="auto"/>
        <w:ind w:firstLine="567"/>
        <w:rPr>
          <w:rFonts w:ascii="Arial" w:hAnsi="Arial" w:cs="Arial"/>
          <w:i/>
          <w:sz w:val="24"/>
          <w:szCs w:val="24"/>
        </w:rPr>
      </w:pPr>
      <w:r w:rsidRPr="000878EC">
        <w:rPr>
          <w:rFonts w:ascii="Arial" w:hAnsi="Arial" w:cs="Arial"/>
          <w:sz w:val="24"/>
          <w:szCs w:val="24"/>
        </w:rPr>
        <w:t>Период ожидания в случае настоящей процедуры составляет "</w:t>
      </w:r>
      <w:r w:rsidR="00D5443D" w:rsidRPr="000878EC">
        <w:rPr>
          <w:rFonts w:ascii="Arial" w:hAnsi="Arial" w:cs="Arial"/>
          <w:sz w:val="24"/>
          <w:szCs w:val="24"/>
        </w:rPr>
        <w:t xml:space="preserve"> </w:t>
      </w:r>
      <w:r w:rsidR="008138FE" w:rsidRPr="000878EC">
        <w:rPr>
          <w:rFonts w:ascii="Arial" w:hAnsi="Arial" w:cs="Arial"/>
          <w:sz w:val="24"/>
          <w:szCs w:val="24"/>
          <w:lang w:val="hy-AM"/>
        </w:rPr>
        <w:t>5</w:t>
      </w:r>
      <w:r w:rsidRPr="000878EC">
        <w:rPr>
          <w:rFonts w:ascii="Arial" w:hAnsi="Arial" w:cs="Arial"/>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0878EC" w:rsidRDefault="00583092" w:rsidP="00B46D58">
      <w:pPr>
        <w:pStyle w:val="23"/>
        <w:widowControl w:val="0"/>
        <w:spacing w:after="160" w:line="240" w:lineRule="auto"/>
        <w:ind w:firstLine="567"/>
        <w:rPr>
          <w:rFonts w:ascii="Arial" w:hAnsi="Arial" w:cs="Arial"/>
          <w:sz w:val="24"/>
          <w:szCs w:val="24"/>
        </w:rPr>
      </w:pPr>
      <w:r w:rsidRPr="000878EC">
        <w:rPr>
          <w:rFonts w:ascii="Arial" w:hAnsi="Arial" w:cs="Arial"/>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0878EC" w:rsidRDefault="00B138F3" w:rsidP="00B46D58">
      <w:pPr>
        <w:widowControl w:val="0"/>
        <w:spacing w:after="160"/>
        <w:jc w:val="center"/>
        <w:rPr>
          <w:rFonts w:ascii="Arial" w:hAnsi="Arial" w:cs="Arial"/>
          <w:b/>
        </w:rPr>
      </w:pPr>
    </w:p>
    <w:p w:rsidR="000313A6" w:rsidRPr="000878EC" w:rsidRDefault="00AA0AD8" w:rsidP="00B46D58">
      <w:pPr>
        <w:widowControl w:val="0"/>
        <w:spacing w:after="160"/>
        <w:jc w:val="center"/>
        <w:rPr>
          <w:rFonts w:ascii="Arial" w:hAnsi="Arial" w:cs="Arial"/>
          <w:b/>
          <w:iCs/>
        </w:rPr>
      </w:pPr>
      <w:r w:rsidRPr="000878EC">
        <w:rPr>
          <w:rFonts w:ascii="Arial" w:hAnsi="Arial" w:cs="Arial"/>
          <w:b/>
        </w:rPr>
        <w:t xml:space="preserve">9. ЗАКЛЮЧЕНИЕ ДОГОВОРА </w:t>
      </w:r>
    </w:p>
    <w:p w:rsidR="00096865" w:rsidRPr="000878EC" w:rsidRDefault="00AA0AD8" w:rsidP="00B46D58">
      <w:pPr>
        <w:widowControl w:val="0"/>
        <w:tabs>
          <w:tab w:val="left" w:pos="1134"/>
        </w:tabs>
        <w:spacing w:after="160"/>
        <w:ind w:firstLine="567"/>
        <w:jc w:val="both"/>
        <w:rPr>
          <w:rFonts w:ascii="Arial" w:hAnsi="Arial" w:cs="Arial"/>
        </w:rPr>
      </w:pPr>
      <w:r w:rsidRPr="000878EC">
        <w:rPr>
          <w:rFonts w:ascii="Arial" w:hAnsi="Arial" w:cs="Arial"/>
        </w:rPr>
        <w:t>9.1</w:t>
      </w:r>
      <w:r w:rsidR="002A3FC1" w:rsidRPr="000878EC">
        <w:rPr>
          <w:rFonts w:ascii="Arial" w:hAnsi="Arial" w:cs="Arial"/>
        </w:rPr>
        <w:t>.</w:t>
      </w:r>
      <w:r w:rsidR="002A3FC1" w:rsidRPr="000878EC">
        <w:rPr>
          <w:rFonts w:ascii="Arial" w:hAnsi="Arial" w:cs="Arial"/>
        </w:rPr>
        <w:tab/>
      </w:r>
      <w:r w:rsidRPr="000878EC">
        <w:rPr>
          <w:rFonts w:ascii="Arial" w:hAnsi="Arial" w:cs="Arial"/>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0878EC" w:rsidRDefault="00AA0AD8" w:rsidP="00B46D58">
      <w:pPr>
        <w:widowControl w:val="0"/>
        <w:tabs>
          <w:tab w:val="left" w:pos="1134"/>
        </w:tabs>
        <w:spacing w:after="160"/>
        <w:ind w:firstLine="567"/>
        <w:jc w:val="both"/>
        <w:rPr>
          <w:rFonts w:ascii="Arial" w:hAnsi="Arial" w:cs="Arial"/>
        </w:rPr>
      </w:pPr>
      <w:r w:rsidRPr="000878EC">
        <w:rPr>
          <w:rFonts w:ascii="Arial" w:hAnsi="Arial" w:cs="Arial"/>
        </w:rPr>
        <w:t>9.2.</w:t>
      </w:r>
      <w:r w:rsidR="002A3FC1" w:rsidRPr="000878EC">
        <w:rPr>
          <w:rFonts w:ascii="Arial" w:hAnsi="Arial" w:cs="Arial"/>
        </w:rPr>
        <w:tab/>
      </w:r>
      <w:r w:rsidRPr="000878EC">
        <w:rPr>
          <w:rFonts w:ascii="Arial" w:hAnsi="Arial" w:cs="Arial"/>
        </w:rPr>
        <w:t>В течение четырех рабочих дней, следующих за окончанием периода ожидания, установленного пунктом 8.</w:t>
      </w:r>
      <w:r w:rsidR="00DA3F9C" w:rsidRPr="000878EC">
        <w:rPr>
          <w:rFonts w:ascii="Arial" w:hAnsi="Arial" w:cs="Arial"/>
        </w:rPr>
        <w:t>2</w:t>
      </w:r>
      <w:r w:rsidR="00655890" w:rsidRPr="000878EC">
        <w:rPr>
          <w:rFonts w:ascii="Arial" w:hAnsi="Arial" w:cs="Arial"/>
        </w:rPr>
        <w:t>3</w:t>
      </w:r>
      <w:r w:rsidRPr="000878EC">
        <w:rPr>
          <w:rFonts w:ascii="Arial" w:hAnsi="Arial" w:cs="Arial"/>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0878EC">
        <w:rPr>
          <w:rFonts w:ascii="Arial" w:hAnsi="Arial" w:cs="Arial"/>
        </w:rPr>
        <w:t>2</w:t>
      </w:r>
      <w:r w:rsidR="00655890" w:rsidRPr="000878EC">
        <w:rPr>
          <w:rFonts w:ascii="Arial" w:hAnsi="Arial" w:cs="Arial"/>
        </w:rPr>
        <w:t>3</w:t>
      </w:r>
      <w:r w:rsidR="00DA3F9C" w:rsidRPr="000878EC">
        <w:rPr>
          <w:rFonts w:ascii="Arial" w:hAnsi="Arial" w:cs="Arial"/>
        </w:rPr>
        <w:t xml:space="preserve"> </w:t>
      </w:r>
      <w:r w:rsidRPr="000878EC">
        <w:rPr>
          <w:rFonts w:ascii="Arial" w:hAnsi="Arial" w:cs="Arial"/>
        </w:rPr>
        <w:t>части 1 настоящего Приглашения.</w:t>
      </w:r>
    </w:p>
    <w:p w:rsidR="00F23A51" w:rsidRPr="000878EC" w:rsidRDefault="00AA0AD8" w:rsidP="00B46D58">
      <w:pPr>
        <w:widowControl w:val="0"/>
        <w:tabs>
          <w:tab w:val="left" w:pos="1134"/>
        </w:tabs>
        <w:spacing w:after="160"/>
        <w:ind w:firstLine="567"/>
        <w:jc w:val="both"/>
        <w:rPr>
          <w:rFonts w:ascii="Arial" w:hAnsi="Arial" w:cs="Arial"/>
        </w:rPr>
      </w:pPr>
      <w:r w:rsidRPr="000878EC">
        <w:rPr>
          <w:rFonts w:ascii="Arial" w:hAnsi="Arial" w:cs="Arial"/>
        </w:rPr>
        <w:t>9.3.</w:t>
      </w:r>
      <w:r w:rsidR="002A3FC1" w:rsidRPr="000878EC">
        <w:rPr>
          <w:rFonts w:ascii="Arial" w:hAnsi="Arial" w:cs="Arial"/>
        </w:rPr>
        <w:tab/>
      </w:r>
      <w:r w:rsidRPr="000878EC">
        <w:rPr>
          <w:rFonts w:ascii="Arial" w:hAnsi="Arial" w:cs="Arial"/>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0878EC" w:rsidRDefault="00AA0AD8" w:rsidP="00B46D58">
      <w:pPr>
        <w:widowControl w:val="0"/>
        <w:tabs>
          <w:tab w:val="left" w:pos="1134"/>
        </w:tabs>
        <w:spacing w:after="160"/>
        <w:ind w:firstLine="567"/>
        <w:jc w:val="both"/>
        <w:rPr>
          <w:rFonts w:ascii="Arial" w:hAnsi="Arial" w:cs="Arial"/>
        </w:rPr>
      </w:pPr>
      <w:r w:rsidRPr="000878EC">
        <w:rPr>
          <w:rFonts w:ascii="Arial" w:hAnsi="Arial" w:cs="Arial"/>
        </w:rPr>
        <w:t>9.</w:t>
      </w:r>
      <w:r w:rsidR="008E1532" w:rsidRPr="000878EC">
        <w:rPr>
          <w:rFonts w:ascii="Arial" w:hAnsi="Arial" w:cs="Arial"/>
        </w:rPr>
        <w:t>4</w:t>
      </w:r>
      <w:r w:rsidR="00DC30CC" w:rsidRPr="000878EC">
        <w:rPr>
          <w:rFonts w:ascii="Arial" w:hAnsi="Arial" w:cs="Arial"/>
        </w:rPr>
        <w:t>.</w:t>
      </w:r>
      <w:r w:rsidR="00DC30CC" w:rsidRPr="000878EC">
        <w:rPr>
          <w:rFonts w:ascii="Arial" w:hAnsi="Arial" w:cs="Arial"/>
        </w:rPr>
        <w:tab/>
      </w:r>
      <w:r w:rsidRPr="000878EC">
        <w:rPr>
          <w:rFonts w:ascii="Arial" w:hAnsi="Arial" w:cs="Arial"/>
        </w:rPr>
        <w:t xml:space="preserve">Если отобранный участник в течение 10 рабочих дней после получения уведомления о заключении договора и проекта договора не </w:t>
      </w:r>
      <w:r w:rsidRPr="000878EC">
        <w:rPr>
          <w:rFonts w:ascii="Arial" w:hAnsi="Arial" w:cs="Arial"/>
        </w:rPr>
        <w:lastRenderedPageBreak/>
        <w:t>подписывает договор и не предоставляет заказчику обеспечения</w:t>
      </w:r>
      <w:r w:rsidR="00F83409" w:rsidRPr="000878EC">
        <w:rPr>
          <w:rFonts w:ascii="Arial" w:hAnsi="Arial" w:cs="Arial"/>
        </w:rPr>
        <w:t xml:space="preserve"> квалификации и</w:t>
      </w:r>
      <w:r w:rsidRPr="000878EC">
        <w:rPr>
          <w:rFonts w:ascii="Arial" w:hAnsi="Arial" w:cs="Arial"/>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0878EC" w:rsidRDefault="000313A6" w:rsidP="00B46D58">
      <w:pPr>
        <w:widowControl w:val="0"/>
        <w:spacing w:after="160"/>
        <w:ind w:firstLine="567"/>
        <w:jc w:val="both"/>
        <w:rPr>
          <w:rFonts w:ascii="Arial" w:hAnsi="Arial" w:cs="Arial"/>
        </w:rPr>
      </w:pPr>
      <w:r w:rsidRPr="000878EC">
        <w:rPr>
          <w:rFonts w:ascii="Arial" w:hAnsi="Arial" w:cs="Arial"/>
        </w:rPr>
        <w:t>При этом</w:t>
      </w:r>
      <w:proofErr w:type="gramStart"/>
      <w:r w:rsidRPr="000878EC">
        <w:rPr>
          <w:rFonts w:ascii="Arial" w:hAnsi="Arial" w:cs="Arial"/>
        </w:rPr>
        <w:t>,</w:t>
      </w:r>
      <w:proofErr w:type="gramEnd"/>
      <w:r w:rsidRPr="000878EC">
        <w:rPr>
          <w:rFonts w:ascii="Arial" w:hAnsi="Arial" w:cs="Arial"/>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0878EC">
        <w:rPr>
          <w:rFonts w:ascii="Arial" w:hAnsi="Arial" w:cs="Arial"/>
        </w:rPr>
        <w:t xml:space="preserve"> </w:t>
      </w:r>
      <w:r w:rsidRPr="000878EC">
        <w:rPr>
          <w:rFonts w:ascii="Arial" w:hAnsi="Arial" w:cs="Arial"/>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0878EC" w:rsidRDefault="00AA0AD8" w:rsidP="00B46D58">
      <w:pPr>
        <w:pStyle w:val="a3"/>
        <w:widowControl w:val="0"/>
        <w:tabs>
          <w:tab w:val="left" w:pos="1134"/>
        </w:tabs>
        <w:spacing w:after="160" w:line="240" w:lineRule="auto"/>
        <w:ind w:firstLine="567"/>
        <w:rPr>
          <w:rFonts w:ascii="Arial" w:hAnsi="Arial" w:cs="Arial"/>
          <w:i w:val="0"/>
          <w:sz w:val="24"/>
          <w:szCs w:val="24"/>
        </w:rPr>
      </w:pPr>
      <w:r w:rsidRPr="000878EC">
        <w:rPr>
          <w:rFonts w:ascii="Arial" w:hAnsi="Arial" w:cs="Arial"/>
          <w:i w:val="0"/>
          <w:sz w:val="24"/>
          <w:szCs w:val="24"/>
        </w:rPr>
        <w:t>9.</w:t>
      </w:r>
      <w:r w:rsidR="00CC3097" w:rsidRPr="000878EC">
        <w:rPr>
          <w:rFonts w:ascii="Arial" w:hAnsi="Arial" w:cs="Arial"/>
          <w:i w:val="0"/>
          <w:sz w:val="24"/>
          <w:szCs w:val="24"/>
        </w:rPr>
        <w:t>5</w:t>
      </w:r>
      <w:r w:rsidR="00DC30CC" w:rsidRPr="000878EC">
        <w:rPr>
          <w:rFonts w:ascii="Arial" w:hAnsi="Arial" w:cs="Arial"/>
          <w:i w:val="0"/>
          <w:sz w:val="24"/>
          <w:szCs w:val="24"/>
        </w:rPr>
        <w:t>.</w:t>
      </w:r>
      <w:r w:rsidR="00DC30CC" w:rsidRPr="000878EC">
        <w:rPr>
          <w:rFonts w:ascii="Arial" w:hAnsi="Arial" w:cs="Arial"/>
          <w:i w:val="0"/>
          <w:sz w:val="24"/>
          <w:szCs w:val="24"/>
        </w:rPr>
        <w:tab/>
      </w:r>
      <w:r w:rsidRPr="000878EC">
        <w:rPr>
          <w:rFonts w:ascii="Arial" w:hAnsi="Arial" w:cs="Arial"/>
          <w:i w:val="0"/>
          <w:sz w:val="24"/>
          <w:szCs w:val="24"/>
        </w:rPr>
        <w:t>До истечения срока, предусмотренного пунктом 9.</w:t>
      </w:r>
      <w:r w:rsidR="00E048B1" w:rsidRPr="000878EC">
        <w:rPr>
          <w:rFonts w:ascii="Arial" w:hAnsi="Arial" w:cs="Arial"/>
          <w:i w:val="0"/>
          <w:sz w:val="24"/>
          <w:szCs w:val="24"/>
        </w:rPr>
        <w:t>4</w:t>
      </w:r>
      <w:r w:rsidRPr="000878EC">
        <w:rPr>
          <w:rFonts w:ascii="Arial" w:hAnsi="Arial" w:cs="Arial"/>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0878EC">
        <w:rPr>
          <w:rFonts w:ascii="Arial" w:hAnsi="Arial" w:cs="Arial"/>
          <w:spacing w:val="-8"/>
          <w:sz w:val="24"/>
          <w:szCs w:val="24"/>
        </w:rPr>
        <w:t xml:space="preserve"> </w:t>
      </w:r>
    </w:p>
    <w:p w:rsidR="00096865" w:rsidRPr="000878EC" w:rsidRDefault="00096865" w:rsidP="00B46D58">
      <w:pPr>
        <w:widowControl w:val="0"/>
        <w:spacing w:after="160"/>
        <w:jc w:val="center"/>
        <w:rPr>
          <w:rFonts w:ascii="Arial" w:hAnsi="Arial" w:cs="Arial"/>
          <w:b/>
          <w:iCs/>
        </w:rPr>
      </w:pPr>
    </w:p>
    <w:p w:rsidR="00096865" w:rsidRPr="000878EC" w:rsidRDefault="00030D40" w:rsidP="00B46D58">
      <w:pPr>
        <w:widowControl w:val="0"/>
        <w:spacing w:after="160"/>
        <w:jc w:val="center"/>
        <w:rPr>
          <w:rFonts w:ascii="Arial" w:hAnsi="Arial" w:cs="Arial"/>
          <w:b/>
          <w:iCs/>
        </w:rPr>
      </w:pPr>
      <w:r w:rsidRPr="000878EC">
        <w:rPr>
          <w:rFonts w:ascii="Arial" w:hAnsi="Arial" w:cs="Arial"/>
          <w:b/>
        </w:rPr>
        <w:t xml:space="preserve">10. </w:t>
      </w:r>
      <w:r w:rsidR="00F83409" w:rsidRPr="000878EC">
        <w:rPr>
          <w:rFonts w:ascii="Arial" w:hAnsi="Arial" w:cs="Arial"/>
          <w:b/>
        </w:rPr>
        <w:t xml:space="preserve">ОБЕСПЕЧЕНИЯ КВАЛИФИКАЦИИ И </w:t>
      </w:r>
      <w:r w:rsidRPr="000878EC">
        <w:rPr>
          <w:rFonts w:ascii="Arial" w:hAnsi="Arial" w:cs="Arial"/>
          <w:b/>
        </w:rPr>
        <w:t xml:space="preserve">ДОГОВОРА </w:t>
      </w:r>
    </w:p>
    <w:p w:rsidR="00096865" w:rsidRPr="000878EC" w:rsidRDefault="00030D40" w:rsidP="00B46D58">
      <w:pPr>
        <w:widowControl w:val="0"/>
        <w:tabs>
          <w:tab w:val="left" w:pos="1276"/>
        </w:tabs>
        <w:spacing w:after="160"/>
        <w:ind w:firstLine="567"/>
        <w:jc w:val="both"/>
        <w:rPr>
          <w:rFonts w:ascii="Arial" w:hAnsi="Arial" w:cs="Arial"/>
        </w:rPr>
      </w:pPr>
      <w:r w:rsidRPr="000878EC">
        <w:rPr>
          <w:rFonts w:ascii="Arial" w:hAnsi="Arial" w:cs="Arial"/>
        </w:rPr>
        <w:t>10.1</w:t>
      </w:r>
      <w:r w:rsidR="00DC30CC" w:rsidRPr="000878EC">
        <w:rPr>
          <w:rFonts w:ascii="Arial" w:hAnsi="Arial" w:cs="Arial"/>
        </w:rPr>
        <w:t>.</w:t>
      </w:r>
      <w:r w:rsidR="00DC30CC" w:rsidRPr="000878EC">
        <w:rPr>
          <w:rFonts w:ascii="Arial" w:hAnsi="Arial" w:cs="Arial"/>
        </w:rPr>
        <w:tab/>
      </w:r>
      <w:r w:rsidRPr="000878EC">
        <w:rPr>
          <w:rFonts w:ascii="Arial" w:hAnsi="Arial" w:cs="Arial"/>
        </w:rPr>
        <w:t xml:space="preserve">На основании требования о предоставлении </w:t>
      </w:r>
      <w:r w:rsidR="000E4039" w:rsidRPr="000878EC">
        <w:rPr>
          <w:rFonts w:ascii="Arial" w:hAnsi="Arial" w:cs="Arial"/>
        </w:rPr>
        <w:t xml:space="preserve">обеспечений квалификации и </w:t>
      </w:r>
      <w:r w:rsidRPr="000878EC">
        <w:rPr>
          <w:rFonts w:ascii="Arial" w:hAnsi="Arial" w:cs="Arial"/>
        </w:rPr>
        <w:t>договора отобранный участник в течение 10</w:t>
      </w:r>
      <w:r w:rsidR="000E4039" w:rsidRPr="000878EC">
        <w:rPr>
          <w:rFonts w:ascii="Arial" w:hAnsi="Arial" w:cs="Arial"/>
        </w:rPr>
        <w:t>-и, а в случае, если заключаемым договором предусмотрена предоплата – 15-и</w:t>
      </w:r>
      <w:r w:rsidRPr="000878EC">
        <w:rPr>
          <w:rFonts w:ascii="Arial" w:hAnsi="Arial" w:cs="Arial"/>
        </w:rPr>
        <w:t xml:space="preserve"> </w:t>
      </w:r>
      <w:r w:rsidR="000E4039" w:rsidRPr="000878EC">
        <w:rPr>
          <w:rFonts w:ascii="Arial" w:hAnsi="Arial" w:cs="Arial"/>
        </w:rPr>
        <w:t xml:space="preserve">рабочих дней со дня его получения, </w:t>
      </w:r>
      <w:r w:rsidRPr="000878EC">
        <w:rPr>
          <w:rFonts w:ascii="Arial" w:hAnsi="Arial" w:cs="Arial"/>
        </w:rPr>
        <w:t xml:space="preserve">обязан представить </w:t>
      </w:r>
      <w:r w:rsidR="000E4039" w:rsidRPr="000878EC">
        <w:rPr>
          <w:rFonts w:ascii="Arial" w:hAnsi="Arial" w:cs="Arial"/>
        </w:rPr>
        <w:t xml:space="preserve">обеспечения квалификации и </w:t>
      </w:r>
      <w:r w:rsidRPr="000878EC">
        <w:rPr>
          <w:rFonts w:ascii="Arial" w:hAnsi="Arial" w:cs="Arial"/>
        </w:rPr>
        <w:t xml:space="preserve">договора. С отобранным участником заключается договор, если он представляет </w:t>
      </w:r>
      <w:r w:rsidR="000E4039" w:rsidRPr="000878EC">
        <w:rPr>
          <w:rFonts w:ascii="Arial" w:hAnsi="Arial" w:cs="Arial"/>
        </w:rPr>
        <w:t xml:space="preserve">обеспечения квалификации и  </w:t>
      </w:r>
      <w:r w:rsidRPr="000878EC">
        <w:rPr>
          <w:rFonts w:ascii="Arial" w:hAnsi="Arial" w:cs="Arial"/>
        </w:rPr>
        <w:t>договора.</w:t>
      </w:r>
    </w:p>
    <w:p w:rsidR="0035631F" w:rsidRPr="000878EC" w:rsidRDefault="00A6609C" w:rsidP="00B46D58">
      <w:pPr>
        <w:widowControl w:val="0"/>
        <w:tabs>
          <w:tab w:val="left" w:pos="1276"/>
        </w:tabs>
        <w:spacing w:after="160"/>
        <w:ind w:firstLine="567"/>
        <w:jc w:val="both"/>
        <w:rPr>
          <w:rFonts w:ascii="Arial" w:hAnsi="Arial" w:cs="Arial"/>
        </w:rPr>
      </w:pPr>
      <w:r w:rsidRPr="000878EC">
        <w:rPr>
          <w:rFonts w:ascii="Arial" w:hAnsi="Arial" w:cs="Arial"/>
        </w:rPr>
        <w:t xml:space="preserve">10.2 </w:t>
      </w:r>
      <w:r w:rsidR="008C5F2A" w:rsidRPr="000878EC">
        <w:rPr>
          <w:rFonts w:ascii="Arial" w:hAnsi="Arial" w:cs="Arial"/>
        </w:rPr>
        <w:t xml:space="preserve">Размер обеспечения квалификации равен размеру ценового предложения отобранного </w:t>
      </w:r>
      <w:proofErr w:type="spellStart"/>
      <w:r w:rsidR="008C5F2A" w:rsidRPr="000878EC">
        <w:rPr>
          <w:rFonts w:ascii="Arial" w:hAnsi="Arial" w:cs="Arial"/>
        </w:rPr>
        <w:t>участника</w:t>
      </w:r>
      <w:proofErr w:type="gramStart"/>
      <w:r w:rsidR="008C5F2A" w:rsidRPr="000878EC">
        <w:rPr>
          <w:rFonts w:ascii="Arial" w:hAnsi="Arial" w:cs="Arial"/>
        </w:rPr>
        <w:t>.</w:t>
      </w:r>
      <w:r w:rsidR="001647D2" w:rsidRPr="000878EC">
        <w:rPr>
          <w:rFonts w:ascii="Arial" w:hAnsi="Arial" w:cs="Arial"/>
        </w:rPr>
        <w:t>О</w:t>
      </w:r>
      <w:proofErr w:type="gramEnd"/>
      <w:r w:rsidR="001647D2" w:rsidRPr="000878EC">
        <w:rPr>
          <w:rFonts w:ascii="Arial" w:hAnsi="Arial" w:cs="Arial"/>
        </w:rPr>
        <w:t>беспечение</w:t>
      </w:r>
      <w:proofErr w:type="spellEnd"/>
      <w:r w:rsidR="001647D2" w:rsidRPr="000878EC">
        <w:rPr>
          <w:rFonts w:ascii="Arial" w:hAnsi="Arial" w:cs="Arial"/>
        </w:rPr>
        <w:t xml:space="preserve"> квалификации представляется </w:t>
      </w:r>
      <w:r w:rsidR="00890AEF" w:rsidRPr="000878EC">
        <w:rPr>
          <w:rFonts w:ascii="Arial" w:hAnsi="Arial" w:cs="Arial"/>
          <w:i/>
        </w:rPr>
        <w:t>в одностороннем порядке утвержденного заявления в виде неустойки (приложение 4.1) или наличных денег</w:t>
      </w:r>
      <w:r w:rsidR="00890AEF" w:rsidRPr="000878EC">
        <w:rPr>
          <w:rFonts w:ascii="Arial" w:hAnsi="Arial" w:cs="Arial"/>
          <w:i/>
          <w:sz w:val="16"/>
          <w:szCs w:val="16"/>
        </w:rPr>
        <w:t>”</w:t>
      </w:r>
      <w:r w:rsidR="001647D2" w:rsidRPr="000878EC">
        <w:rPr>
          <w:rFonts w:ascii="Arial" w:hAnsi="Arial" w:cs="Arial"/>
        </w:rPr>
        <w:t>, 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9A0467" w:rsidRPr="000878EC">
        <w:rPr>
          <w:rStyle w:val="af6"/>
          <w:rFonts w:ascii="Arial" w:hAnsi="Arial" w:cs="Arial"/>
        </w:rPr>
        <w:footnoteReference w:customMarkFollows="1" w:id="5"/>
        <w:t>12</w:t>
      </w:r>
      <w:r w:rsidRPr="000878EC">
        <w:rPr>
          <w:rFonts w:ascii="Arial" w:hAnsi="Arial" w:cs="Arial"/>
        </w:rPr>
        <w:t xml:space="preserve"> </w:t>
      </w:r>
      <w:r w:rsidR="00853CBA" w:rsidRPr="000878EC">
        <w:rPr>
          <w:rFonts w:ascii="Arial" w:hAnsi="Arial" w:cs="Arial"/>
        </w:rPr>
        <w:t>.</w:t>
      </w:r>
    </w:p>
    <w:p w:rsidR="0035631F" w:rsidRPr="000878EC" w:rsidRDefault="0035631F" w:rsidP="00B46D58">
      <w:pPr>
        <w:widowControl w:val="0"/>
        <w:tabs>
          <w:tab w:val="left" w:pos="1276"/>
        </w:tabs>
        <w:spacing w:after="160"/>
        <w:ind w:firstLine="567"/>
        <w:jc w:val="both"/>
        <w:rPr>
          <w:rFonts w:ascii="Arial" w:hAnsi="Arial" w:cs="Arial"/>
        </w:rPr>
      </w:pPr>
      <w:r w:rsidRPr="000878EC">
        <w:rPr>
          <w:rFonts w:ascii="Arial" w:hAnsi="Arial" w:cs="Arial"/>
        </w:rPr>
        <w:t xml:space="preserve">Если процедура закупки организована в </w:t>
      </w:r>
      <w:r w:rsidR="008F1F9B" w:rsidRPr="000878EC">
        <w:rPr>
          <w:rFonts w:ascii="Arial" w:hAnsi="Arial" w:cs="Arial"/>
        </w:rPr>
        <w:t>лотах</w:t>
      </w:r>
      <w:r w:rsidRPr="000878EC">
        <w:rPr>
          <w:rFonts w:ascii="Arial" w:hAnsi="Arial" w:cs="Arial"/>
        </w:rPr>
        <w:t xml:space="preserve"> и участник признается </w:t>
      </w:r>
      <w:r w:rsidR="008F1F9B" w:rsidRPr="000878EC">
        <w:rPr>
          <w:rFonts w:ascii="Arial" w:hAnsi="Arial" w:cs="Arial"/>
        </w:rPr>
        <w:t>отобранным</w:t>
      </w:r>
      <w:r w:rsidRPr="000878EC">
        <w:rPr>
          <w:rFonts w:ascii="Arial" w:hAnsi="Arial" w:cs="Arial"/>
        </w:rPr>
        <w:t xml:space="preserve"> участником </w:t>
      </w:r>
      <w:proofErr w:type="gramStart"/>
      <w:r w:rsidR="008F1F9B" w:rsidRPr="000878EC">
        <w:rPr>
          <w:rFonts w:ascii="Arial" w:hAnsi="Arial" w:cs="Arial"/>
        </w:rPr>
        <w:t>по</w:t>
      </w:r>
      <w:proofErr w:type="gramEnd"/>
      <w:r w:rsidRPr="000878EC">
        <w:rPr>
          <w:rFonts w:ascii="Arial" w:hAnsi="Arial" w:cs="Arial"/>
        </w:rPr>
        <w:t xml:space="preserve"> более </w:t>
      </w:r>
      <w:proofErr w:type="gramStart"/>
      <w:r w:rsidRPr="000878EC">
        <w:rPr>
          <w:rFonts w:ascii="Arial" w:hAnsi="Arial" w:cs="Arial"/>
        </w:rPr>
        <w:t>чем</w:t>
      </w:r>
      <w:proofErr w:type="gramEnd"/>
      <w:r w:rsidRPr="000878EC">
        <w:rPr>
          <w:rFonts w:ascii="Arial" w:hAnsi="Arial" w:cs="Arial"/>
        </w:rPr>
        <w:t xml:space="preserve"> одн</w:t>
      </w:r>
      <w:r w:rsidR="008F1F9B" w:rsidRPr="000878EC">
        <w:rPr>
          <w:rFonts w:ascii="Arial" w:hAnsi="Arial" w:cs="Arial"/>
        </w:rPr>
        <w:t xml:space="preserve">ому лоту </w:t>
      </w:r>
      <w:r w:rsidRPr="000878EC">
        <w:rPr>
          <w:rFonts w:ascii="Arial" w:hAnsi="Arial" w:cs="Arial"/>
        </w:rPr>
        <w:t xml:space="preserve">и общая цена заключаемого с последним договора превышает 10 млн. </w:t>
      </w:r>
      <w:proofErr w:type="spellStart"/>
      <w:r w:rsidRPr="000878EC">
        <w:rPr>
          <w:rFonts w:ascii="Arial" w:hAnsi="Arial" w:cs="Arial"/>
        </w:rPr>
        <w:t>драмов</w:t>
      </w:r>
      <w:proofErr w:type="spellEnd"/>
      <w:r w:rsidRPr="000878EC">
        <w:rPr>
          <w:rFonts w:ascii="Arial" w:hAnsi="Arial" w:cs="Arial"/>
        </w:rPr>
        <w:t xml:space="preserve"> </w:t>
      </w:r>
      <w:proofErr w:type="spellStart"/>
      <w:r w:rsidR="008F1F9B" w:rsidRPr="000878EC">
        <w:rPr>
          <w:rFonts w:ascii="Arial" w:hAnsi="Arial" w:cs="Arial"/>
        </w:rPr>
        <w:t>д</w:t>
      </w:r>
      <w:r w:rsidRPr="000878EC">
        <w:rPr>
          <w:rFonts w:ascii="Arial" w:hAnsi="Arial" w:cs="Arial"/>
        </w:rPr>
        <w:t>рам</w:t>
      </w:r>
      <w:r w:rsidR="008F1F9B" w:rsidRPr="000878EC">
        <w:rPr>
          <w:rFonts w:ascii="Arial" w:hAnsi="Arial" w:cs="Arial"/>
        </w:rPr>
        <w:t>ов</w:t>
      </w:r>
      <w:proofErr w:type="spellEnd"/>
      <w:r w:rsidRPr="000878EC">
        <w:rPr>
          <w:rFonts w:ascii="Arial" w:hAnsi="Arial" w:cs="Arial"/>
        </w:rPr>
        <w:t xml:space="preserve"> </w:t>
      </w:r>
      <w:r w:rsidR="008F1F9B" w:rsidRPr="000878EC">
        <w:rPr>
          <w:rFonts w:ascii="Arial" w:hAnsi="Arial" w:cs="Arial"/>
        </w:rPr>
        <w:t>РА,</w:t>
      </w:r>
      <w:r w:rsidRPr="000878EC">
        <w:rPr>
          <w:rFonts w:ascii="Arial" w:hAnsi="Arial" w:cs="Arial"/>
        </w:rPr>
        <w:t xml:space="preserve"> то обеспечение </w:t>
      </w:r>
      <w:r w:rsidR="008F1F9B" w:rsidRPr="000878EC">
        <w:rPr>
          <w:rFonts w:ascii="Arial" w:hAnsi="Arial" w:cs="Arial"/>
        </w:rPr>
        <w:t xml:space="preserve">квалификации </w:t>
      </w:r>
      <w:r w:rsidRPr="000878EC">
        <w:rPr>
          <w:rFonts w:ascii="Arial" w:hAnsi="Arial" w:cs="Arial"/>
        </w:rPr>
        <w:t xml:space="preserve">представляется в </w:t>
      </w:r>
      <w:r w:rsidR="004B6A49" w:rsidRPr="000878EC">
        <w:rPr>
          <w:rFonts w:ascii="Arial" w:hAnsi="Arial" w:cs="Arial"/>
        </w:rPr>
        <w:t>виде</w:t>
      </w:r>
      <w:r w:rsidRPr="000878EC">
        <w:rPr>
          <w:rFonts w:ascii="Arial" w:hAnsi="Arial" w:cs="Arial"/>
        </w:rPr>
        <w:t xml:space="preserve"> банковской гарантии в размере общей цены договора</w:t>
      </w:r>
      <w:r w:rsidR="008F1F9B" w:rsidRPr="000878EC">
        <w:rPr>
          <w:rFonts w:ascii="Arial" w:hAnsi="Arial" w:cs="Arial"/>
        </w:rPr>
        <w:t>.</w:t>
      </w:r>
    </w:p>
    <w:p w:rsidR="002406D8" w:rsidRPr="000878EC" w:rsidRDefault="002406D8" w:rsidP="00B46D58">
      <w:pPr>
        <w:widowControl w:val="0"/>
        <w:tabs>
          <w:tab w:val="left" w:pos="1276"/>
        </w:tabs>
        <w:spacing w:after="160"/>
        <w:ind w:firstLine="567"/>
        <w:jc w:val="both"/>
        <w:rPr>
          <w:rFonts w:ascii="Arial" w:hAnsi="Arial" w:cs="Arial"/>
        </w:rPr>
      </w:pPr>
      <w:r w:rsidRPr="000878EC">
        <w:rPr>
          <w:rFonts w:ascii="Arial" w:hAnsi="Arial" w:cs="Arial"/>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90AEF" w:rsidRPr="000878EC" w:rsidRDefault="00030D40" w:rsidP="00890AEF">
      <w:pPr>
        <w:widowControl w:val="0"/>
        <w:tabs>
          <w:tab w:val="left" w:pos="1276"/>
        </w:tabs>
        <w:spacing w:after="160"/>
        <w:ind w:firstLine="567"/>
        <w:rPr>
          <w:rFonts w:ascii="Arial" w:hAnsi="Arial" w:cs="Arial"/>
          <w:i/>
        </w:rPr>
      </w:pPr>
      <w:r w:rsidRPr="000878EC">
        <w:rPr>
          <w:rFonts w:ascii="Arial" w:hAnsi="Arial" w:cs="Arial"/>
        </w:rPr>
        <w:t>10.</w:t>
      </w:r>
      <w:r w:rsidR="001723D6" w:rsidRPr="000878EC">
        <w:rPr>
          <w:rFonts w:ascii="Arial" w:hAnsi="Arial" w:cs="Arial"/>
        </w:rPr>
        <w:t>3</w:t>
      </w:r>
      <w:r w:rsidR="00DC30CC" w:rsidRPr="000878EC">
        <w:rPr>
          <w:rFonts w:ascii="Arial" w:hAnsi="Arial" w:cs="Arial"/>
        </w:rPr>
        <w:t>.</w:t>
      </w:r>
      <w:r w:rsidR="00DC30CC" w:rsidRPr="000878EC">
        <w:rPr>
          <w:rFonts w:ascii="Arial" w:hAnsi="Arial" w:cs="Arial"/>
        </w:rPr>
        <w:tab/>
      </w:r>
      <w:r w:rsidRPr="000878EC">
        <w:rPr>
          <w:rFonts w:ascii="Arial" w:hAnsi="Arial" w:cs="Arial"/>
        </w:rPr>
        <w:t xml:space="preserve">Размер обеспечения договора составляет 10 процентов от цены договора. </w:t>
      </w:r>
      <w:r w:rsidR="001723D6" w:rsidRPr="000878EC">
        <w:rPr>
          <w:rFonts w:ascii="Arial" w:hAnsi="Arial" w:cs="Arial"/>
        </w:rPr>
        <w:t xml:space="preserve">Обеспечение </w:t>
      </w:r>
      <w:r w:rsidR="00896AAF" w:rsidRPr="000878EC">
        <w:rPr>
          <w:rFonts w:ascii="Arial" w:hAnsi="Arial" w:cs="Arial"/>
        </w:rPr>
        <w:t>договора</w:t>
      </w:r>
      <w:r w:rsidR="001723D6" w:rsidRPr="000878EC">
        <w:rPr>
          <w:rFonts w:ascii="Arial" w:hAnsi="Arial" w:cs="Arial"/>
        </w:rPr>
        <w:t xml:space="preserve"> представляется </w:t>
      </w:r>
      <w:r w:rsidR="00890AEF" w:rsidRPr="000878EC">
        <w:rPr>
          <w:rFonts w:ascii="Arial" w:hAnsi="Arial" w:cs="Arial"/>
          <w:i/>
        </w:rPr>
        <w:t>в одностороннем порядке утвержденного заявления-в виде неустойки (приложение 5.1) или наличных денег”.</w:t>
      </w:r>
    </w:p>
    <w:p w:rsidR="0058395E" w:rsidRPr="000878EC" w:rsidRDefault="0058395E" w:rsidP="00B46D58">
      <w:pPr>
        <w:widowControl w:val="0"/>
        <w:tabs>
          <w:tab w:val="left" w:pos="1276"/>
        </w:tabs>
        <w:spacing w:after="160"/>
        <w:ind w:firstLine="567"/>
        <w:jc w:val="both"/>
        <w:rPr>
          <w:rFonts w:ascii="Arial" w:hAnsi="Arial" w:cs="Arial"/>
        </w:rPr>
      </w:pPr>
      <w:r w:rsidRPr="000878EC">
        <w:rPr>
          <w:rFonts w:ascii="Arial" w:hAnsi="Arial" w:cs="Arial"/>
        </w:rPr>
        <w:lastRenderedPageBreak/>
        <w:t xml:space="preserve">Если процедура закупки организована в </w:t>
      </w:r>
      <w:r w:rsidR="00740EF5" w:rsidRPr="000878EC">
        <w:rPr>
          <w:rFonts w:ascii="Arial" w:hAnsi="Arial" w:cs="Arial"/>
        </w:rPr>
        <w:t>лотах</w:t>
      </w:r>
      <w:r w:rsidRPr="000878EC">
        <w:rPr>
          <w:rFonts w:ascii="Arial" w:hAnsi="Arial" w:cs="Arial"/>
        </w:rPr>
        <w:t xml:space="preserve"> и участник признается </w:t>
      </w:r>
      <w:r w:rsidR="00740EF5" w:rsidRPr="000878EC">
        <w:rPr>
          <w:rFonts w:ascii="Arial" w:hAnsi="Arial" w:cs="Arial"/>
        </w:rPr>
        <w:t>ото</w:t>
      </w:r>
      <w:r w:rsidRPr="000878EC">
        <w:rPr>
          <w:rFonts w:ascii="Arial" w:hAnsi="Arial" w:cs="Arial"/>
        </w:rPr>
        <w:t xml:space="preserve">бранным участником </w:t>
      </w:r>
      <w:proofErr w:type="gramStart"/>
      <w:r w:rsidR="00740EF5" w:rsidRPr="000878EC">
        <w:rPr>
          <w:rFonts w:ascii="Arial" w:hAnsi="Arial" w:cs="Arial"/>
        </w:rPr>
        <w:t>по</w:t>
      </w:r>
      <w:proofErr w:type="gramEnd"/>
      <w:r w:rsidRPr="000878EC">
        <w:rPr>
          <w:rFonts w:ascii="Arial" w:hAnsi="Arial" w:cs="Arial"/>
        </w:rPr>
        <w:t xml:space="preserve"> более </w:t>
      </w:r>
      <w:proofErr w:type="gramStart"/>
      <w:r w:rsidRPr="000878EC">
        <w:rPr>
          <w:rFonts w:ascii="Arial" w:hAnsi="Arial" w:cs="Arial"/>
        </w:rPr>
        <w:t>чем</w:t>
      </w:r>
      <w:proofErr w:type="gramEnd"/>
      <w:r w:rsidRPr="000878EC">
        <w:rPr>
          <w:rFonts w:ascii="Arial" w:hAnsi="Arial" w:cs="Arial"/>
        </w:rPr>
        <w:t xml:space="preserve"> одно</w:t>
      </w:r>
      <w:r w:rsidR="00740EF5" w:rsidRPr="000878EC">
        <w:rPr>
          <w:rFonts w:ascii="Arial" w:hAnsi="Arial" w:cs="Arial"/>
        </w:rPr>
        <w:t xml:space="preserve">му лоту </w:t>
      </w:r>
      <w:r w:rsidRPr="000878EC">
        <w:rPr>
          <w:rFonts w:ascii="Arial" w:hAnsi="Arial" w:cs="Arial"/>
        </w:rPr>
        <w:t xml:space="preserve">и общая цена заключаемого с последним договора превышает 10 млн. </w:t>
      </w:r>
      <w:proofErr w:type="spellStart"/>
      <w:r w:rsidRPr="000878EC">
        <w:rPr>
          <w:rFonts w:ascii="Arial" w:hAnsi="Arial" w:cs="Arial"/>
        </w:rPr>
        <w:t>драмов</w:t>
      </w:r>
      <w:proofErr w:type="spellEnd"/>
      <w:r w:rsidRPr="000878EC">
        <w:rPr>
          <w:rFonts w:ascii="Arial" w:hAnsi="Arial" w:cs="Arial"/>
        </w:rPr>
        <w:t xml:space="preserve"> Р</w:t>
      </w:r>
      <w:r w:rsidR="00740EF5" w:rsidRPr="000878EC">
        <w:rPr>
          <w:rFonts w:ascii="Arial" w:hAnsi="Arial" w:cs="Arial"/>
        </w:rPr>
        <w:t>А</w:t>
      </w:r>
      <w:r w:rsidRPr="000878EC">
        <w:rPr>
          <w:rFonts w:ascii="Arial" w:hAnsi="Arial" w:cs="Arial"/>
        </w:rPr>
        <w:t>, то обеспечение договора представляется в виде банковской гарантии в размере общей цены договора.</w:t>
      </w:r>
    </w:p>
    <w:p w:rsidR="00E969ED" w:rsidRPr="000878EC" w:rsidRDefault="00030D40" w:rsidP="00B46D58">
      <w:pPr>
        <w:widowControl w:val="0"/>
        <w:tabs>
          <w:tab w:val="left" w:pos="1276"/>
        </w:tabs>
        <w:spacing w:after="160"/>
        <w:ind w:firstLine="567"/>
        <w:jc w:val="both"/>
        <w:rPr>
          <w:rFonts w:ascii="Arial" w:hAnsi="Arial" w:cs="Arial"/>
        </w:rPr>
      </w:pPr>
      <w:r w:rsidRPr="000878EC">
        <w:rPr>
          <w:rFonts w:ascii="Arial" w:hAnsi="Arial" w:cs="Arial"/>
        </w:rPr>
        <w:t xml:space="preserve">Обеспечение договора должно быть действительно как минимум включительно до </w:t>
      </w:r>
      <w:r w:rsidR="00456B02" w:rsidRPr="000878EC">
        <w:rPr>
          <w:rFonts w:ascii="Arial" w:hAnsi="Arial" w:cs="Arial"/>
        </w:rPr>
        <w:t>20</w:t>
      </w:r>
      <w:r w:rsidRPr="000878EC">
        <w:rPr>
          <w:rFonts w:ascii="Arial" w:hAnsi="Arial" w:cs="Arial"/>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0878EC">
        <w:rPr>
          <w:rFonts w:ascii="Arial" w:hAnsi="Arial" w:cs="Arial"/>
        </w:rPr>
        <w:t>возврату</w:t>
      </w:r>
      <w:proofErr w:type="gramEnd"/>
      <w:r w:rsidRPr="000878EC">
        <w:rPr>
          <w:rFonts w:ascii="Arial" w:hAnsi="Arial" w:cs="Arial"/>
        </w:rPr>
        <w:t xml:space="preserve"> представившему его участнику в течение </w:t>
      </w:r>
      <w:r w:rsidR="00594C31" w:rsidRPr="000878EC">
        <w:rPr>
          <w:rFonts w:ascii="Arial" w:hAnsi="Arial" w:cs="Arial"/>
        </w:rPr>
        <w:t xml:space="preserve">пяти </w:t>
      </w:r>
      <w:r w:rsidRPr="000878EC">
        <w:rPr>
          <w:rFonts w:ascii="Arial" w:hAnsi="Arial" w:cs="Arial"/>
        </w:rPr>
        <w:t xml:space="preserve">рабочих дней, следующих за исполнением в полном объеме обязательств, взятых на себя по заключенному </w:t>
      </w:r>
      <w:r w:rsidR="00DC30CC" w:rsidRPr="000878EC">
        <w:rPr>
          <w:rFonts w:ascii="Arial" w:hAnsi="Arial" w:cs="Arial"/>
        </w:rPr>
        <w:t>договору.</w:t>
      </w:r>
    </w:p>
    <w:p w:rsidR="00F0759D" w:rsidRPr="000878EC" w:rsidRDefault="00F92A53" w:rsidP="00B46D58">
      <w:pPr>
        <w:widowControl w:val="0"/>
        <w:tabs>
          <w:tab w:val="left" w:pos="1276"/>
        </w:tabs>
        <w:spacing w:after="160"/>
        <w:ind w:firstLine="567"/>
        <w:jc w:val="both"/>
        <w:rPr>
          <w:rFonts w:ascii="Arial" w:hAnsi="Arial" w:cs="Arial"/>
        </w:rPr>
      </w:pPr>
      <w:r w:rsidRPr="000878EC">
        <w:rPr>
          <w:rFonts w:ascii="Arial" w:hAnsi="Arial" w:cs="Arial"/>
        </w:rPr>
        <w:t>Обеспечение договора, представленное в виде наличных денег, должно быть перечислено на казначейский счет "900008000</w:t>
      </w:r>
      <w:r w:rsidR="00B66AB9" w:rsidRPr="000878EC">
        <w:rPr>
          <w:rFonts w:ascii="Arial" w:hAnsi="Arial" w:cs="Arial"/>
        </w:rPr>
        <w:t>66</w:t>
      </w:r>
      <w:r w:rsidRPr="000878EC">
        <w:rPr>
          <w:rFonts w:ascii="Arial" w:hAnsi="Arial" w:cs="Arial"/>
        </w:rPr>
        <w:t>4", открытый в Центральном казначействе на имя уполномоченного органа.</w:t>
      </w:r>
    </w:p>
    <w:p w:rsidR="004A0321" w:rsidRPr="000878EC" w:rsidRDefault="004A0321" w:rsidP="00B46D58">
      <w:pPr>
        <w:widowControl w:val="0"/>
        <w:tabs>
          <w:tab w:val="left" w:pos="1276"/>
        </w:tabs>
        <w:spacing w:after="160"/>
        <w:ind w:firstLine="567"/>
        <w:jc w:val="both"/>
        <w:rPr>
          <w:rFonts w:ascii="Arial" w:hAnsi="Arial" w:cs="Arial"/>
        </w:rPr>
      </w:pPr>
      <w:r w:rsidRPr="000878EC">
        <w:rPr>
          <w:rFonts w:ascii="Arial" w:hAnsi="Arial" w:cs="Arial"/>
        </w:rPr>
        <w:t>10.4</w:t>
      </w:r>
      <w:proofErr w:type="gramStart"/>
      <w:r w:rsidR="00251CF9" w:rsidRPr="000878EC">
        <w:rPr>
          <w:rFonts w:ascii="Arial" w:hAnsi="Arial" w:cs="Arial"/>
        </w:rPr>
        <w:t xml:space="preserve"> </w:t>
      </w:r>
      <w:r w:rsidR="0076763C" w:rsidRPr="000878EC">
        <w:rPr>
          <w:rFonts w:ascii="Arial" w:hAnsi="Arial" w:cs="Arial"/>
        </w:rPr>
        <w:t>Е</w:t>
      </w:r>
      <w:proofErr w:type="gramEnd"/>
      <w:r w:rsidR="0076763C" w:rsidRPr="000878EC">
        <w:rPr>
          <w:rFonts w:ascii="Arial" w:hAnsi="Arial" w:cs="Arial"/>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0878EC">
        <w:rPr>
          <w:rFonts w:ascii="Arial" w:hAnsi="Arial" w:cs="Arial"/>
        </w:rPr>
        <w:t>я квалификации и</w:t>
      </w:r>
      <w:r w:rsidR="0076763C" w:rsidRPr="000878EC">
        <w:rPr>
          <w:rFonts w:ascii="Arial" w:hAnsi="Arial" w:cs="Arial"/>
        </w:rPr>
        <w:t xml:space="preserve"> договора представля</w:t>
      </w:r>
      <w:r w:rsidR="00DE7753" w:rsidRPr="000878EC">
        <w:rPr>
          <w:rFonts w:ascii="Arial" w:hAnsi="Arial" w:cs="Arial"/>
        </w:rPr>
        <w:t>ю</w:t>
      </w:r>
      <w:r w:rsidR="0076763C" w:rsidRPr="000878EC">
        <w:rPr>
          <w:rFonts w:ascii="Arial" w:hAnsi="Arial" w:cs="Arial"/>
        </w:rPr>
        <w:t>тся</w:t>
      </w:r>
      <w:r w:rsidR="00180134" w:rsidRPr="000878EC">
        <w:rPr>
          <w:rFonts w:ascii="Arial" w:hAnsi="Arial" w:cs="Arial"/>
        </w:rPr>
        <w:t xml:space="preserve"> в виде заключенного в одностороннем порядке </w:t>
      </w:r>
      <w:r w:rsidR="00A9694C" w:rsidRPr="000878EC">
        <w:rPr>
          <w:rFonts w:ascii="Arial" w:hAnsi="Arial" w:cs="Arial"/>
        </w:rPr>
        <w:t>за</w:t>
      </w:r>
      <w:r w:rsidR="00180134" w:rsidRPr="000878EC">
        <w:rPr>
          <w:rFonts w:ascii="Arial" w:hAnsi="Arial" w:cs="Arial"/>
        </w:rPr>
        <w:t>явления - в виде неустойки или наличных денег</w:t>
      </w:r>
      <w:r w:rsidR="006D7219" w:rsidRPr="000878EC">
        <w:rPr>
          <w:rFonts w:ascii="Arial" w:hAnsi="Arial" w:cs="Arial"/>
        </w:rPr>
        <w:t>. Если на момент возникновения правомочия по заключению договора</w:t>
      </w:r>
    </w:p>
    <w:p w:rsidR="006D7219" w:rsidRPr="000878EC" w:rsidRDefault="006D7219" w:rsidP="00B46D58">
      <w:pPr>
        <w:widowControl w:val="0"/>
        <w:tabs>
          <w:tab w:val="left" w:pos="1276"/>
        </w:tabs>
        <w:spacing w:after="160"/>
        <w:ind w:firstLine="567"/>
        <w:jc w:val="both"/>
        <w:rPr>
          <w:rFonts w:ascii="Arial" w:hAnsi="Arial" w:cs="Arial"/>
        </w:rPr>
      </w:pPr>
      <w:proofErr w:type="gramStart"/>
      <w:r w:rsidRPr="000878EC">
        <w:rPr>
          <w:rFonts w:ascii="Arial" w:hAnsi="Arial" w:cs="Arial"/>
        </w:rPr>
        <w:t xml:space="preserve">- финансовые средства предусмотрены, то квалификационное обеспечение </w:t>
      </w:r>
      <w:r w:rsidR="00A9694C" w:rsidRPr="000878EC">
        <w:rPr>
          <w:rFonts w:ascii="Arial" w:hAnsi="Arial" w:cs="Arial"/>
        </w:rPr>
        <w:t>по</w:t>
      </w:r>
      <w:r w:rsidRPr="000878EC">
        <w:rPr>
          <w:rFonts w:ascii="Arial" w:hAnsi="Arial" w:cs="Arial"/>
        </w:rPr>
        <w:t xml:space="preserve"> части выделенных финансовых средств представляется в виде банковской гарантии, а </w:t>
      </w:r>
      <w:r w:rsidR="00661E7D" w:rsidRPr="000878EC">
        <w:rPr>
          <w:rFonts w:ascii="Arial" w:hAnsi="Arial" w:cs="Arial"/>
        </w:rPr>
        <w:t>по</w:t>
      </w:r>
      <w:r w:rsidRPr="000878EC">
        <w:rPr>
          <w:rFonts w:ascii="Arial" w:hAnsi="Arial" w:cs="Arial"/>
        </w:rPr>
        <w:t xml:space="preserve"> части требуемых в дальнейшем финансовых средств-в </w:t>
      </w:r>
      <w:r w:rsidR="00661E7D" w:rsidRPr="000878EC">
        <w:rPr>
          <w:rFonts w:ascii="Arial" w:hAnsi="Arial" w:cs="Arial"/>
        </w:rPr>
        <w:t xml:space="preserve">виде </w:t>
      </w:r>
      <w:r w:rsidRPr="000878EC">
        <w:rPr>
          <w:rFonts w:ascii="Arial" w:hAnsi="Arial" w:cs="Arial"/>
        </w:rPr>
        <w:t>утвержденного</w:t>
      </w:r>
      <w:r w:rsidR="00661E7D" w:rsidRPr="000878EC">
        <w:rPr>
          <w:rFonts w:ascii="Arial" w:hAnsi="Arial" w:cs="Arial"/>
        </w:rPr>
        <w:t xml:space="preserve"> в</w:t>
      </w:r>
      <w:r w:rsidRPr="000878EC">
        <w:rPr>
          <w:rFonts w:ascii="Arial" w:hAnsi="Arial" w:cs="Arial"/>
        </w:rPr>
        <w:t xml:space="preserve"> </w:t>
      </w:r>
      <w:r w:rsidR="00661E7D" w:rsidRPr="000878EC">
        <w:rPr>
          <w:rFonts w:ascii="Arial" w:hAnsi="Arial" w:cs="Arial"/>
        </w:rPr>
        <w:t xml:space="preserve">одностороннем порядке </w:t>
      </w:r>
      <w:r w:rsidRPr="000878EC">
        <w:rPr>
          <w:rFonts w:ascii="Arial" w:hAnsi="Arial" w:cs="Arial"/>
        </w:rPr>
        <w:t>заявления-в виде неустойки или наличных денег</w:t>
      </w:r>
      <w:r w:rsidR="006F58E6" w:rsidRPr="000878EC">
        <w:rPr>
          <w:rFonts w:ascii="Arial" w:hAnsi="Arial" w:cs="Arial"/>
        </w:rPr>
        <w:t>.</w:t>
      </w:r>
      <w:proofErr w:type="gramEnd"/>
    </w:p>
    <w:p w:rsidR="006F58E6" w:rsidRPr="000878EC" w:rsidRDefault="006F58E6" w:rsidP="00B46D58">
      <w:pPr>
        <w:widowControl w:val="0"/>
        <w:tabs>
          <w:tab w:val="left" w:pos="1276"/>
        </w:tabs>
        <w:spacing w:after="160"/>
        <w:ind w:firstLine="567"/>
        <w:jc w:val="both"/>
        <w:rPr>
          <w:rFonts w:ascii="Arial" w:hAnsi="Arial" w:cs="Arial"/>
        </w:rPr>
      </w:pPr>
      <w:r w:rsidRPr="000878EC">
        <w:rPr>
          <w:rFonts w:ascii="Arial" w:hAnsi="Arial" w:cs="Arial"/>
        </w:rPr>
        <w:t>Обеспечение квалификации,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r w:rsidR="00D32092" w:rsidRPr="000878EC">
        <w:rPr>
          <w:rFonts w:ascii="Arial" w:hAnsi="Arial" w:cs="Arial"/>
        </w:rPr>
        <w:t>:</w:t>
      </w:r>
    </w:p>
    <w:p w:rsidR="00D32092" w:rsidRPr="000878EC" w:rsidRDefault="00D32092" w:rsidP="00B46D58">
      <w:pPr>
        <w:widowControl w:val="0"/>
        <w:tabs>
          <w:tab w:val="left" w:pos="1276"/>
        </w:tabs>
        <w:spacing w:after="160"/>
        <w:ind w:firstLine="567"/>
        <w:jc w:val="both"/>
        <w:rPr>
          <w:rFonts w:ascii="Arial" w:hAnsi="Arial" w:cs="Arial"/>
        </w:rPr>
      </w:pPr>
      <w:r w:rsidRPr="000878EC">
        <w:rPr>
          <w:rFonts w:ascii="Arial" w:hAnsi="Arial" w:cs="Arial"/>
        </w:rPr>
        <w:t xml:space="preserve">-предусмотренные финансовые средства превышают 10 млн. </w:t>
      </w:r>
      <w:proofErr w:type="spellStart"/>
      <w:r w:rsidRPr="000878EC">
        <w:rPr>
          <w:rFonts w:ascii="Arial" w:hAnsi="Arial" w:cs="Arial"/>
        </w:rPr>
        <w:t>драмов</w:t>
      </w:r>
      <w:proofErr w:type="spellEnd"/>
      <w:r w:rsidRPr="000878EC">
        <w:rPr>
          <w:rFonts w:ascii="Arial" w:hAnsi="Arial" w:cs="Arial"/>
        </w:rPr>
        <w:t>,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5162B1" w:rsidRPr="000878EC" w:rsidRDefault="003E194D" w:rsidP="00B46D58">
      <w:pPr>
        <w:widowControl w:val="0"/>
        <w:tabs>
          <w:tab w:val="left" w:pos="1134"/>
        </w:tabs>
        <w:spacing w:after="160"/>
        <w:ind w:firstLine="567"/>
        <w:jc w:val="both"/>
        <w:rPr>
          <w:rFonts w:ascii="Arial" w:hAnsi="Arial" w:cs="Arial"/>
        </w:rPr>
      </w:pPr>
      <w:r w:rsidRPr="000878EC">
        <w:rPr>
          <w:rFonts w:ascii="Arial" w:hAnsi="Arial" w:cs="Arial"/>
        </w:rPr>
        <w:tab/>
      </w:r>
    </w:p>
    <w:p w:rsidR="00637D24" w:rsidRPr="000878EC" w:rsidRDefault="00637D24" w:rsidP="00B46D58">
      <w:pPr>
        <w:widowControl w:val="0"/>
        <w:tabs>
          <w:tab w:val="left" w:pos="1134"/>
        </w:tabs>
        <w:spacing w:after="160"/>
        <w:ind w:firstLine="567"/>
        <w:jc w:val="both"/>
        <w:rPr>
          <w:rFonts w:ascii="Arial" w:hAnsi="Arial" w:cs="Arial"/>
        </w:rPr>
      </w:pPr>
    </w:p>
    <w:p w:rsidR="00096865" w:rsidRPr="000878EC" w:rsidRDefault="005066AC" w:rsidP="005066AC">
      <w:pPr>
        <w:rPr>
          <w:rFonts w:ascii="Arial" w:hAnsi="Arial" w:cs="Arial"/>
          <w:b/>
        </w:rPr>
      </w:pPr>
      <w:r w:rsidRPr="000878EC">
        <w:rPr>
          <w:rFonts w:ascii="Arial" w:hAnsi="Arial" w:cs="Arial"/>
          <w:b/>
        </w:rPr>
        <w:t xml:space="preserve">                           </w:t>
      </w:r>
      <w:r w:rsidR="008D5016" w:rsidRPr="000878EC">
        <w:rPr>
          <w:rFonts w:ascii="Arial" w:hAnsi="Arial" w:cs="Arial"/>
          <w:b/>
        </w:rPr>
        <w:t>11. ОБЪЯВЛЕНИЕ ПРОЦЕДУРЫ НЕСОСТОЯВШЕЙСЯ</w:t>
      </w:r>
    </w:p>
    <w:p w:rsidR="003D5CAF" w:rsidRPr="000878EC" w:rsidRDefault="003D5CAF" w:rsidP="005066AC">
      <w:pPr>
        <w:rPr>
          <w:rFonts w:ascii="Arial" w:hAnsi="Arial" w:cs="Arial"/>
          <w:b/>
        </w:rPr>
      </w:pPr>
    </w:p>
    <w:p w:rsidR="00096865" w:rsidRPr="000878EC" w:rsidRDefault="00096865" w:rsidP="00B46D58">
      <w:pPr>
        <w:widowControl w:val="0"/>
        <w:tabs>
          <w:tab w:val="left" w:pos="1276"/>
        </w:tabs>
        <w:spacing w:after="160"/>
        <w:ind w:firstLine="567"/>
        <w:jc w:val="both"/>
        <w:rPr>
          <w:rFonts w:ascii="Arial" w:hAnsi="Arial" w:cs="Arial"/>
        </w:rPr>
      </w:pPr>
      <w:r w:rsidRPr="000878EC">
        <w:rPr>
          <w:rFonts w:ascii="Arial" w:hAnsi="Arial" w:cs="Arial"/>
        </w:rPr>
        <w:t>11.1</w:t>
      </w:r>
      <w:r w:rsidR="00801AC7" w:rsidRPr="000878EC">
        <w:rPr>
          <w:rFonts w:ascii="Arial" w:hAnsi="Arial" w:cs="Arial"/>
        </w:rPr>
        <w:t>.</w:t>
      </w:r>
      <w:r w:rsidR="00801AC7" w:rsidRPr="000878EC">
        <w:rPr>
          <w:rFonts w:ascii="Arial" w:hAnsi="Arial" w:cs="Arial"/>
        </w:rPr>
        <w:tab/>
      </w:r>
      <w:r w:rsidRPr="000878EC">
        <w:rPr>
          <w:rFonts w:ascii="Arial" w:hAnsi="Arial" w:cs="Arial"/>
        </w:rPr>
        <w:t>Согласно статье 37 Закона, Комиссия объявляет настоящую процедуру несостоявшейся, если:</w:t>
      </w:r>
    </w:p>
    <w:p w:rsidR="00096865" w:rsidRPr="000878EC" w:rsidRDefault="00096865" w:rsidP="00B46D58">
      <w:pPr>
        <w:widowControl w:val="0"/>
        <w:tabs>
          <w:tab w:val="left" w:pos="1134"/>
        </w:tabs>
        <w:spacing w:after="160"/>
        <w:ind w:firstLine="567"/>
        <w:jc w:val="both"/>
        <w:rPr>
          <w:rFonts w:ascii="Arial" w:hAnsi="Arial" w:cs="Arial"/>
        </w:rPr>
      </w:pPr>
      <w:r w:rsidRPr="000878EC">
        <w:rPr>
          <w:rFonts w:ascii="Arial" w:hAnsi="Arial" w:cs="Arial"/>
        </w:rPr>
        <w:t>1)</w:t>
      </w:r>
      <w:r w:rsidR="00801AC7" w:rsidRPr="000878EC">
        <w:rPr>
          <w:rFonts w:ascii="Arial" w:hAnsi="Arial" w:cs="Arial"/>
        </w:rPr>
        <w:tab/>
      </w:r>
      <w:r w:rsidRPr="000878EC">
        <w:rPr>
          <w:rFonts w:ascii="Arial" w:hAnsi="Arial" w:cs="Arial"/>
        </w:rPr>
        <w:t>ни одна из заявок не соответствует условиям приглашения;</w:t>
      </w:r>
    </w:p>
    <w:p w:rsidR="00890AEF" w:rsidRPr="000878EC" w:rsidRDefault="00096865" w:rsidP="00B46D58">
      <w:pPr>
        <w:widowControl w:val="0"/>
        <w:tabs>
          <w:tab w:val="left" w:pos="1134"/>
        </w:tabs>
        <w:spacing w:after="160"/>
        <w:ind w:firstLine="567"/>
        <w:jc w:val="both"/>
        <w:rPr>
          <w:rFonts w:ascii="Arial" w:hAnsi="Arial" w:cs="Arial"/>
        </w:rPr>
      </w:pPr>
      <w:r w:rsidRPr="000878EC">
        <w:rPr>
          <w:rFonts w:ascii="Arial" w:hAnsi="Arial" w:cs="Arial"/>
        </w:rPr>
        <w:t>2)</w:t>
      </w:r>
      <w:r w:rsidR="00801AC7" w:rsidRPr="000878EC">
        <w:rPr>
          <w:rFonts w:ascii="Arial" w:hAnsi="Arial" w:cs="Arial"/>
        </w:rPr>
        <w:tab/>
      </w:r>
      <w:r w:rsidRPr="000878EC">
        <w:rPr>
          <w:rFonts w:ascii="Arial" w:hAnsi="Arial" w:cs="Arial"/>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Совета старейшин общины</w:t>
      </w:r>
      <w:r w:rsidR="00890AEF" w:rsidRPr="000878EC">
        <w:rPr>
          <w:rFonts w:ascii="Arial" w:hAnsi="Arial" w:cs="Arial"/>
        </w:rPr>
        <w:t>.</w:t>
      </w:r>
    </w:p>
    <w:p w:rsidR="00096865" w:rsidRPr="000878EC" w:rsidRDefault="00096865" w:rsidP="00B46D58">
      <w:pPr>
        <w:widowControl w:val="0"/>
        <w:tabs>
          <w:tab w:val="left" w:pos="1134"/>
        </w:tabs>
        <w:spacing w:after="160"/>
        <w:ind w:firstLine="567"/>
        <w:jc w:val="both"/>
        <w:rPr>
          <w:rFonts w:ascii="Arial" w:hAnsi="Arial" w:cs="Arial"/>
        </w:rPr>
      </w:pPr>
      <w:r w:rsidRPr="000878EC">
        <w:rPr>
          <w:rFonts w:ascii="Arial" w:hAnsi="Arial" w:cs="Arial"/>
        </w:rPr>
        <w:t>3)</w:t>
      </w:r>
      <w:r w:rsidR="00801AC7" w:rsidRPr="000878EC">
        <w:rPr>
          <w:rFonts w:ascii="Arial" w:hAnsi="Arial" w:cs="Arial"/>
        </w:rPr>
        <w:tab/>
      </w:r>
      <w:r w:rsidRPr="000878EC">
        <w:rPr>
          <w:rFonts w:ascii="Arial" w:hAnsi="Arial" w:cs="Arial"/>
        </w:rPr>
        <w:t>не подано ни одной заявки;</w:t>
      </w:r>
    </w:p>
    <w:p w:rsidR="00096865" w:rsidRPr="000878EC" w:rsidRDefault="00096865" w:rsidP="00B46D58">
      <w:pPr>
        <w:widowControl w:val="0"/>
        <w:tabs>
          <w:tab w:val="left" w:pos="1134"/>
        </w:tabs>
        <w:spacing w:after="160"/>
        <w:ind w:firstLine="567"/>
        <w:jc w:val="both"/>
        <w:rPr>
          <w:rFonts w:ascii="Arial" w:hAnsi="Arial" w:cs="Arial"/>
        </w:rPr>
      </w:pPr>
      <w:r w:rsidRPr="000878EC">
        <w:rPr>
          <w:rFonts w:ascii="Arial" w:hAnsi="Arial" w:cs="Arial"/>
        </w:rPr>
        <w:lastRenderedPageBreak/>
        <w:t>4)</w:t>
      </w:r>
      <w:r w:rsidR="00801AC7" w:rsidRPr="000878EC">
        <w:rPr>
          <w:rFonts w:ascii="Arial" w:hAnsi="Arial" w:cs="Arial"/>
        </w:rPr>
        <w:tab/>
      </w:r>
      <w:r w:rsidRPr="000878EC">
        <w:rPr>
          <w:rFonts w:ascii="Arial" w:hAnsi="Arial" w:cs="Arial"/>
        </w:rPr>
        <w:t>договор не заключается.</w:t>
      </w:r>
    </w:p>
    <w:p w:rsidR="00CA1C11" w:rsidRPr="000878EC" w:rsidRDefault="00731D26" w:rsidP="00B46D58">
      <w:pPr>
        <w:widowControl w:val="0"/>
        <w:tabs>
          <w:tab w:val="left" w:pos="1276"/>
        </w:tabs>
        <w:spacing w:after="160"/>
        <w:ind w:firstLine="567"/>
        <w:jc w:val="both"/>
        <w:rPr>
          <w:rFonts w:ascii="Arial" w:hAnsi="Arial" w:cs="Arial"/>
        </w:rPr>
      </w:pPr>
      <w:r w:rsidRPr="000878EC">
        <w:rPr>
          <w:rFonts w:ascii="Arial" w:hAnsi="Arial" w:cs="Arial"/>
        </w:rPr>
        <w:t>11.2</w:t>
      </w:r>
      <w:r w:rsidR="007642C2" w:rsidRPr="000878EC">
        <w:rPr>
          <w:rFonts w:ascii="Arial" w:hAnsi="Arial" w:cs="Arial"/>
        </w:rPr>
        <w:t>.</w:t>
      </w:r>
      <w:r w:rsidR="007642C2" w:rsidRPr="000878EC">
        <w:rPr>
          <w:rFonts w:ascii="Arial" w:hAnsi="Arial" w:cs="Arial"/>
        </w:rPr>
        <w:tab/>
      </w:r>
      <w:r w:rsidRPr="000878EC">
        <w:rPr>
          <w:rFonts w:ascii="Arial" w:hAnsi="Arial" w:cs="Arial"/>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23155" w:rsidRPr="000878EC" w:rsidRDefault="00E23155">
      <w:pPr>
        <w:rPr>
          <w:rFonts w:ascii="Arial" w:hAnsi="Arial" w:cs="Arial"/>
          <w:b/>
        </w:rPr>
      </w:pPr>
      <w:r w:rsidRPr="000878EC">
        <w:rPr>
          <w:rFonts w:ascii="Arial" w:hAnsi="Arial" w:cs="Arial"/>
          <w:b/>
        </w:rPr>
        <w:br w:type="page"/>
      </w:r>
    </w:p>
    <w:p w:rsidR="00096865" w:rsidRPr="000878EC" w:rsidRDefault="008D5016" w:rsidP="00B46D58">
      <w:pPr>
        <w:widowControl w:val="0"/>
        <w:spacing w:after="160"/>
        <w:ind w:left="567" w:right="565"/>
        <w:jc w:val="center"/>
        <w:rPr>
          <w:rFonts w:ascii="Arial" w:hAnsi="Arial" w:cs="Arial"/>
          <w:b/>
        </w:rPr>
      </w:pPr>
      <w:r w:rsidRPr="000878EC">
        <w:rPr>
          <w:rFonts w:ascii="Arial" w:hAnsi="Arial" w:cs="Arial"/>
          <w:b/>
        </w:rPr>
        <w:lastRenderedPageBreak/>
        <w:t xml:space="preserve">12. ПРАВО УЧАСТНИКА И </w:t>
      </w:r>
      <w:r w:rsidR="008E3307" w:rsidRPr="000878EC">
        <w:rPr>
          <w:rFonts w:ascii="Arial" w:hAnsi="Arial" w:cs="Arial"/>
          <w:b/>
        </w:rPr>
        <w:t xml:space="preserve">ПОРЯДОК ОБЖАЛОВАНИЯ ИМ </w:t>
      </w:r>
      <w:r w:rsidR="00025A85" w:rsidRPr="000878EC">
        <w:rPr>
          <w:rFonts w:ascii="Arial" w:hAnsi="Arial" w:cs="Arial"/>
          <w:b/>
        </w:rPr>
        <w:br/>
      </w:r>
      <w:r w:rsidRPr="000878EC">
        <w:rPr>
          <w:rFonts w:ascii="Arial" w:hAnsi="Arial" w:cs="Arial"/>
          <w:b/>
        </w:rPr>
        <w:t>ДЕЙСТВИЙ И (ИЛИ) ПРИНЯТЫХ РЕШЕНИЙ, СВЯЗАННЫХ</w:t>
      </w:r>
      <w:r w:rsidR="00025A85" w:rsidRPr="000878EC">
        <w:rPr>
          <w:rFonts w:ascii="Arial" w:hAnsi="Arial" w:cs="Arial"/>
          <w:b/>
          <w:lang w:val="en-US"/>
        </w:rPr>
        <w:t> </w:t>
      </w:r>
      <w:r w:rsidRPr="000878EC">
        <w:rPr>
          <w:rFonts w:ascii="Arial" w:hAnsi="Arial" w:cs="Arial"/>
          <w:b/>
        </w:rPr>
        <w:t>С</w:t>
      </w:r>
      <w:r w:rsidR="00025A85" w:rsidRPr="000878EC">
        <w:rPr>
          <w:rFonts w:ascii="Arial" w:hAnsi="Arial" w:cs="Arial"/>
          <w:b/>
          <w:lang w:val="en-US"/>
        </w:rPr>
        <w:t> </w:t>
      </w:r>
      <w:r w:rsidRPr="000878EC">
        <w:rPr>
          <w:rFonts w:ascii="Arial" w:hAnsi="Arial" w:cs="Arial"/>
          <w:b/>
        </w:rPr>
        <w:t>ПРОЦЕССОМ ЗАКУПКИ</w:t>
      </w:r>
    </w:p>
    <w:p w:rsidR="00996C19" w:rsidRPr="000878EC" w:rsidRDefault="00996C19" w:rsidP="00B46D58">
      <w:pPr>
        <w:widowControl w:val="0"/>
        <w:tabs>
          <w:tab w:val="left" w:pos="1276"/>
        </w:tabs>
        <w:spacing w:after="160"/>
        <w:ind w:firstLine="567"/>
        <w:jc w:val="both"/>
        <w:rPr>
          <w:rFonts w:ascii="Arial" w:hAnsi="Arial" w:cs="Arial"/>
        </w:rPr>
      </w:pPr>
      <w:r w:rsidRPr="000878EC">
        <w:rPr>
          <w:rFonts w:ascii="Arial" w:hAnsi="Arial" w:cs="Arial"/>
        </w:rPr>
        <w:t>12.1</w:t>
      </w:r>
      <w:r w:rsidR="00025A85" w:rsidRPr="000878EC">
        <w:rPr>
          <w:rFonts w:ascii="Arial" w:hAnsi="Arial" w:cs="Arial"/>
        </w:rPr>
        <w:t>.</w:t>
      </w:r>
      <w:r w:rsidR="00025A85" w:rsidRPr="000878EC">
        <w:rPr>
          <w:rFonts w:ascii="Arial" w:hAnsi="Arial" w:cs="Arial"/>
        </w:rPr>
        <w:tab/>
      </w:r>
      <w:r w:rsidRPr="000878EC">
        <w:rPr>
          <w:rFonts w:ascii="Arial" w:hAnsi="Arial" w:cs="Arial"/>
        </w:rPr>
        <w:t xml:space="preserve">Каждое лицо имеет право на обжалование действий (бездействия) и решений заказчика, Комиссии и лица, рассматривающего </w:t>
      </w:r>
      <w:r w:rsidR="008602B6" w:rsidRPr="000878EC">
        <w:rPr>
          <w:rFonts w:ascii="Arial" w:hAnsi="Arial" w:cs="Arial"/>
        </w:rPr>
        <w:t>связанные с закупками жалобы.</w:t>
      </w:r>
    </w:p>
    <w:p w:rsidR="00996C19" w:rsidRPr="000878EC" w:rsidRDefault="00996C19" w:rsidP="00B46D58">
      <w:pPr>
        <w:widowControl w:val="0"/>
        <w:tabs>
          <w:tab w:val="left" w:pos="1276"/>
        </w:tabs>
        <w:spacing w:after="160"/>
        <w:ind w:firstLine="567"/>
        <w:jc w:val="both"/>
        <w:rPr>
          <w:rFonts w:ascii="Arial" w:hAnsi="Arial" w:cs="Arial"/>
        </w:rPr>
      </w:pPr>
      <w:r w:rsidRPr="000878EC">
        <w:rPr>
          <w:rFonts w:ascii="Arial" w:hAnsi="Arial" w:cs="Arial"/>
        </w:rPr>
        <w:t>12.2</w:t>
      </w:r>
      <w:r w:rsidR="00025A85" w:rsidRPr="000878EC">
        <w:rPr>
          <w:rFonts w:ascii="Arial" w:hAnsi="Arial" w:cs="Arial"/>
        </w:rPr>
        <w:t>.</w:t>
      </w:r>
      <w:r w:rsidR="00025A85" w:rsidRPr="000878EC">
        <w:rPr>
          <w:rFonts w:ascii="Arial" w:hAnsi="Arial" w:cs="Arial"/>
        </w:rPr>
        <w:tab/>
      </w:r>
      <w:r w:rsidRPr="000878EC">
        <w:rPr>
          <w:rFonts w:ascii="Arial" w:hAnsi="Arial" w:cs="Arial"/>
        </w:rPr>
        <w:t>Отношения, связанные с закупками, в том числе</w:t>
      </w:r>
      <w:r w:rsidR="00AA7117" w:rsidRPr="000878EC">
        <w:rPr>
          <w:rFonts w:ascii="Arial" w:hAnsi="Arial" w:cs="Arial"/>
        </w:rPr>
        <w:t xml:space="preserve"> </w:t>
      </w:r>
      <w:r w:rsidRPr="000878EC">
        <w:rPr>
          <w:rFonts w:ascii="Arial" w:hAnsi="Arial" w:cs="Arial"/>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0878EC" w:rsidRDefault="00996C19" w:rsidP="00B46D58">
      <w:pPr>
        <w:widowControl w:val="0"/>
        <w:tabs>
          <w:tab w:val="left" w:pos="1276"/>
        </w:tabs>
        <w:spacing w:after="160"/>
        <w:ind w:firstLine="567"/>
        <w:jc w:val="both"/>
        <w:rPr>
          <w:rFonts w:ascii="Arial" w:hAnsi="Arial" w:cs="Arial"/>
        </w:rPr>
      </w:pPr>
      <w:r w:rsidRPr="000878EC">
        <w:rPr>
          <w:rFonts w:ascii="Arial" w:hAnsi="Arial" w:cs="Arial"/>
        </w:rPr>
        <w:t>12.3</w:t>
      </w:r>
      <w:r w:rsidR="00025A85" w:rsidRPr="000878EC">
        <w:rPr>
          <w:rFonts w:ascii="Arial" w:hAnsi="Arial" w:cs="Arial"/>
        </w:rPr>
        <w:t>.</w:t>
      </w:r>
      <w:r w:rsidR="00025A85" w:rsidRPr="000878EC">
        <w:rPr>
          <w:rFonts w:ascii="Arial" w:hAnsi="Arial" w:cs="Arial"/>
        </w:rPr>
        <w:tab/>
      </w:r>
      <w:r w:rsidRPr="000878EC">
        <w:rPr>
          <w:rFonts w:ascii="Arial" w:hAnsi="Arial" w:cs="Arial"/>
        </w:rPr>
        <w:t>Каждое лицо согласно Закону имеет право:</w:t>
      </w:r>
    </w:p>
    <w:p w:rsidR="00D51669" w:rsidRPr="000878EC" w:rsidRDefault="00996C19" w:rsidP="00B46D58">
      <w:pPr>
        <w:widowControl w:val="0"/>
        <w:tabs>
          <w:tab w:val="left" w:pos="1134"/>
        </w:tabs>
        <w:spacing w:after="160"/>
        <w:ind w:firstLine="567"/>
        <w:jc w:val="both"/>
        <w:rPr>
          <w:rFonts w:ascii="Arial" w:hAnsi="Arial" w:cs="Arial"/>
        </w:rPr>
      </w:pPr>
      <w:r w:rsidRPr="000878EC">
        <w:rPr>
          <w:rFonts w:ascii="Arial" w:hAnsi="Arial" w:cs="Arial"/>
        </w:rPr>
        <w:t>1)</w:t>
      </w:r>
      <w:r w:rsidR="00025A85" w:rsidRPr="000878EC">
        <w:rPr>
          <w:rFonts w:ascii="Arial" w:hAnsi="Arial" w:cs="Arial"/>
        </w:rPr>
        <w:tab/>
      </w:r>
      <w:r w:rsidRPr="000878EC">
        <w:rPr>
          <w:rFonts w:ascii="Arial" w:hAnsi="Arial" w:cs="Arial"/>
        </w:rPr>
        <w:t xml:space="preserve">на обжалование до заключения договора действий (бездействия) и решений заказчика и Комиссии лицу, рассматривающему </w:t>
      </w:r>
      <w:r w:rsidR="00D51669" w:rsidRPr="000878EC">
        <w:rPr>
          <w:rFonts w:ascii="Arial" w:hAnsi="Arial" w:cs="Arial"/>
        </w:rPr>
        <w:t>связанные с закупками жалобы.</w:t>
      </w:r>
      <w:r w:rsidR="00D51669" w:rsidRPr="000878EC">
        <w:rPr>
          <w:rFonts w:ascii="Arial" w:hAnsi="Arial" w:cs="Arial"/>
          <w:lang w:val="hy-AM"/>
        </w:rPr>
        <w:t xml:space="preserve"> </w:t>
      </w:r>
      <w:r w:rsidR="00D51669" w:rsidRPr="000878EC">
        <w:rPr>
          <w:rFonts w:ascii="Arial" w:hAnsi="Arial" w:cs="Arial"/>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0878EC" w:rsidRDefault="00996C19" w:rsidP="00B46D58">
      <w:pPr>
        <w:widowControl w:val="0"/>
        <w:tabs>
          <w:tab w:val="left" w:pos="1134"/>
        </w:tabs>
        <w:spacing w:after="160"/>
        <w:ind w:firstLine="567"/>
        <w:jc w:val="both"/>
        <w:rPr>
          <w:rFonts w:ascii="Arial" w:hAnsi="Arial" w:cs="Arial"/>
        </w:rPr>
      </w:pPr>
      <w:r w:rsidRPr="000878EC">
        <w:rPr>
          <w:rFonts w:ascii="Arial" w:hAnsi="Arial" w:cs="Arial"/>
        </w:rPr>
        <w:t>2)</w:t>
      </w:r>
      <w:r w:rsidR="00025A85" w:rsidRPr="000878EC">
        <w:rPr>
          <w:rFonts w:ascii="Arial" w:hAnsi="Arial" w:cs="Arial"/>
        </w:rPr>
        <w:tab/>
      </w:r>
      <w:r w:rsidRPr="000878EC">
        <w:rPr>
          <w:rFonts w:ascii="Arial" w:hAnsi="Arial" w:cs="Arial"/>
        </w:rPr>
        <w:t xml:space="preserve">на обжалование в судебном порядке действий (бездействия) и решений лица, </w:t>
      </w:r>
      <w:r w:rsidR="00B716B0" w:rsidRPr="000878EC">
        <w:rPr>
          <w:rFonts w:ascii="Arial" w:hAnsi="Arial" w:cs="Arial"/>
        </w:rPr>
        <w:t>рассматривающего связанные с закупками жалобы</w:t>
      </w:r>
      <w:r w:rsidRPr="000878EC">
        <w:rPr>
          <w:rFonts w:ascii="Arial" w:hAnsi="Arial" w:cs="Arial"/>
        </w:rPr>
        <w:t>, заказчика и Комиссии.</w:t>
      </w:r>
    </w:p>
    <w:p w:rsidR="00996C19" w:rsidRPr="000878EC" w:rsidRDefault="00996C19" w:rsidP="00B46D58">
      <w:pPr>
        <w:widowControl w:val="0"/>
        <w:tabs>
          <w:tab w:val="left" w:pos="1276"/>
        </w:tabs>
        <w:spacing w:after="160"/>
        <w:ind w:firstLine="567"/>
        <w:jc w:val="both"/>
        <w:rPr>
          <w:rFonts w:ascii="Arial" w:hAnsi="Arial" w:cs="Arial"/>
        </w:rPr>
      </w:pPr>
      <w:r w:rsidRPr="000878EC">
        <w:rPr>
          <w:rFonts w:ascii="Arial" w:hAnsi="Arial" w:cs="Arial"/>
        </w:rPr>
        <w:t>12.4</w:t>
      </w:r>
      <w:r w:rsidR="00025A85" w:rsidRPr="000878EC">
        <w:rPr>
          <w:rFonts w:ascii="Arial" w:hAnsi="Arial" w:cs="Arial"/>
        </w:rPr>
        <w:t>.</w:t>
      </w:r>
      <w:r w:rsidR="00025A85" w:rsidRPr="000878EC">
        <w:rPr>
          <w:rFonts w:ascii="Arial" w:hAnsi="Arial" w:cs="Arial"/>
        </w:rPr>
        <w:tab/>
      </w:r>
      <w:r w:rsidRPr="000878EC">
        <w:rPr>
          <w:rFonts w:ascii="Arial" w:hAnsi="Arial" w:cs="Arial"/>
        </w:rPr>
        <w:t>Если подавшее жалобу лицо обжалует:</w:t>
      </w:r>
    </w:p>
    <w:p w:rsidR="00996C19" w:rsidRPr="000878EC" w:rsidRDefault="00996C19" w:rsidP="00B46D58">
      <w:pPr>
        <w:widowControl w:val="0"/>
        <w:tabs>
          <w:tab w:val="left" w:pos="1134"/>
        </w:tabs>
        <w:spacing w:after="160"/>
        <w:ind w:firstLine="567"/>
        <w:jc w:val="both"/>
        <w:rPr>
          <w:rFonts w:ascii="Arial" w:hAnsi="Arial" w:cs="Arial"/>
        </w:rPr>
      </w:pPr>
      <w:r w:rsidRPr="000878EC">
        <w:rPr>
          <w:rFonts w:ascii="Arial" w:hAnsi="Arial" w:cs="Arial"/>
        </w:rPr>
        <w:t>1)</w:t>
      </w:r>
      <w:r w:rsidR="001926B2" w:rsidRPr="000878EC">
        <w:rPr>
          <w:rFonts w:ascii="Arial" w:hAnsi="Arial" w:cs="Arial"/>
        </w:rPr>
        <w:tab/>
      </w:r>
      <w:r w:rsidRPr="000878EC">
        <w:rPr>
          <w:rFonts w:ascii="Arial" w:hAnsi="Arial" w:cs="Arial"/>
        </w:rPr>
        <w:t>решение о заключении договора, то жалоба подается в период ожидания, предусмотренный пунктом 8.2</w:t>
      </w:r>
      <w:r w:rsidR="004862B6" w:rsidRPr="000878EC">
        <w:rPr>
          <w:rFonts w:ascii="Arial" w:hAnsi="Arial" w:cs="Arial"/>
        </w:rPr>
        <w:t>3</w:t>
      </w:r>
      <w:r w:rsidRPr="000878EC">
        <w:rPr>
          <w:rFonts w:ascii="Arial" w:hAnsi="Arial" w:cs="Arial"/>
        </w:rPr>
        <w:t xml:space="preserve"> части 1 настоящего Приглашения;</w:t>
      </w:r>
    </w:p>
    <w:p w:rsidR="00996C19" w:rsidRPr="000878EC" w:rsidRDefault="00996C19" w:rsidP="00B46D58">
      <w:pPr>
        <w:widowControl w:val="0"/>
        <w:tabs>
          <w:tab w:val="left" w:pos="1134"/>
        </w:tabs>
        <w:spacing w:after="160"/>
        <w:ind w:firstLine="567"/>
        <w:jc w:val="both"/>
        <w:rPr>
          <w:rFonts w:ascii="Arial" w:hAnsi="Arial" w:cs="Arial"/>
        </w:rPr>
      </w:pPr>
      <w:r w:rsidRPr="000878EC">
        <w:rPr>
          <w:rFonts w:ascii="Arial" w:hAnsi="Arial" w:cs="Arial"/>
        </w:rPr>
        <w:t>2)</w:t>
      </w:r>
      <w:r w:rsidR="001926B2" w:rsidRPr="000878EC">
        <w:rPr>
          <w:rFonts w:ascii="Arial" w:hAnsi="Arial" w:cs="Arial"/>
        </w:rPr>
        <w:tab/>
      </w:r>
      <w:r w:rsidRPr="000878EC">
        <w:rPr>
          <w:rFonts w:ascii="Arial" w:hAnsi="Arial" w:cs="Arial"/>
        </w:rPr>
        <w:t>характеристики предмета закупки или требования приглашения, то</w:t>
      </w:r>
      <w:r w:rsidR="00720542" w:rsidRPr="000878EC">
        <w:rPr>
          <w:rFonts w:ascii="Arial" w:hAnsi="Arial" w:cs="Arial"/>
          <w:lang w:val="en-US"/>
        </w:rPr>
        <w:t> </w:t>
      </w:r>
      <w:r w:rsidRPr="000878EC">
        <w:rPr>
          <w:rFonts w:ascii="Arial" w:hAnsi="Arial" w:cs="Arial"/>
        </w:rPr>
        <w:t>жалоба подается до истечения окончательного срока подачи заявок.</w:t>
      </w:r>
      <w:r w:rsidR="00AA7117" w:rsidRPr="000878EC">
        <w:rPr>
          <w:rFonts w:ascii="Arial" w:hAnsi="Arial" w:cs="Arial"/>
        </w:rPr>
        <w:t xml:space="preserve"> </w:t>
      </w:r>
    </w:p>
    <w:p w:rsidR="00996C19" w:rsidRPr="000878EC" w:rsidRDefault="00996C19" w:rsidP="00B46D58">
      <w:pPr>
        <w:widowControl w:val="0"/>
        <w:tabs>
          <w:tab w:val="left" w:pos="1276"/>
        </w:tabs>
        <w:spacing w:after="160"/>
        <w:ind w:firstLine="567"/>
        <w:jc w:val="both"/>
        <w:rPr>
          <w:rFonts w:ascii="Arial" w:hAnsi="Arial" w:cs="Arial"/>
        </w:rPr>
      </w:pPr>
      <w:r w:rsidRPr="000878EC">
        <w:rPr>
          <w:rFonts w:ascii="Arial" w:hAnsi="Arial" w:cs="Arial"/>
        </w:rPr>
        <w:t>12.5</w:t>
      </w:r>
      <w:r w:rsidR="001926B2" w:rsidRPr="000878EC">
        <w:rPr>
          <w:rFonts w:ascii="Arial" w:hAnsi="Arial" w:cs="Arial"/>
        </w:rPr>
        <w:t>.</w:t>
      </w:r>
      <w:r w:rsidR="001926B2" w:rsidRPr="000878EC">
        <w:rPr>
          <w:rFonts w:ascii="Arial" w:hAnsi="Arial" w:cs="Arial"/>
        </w:rPr>
        <w:tab/>
      </w:r>
      <w:r w:rsidRPr="000878EC">
        <w:rPr>
          <w:rFonts w:ascii="Arial" w:hAnsi="Arial" w:cs="Arial"/>
        </w:rPr>
        <w:t xml:space="preserve">Жалоба подается лицу, рассматривающему </w:t>
      </w:r>
      <w:r w:rsidR="007E4355" w:rsidRPr="000878EC">
        <w:rPr>
          <w:rFonts w:ascii="Arial" w:hAnsi="Arial" w:cs="Arial"/>
        </w:rPr>
        <w:t>связанные с закупками жалобы</w:t>
      </w:r>
      <w:r w:rsidRPr="000878EC">
        <w:rPr>
          <w:rFonts w:ascii="Arial" w:hAnsi="Arial" w:cs="Arial"/>
        </w:rPr>
        <w:t>, в письменной форме, подписанной, с включением в нее:</w:t>
      </w:r>
    </w:p>
    <w:p w:rsidR="00996C19" w:rsidRPr="000878EC" w:rsidRDefault="00996C19" w:rsidP="00B46D58">
      <w:pPr>
        <w:widowControl w:val="0"/>
        <w:tabs>
          <w:tab w:val="left" w:pos="1134"/>
        </w:tabs>
        <w:spacing w:after="160"/>
        <w:ind w:firstLine="567"/>
        <w:jc w:val="both"/>
        <w:rPr>
          <w:rFonts w:ascii="Arial" w:hAnsi="Arial" w:cs="Arial"/>
        </w:rPr>
      </w:pPr>
      <w:r w:rsidRPr="000878EC">
        <w:rPr>
          <w:rFonts w:ascii="Arial" w:hAnsi="Arial" w:cs="Arial"/>
        </w:rPr>
        <w:t>1)</w:t>
      </w:r>
      <w:r w:rsidR="001926B2" w:rsidRPr="000878EC">
        <w:rPr>
          <w:rFonts w:ascii="Arial" w:hAnsi="Arial" w:cs="Arial"/>
        </w:rPr>
        <w:tab/>
      </w:r>
      <w:r w:rsidRPr="000878EC">
        <w:rPr>
          <w:rFonts w:ascii="Arial" w:hAnsi="Arial" w:cs="Arial"/>
        </w:rPr>
        <w:t>наименования (имени, фамилии, копии документа, удостоверяющего личность) и адреса подавшего жалобу лица;</w:t>
      </w:r>
    </w:p>
    <w:p w:rsidR="00996C19" w:rsidRPr="000878EC" w:rsidRDefault="00996C19" w:rsidP="00B46D58">
      <w:pPr>
        <w:widowControl w:val="0"/>
        <w:tabs>
          <w:tab w:val="left" w:pos="1134"/>
        </w:tabs>
        <w:spacing w:after="160"/>
        <w:ind w:firstLine="567"/>
        <w:jc w:val="both"/>
        <w:rPr>
          <w:rFonts w:ascii="Arial" w:hAnsi="Arial" w:cs="Arial"/>
        </w:rPr>
      </w:pPr>
      <w:r w:rsidRPr="000878EC">
        <w:rPr>
          <w:rFonts w:ascii="Arial" w:hAnsi="Arial" w:cs="Arial"/>
        </w:rPr>
        <w:t>2)</w:t>
      </w:r>
      <w:r w:rsidR="001926B2" w:rsidRPr="000878EC">
        <w:rPr>
          <w:rFonts w:ascii="Arial" w:hAnsi="Arial" w:cs="Arial"/>
        </w:rPr>
        <w:tab/>
      </w:r>
      <w:r w:rsidRPr="000878EC">
        <w:rPr>
          <w:rFonts w:ascii="Arial" w:hAnsi="Arial" w:cs="Arial"/>
        </w:rPr>
        <w:t>наименования и адреса заказчика;</w:t>
      </w:r>
    </w:p>
    <w:p w:rsidR="00996C19" w:rsidRPr="000878EC" w:rsidRDefault="00996C19" w:rsidP="00B46D58">
      <w:pPr>
        <w:widowControl w:val="0"/>
        <w:tabs>
          <w:tab w:val="left" w:pos="1134"/>
        </w:tabs>
        <w:spacing w:after="160"/>
        <w:ind w:firstLine="567"/>
        <w:jc w:val="both"/>
        <w:rPr>
          <w:rFonts w:ascii="Arial" w:hAnsi="Arial" w:cs="Arial"/>
        </w:rPr>
      </w:pPr>
      <w:r w:rsidRPr="000878EC">
        <w:rPr>
          <w:rFonts w:ascii="Arial" w:hAnsi="Arial" w:cs="Arial"/>
        </w:rPr>
        <w:t>3)</w:t>
      </w:r>
      <w:r w:rsidR="001926B2" w:rsidRPr="000878EC">
        <w:rPr>
          <w:rFonts w:ascii="Arial" w:hAnsi="Arial" w:cs="Arial"/>
        </w:rPr>
        <w:tab/>
      </w:r>
      <w:r w:rsidRPr="000878EC">
        <w:rPr>
          <w:rFonts w:ascii="Arial" w:hAnsi="Arial" w:cs="Arial"/>
        </w:rPr>
        <w:t>кода и предмета обжалуемой процедуры закупки;</w:t>
      </w:r>
    </w:p>
    <w:p w:rsidR="00996C19" w:rsidRPr="000878EC" w:rsidRDefault="00996C19" w:rsidP="00B46D58">
      <w:pPr>
        <w:widowControl w:val="0"/>
        <w:tabs>
          <w:tab w:val="left" w:pos="1134"/>
        </w:tabs>
        <w:spacing w:after="160"/>
        <w:ind w:firstLine="567"/>
        <w:jc w:val="both"/>
        <w:rPr>
          <w:rFonts w:ascii="Arial" w:hAnsi="Arial" w:cs="Arial"/>
        </w:rPr>
      </w:pPr>
      <w:r w:rsidRPr="000878EC">
        <w:rPr>
          <w:rFonts w:ascii="Arial" w:hAnsi="Arial" w:cs="Arial"/>
        </w:rPr>
        <w:t>4)</w:t>
      </w:r>
      <w:r w:rsidR="001926B2" w:rsidRPr="000878EC">
        <w:rPr>
          <w:rFonts w:ascii="Arial" w:hAnsi="Arial" w:cs="Arial"/>
        </w:rPr>
        <w:tab/>
      </w:r>
      <w:r w:rsidRPr="000878EC">
        <w:rPr>
          <w:rFonts w:ascii="Arial" w:hAnsi="Arial" w:cs="Arial"/>
        </w:rPr>
        <w:t>предмета спора и требования подавшего жалобу лица;</w:t>
      </w:r>
    </w:p>
    <w:p w:rsidR="00996C19" w:rsidRPr="000878EC" w:rsidRDefault="00996C19" w:rsidP="00B46D58">
      <w:pPr>
        <w:widowControl w:val="0"/>
        <w:tabs>
          <w:tab w:val="left" w:pos="1134"/>
        </w:tabs>
        <w:spacing w:after="160"/>
        <w:ind w:firstLine="567"/>
        <w:jc w:val="both"/>
        <w:rPr>
          <w:rFonts w:ascii="Arial" w:hAnsi="Arial" w:cs="Arial"/>
        </w:rPr>
      </w:pPr>
      <w:r w:rsidRPr="000878EC">
        <w:rPr>
          <w:rFonts w:ascii="Arial" w:hAnsi="Arial" w:cs="Arial"/>
        </w:rPr>
        <w:t>5)</w:t>
      </w:r>
      <w:r w:rsidR="001926B2" w:rsidRPr="000878EC">
        <w:rPr>
          <w:rFonts w:ascii="Arial" w:hAnsi="Arial" w:cs="Arial"/>
        </w:rPr>
        <w:tab/>
      </w:r>
      <w:r w:rsidRPr="000878EC">
        <w:rPr>
          <w:rFonts w:ascii="Arial" w:hAnsi="Arial" w:cs="Arial"/>
        </w:rPr>
        <w:t>фактических и правовых оснований жалобы, доказательств по ней;</w:t>
      </w:r>
    </w:p>
    <w:p w:rsidR="00996C19" w:rsidRPr="000878EC" w:rsidRDefault="00996C19" w:rsidP="00B46D58">
      <w:pPr>
        <w:widowControl w:val="0"/>
        <w:tabs>
          <w:tab w:val="left" w:pos="1134"/>
        </w:tabs>
        <w:spacing w:after="160"/>
        <w:ind w:firstLine="567"/>
        <w:jc w:val="both"/>
        <w:rPr>
          <w:rFonts w:ascii="Arial" w:hAnsi="Arial" w:cs="Arial"/>
        </w:rPr>
      </w:pPr>
      <w:r w:rsidRPr="000878EC">
        <w:rPr>
          <w:rFonts w:ascii="Arial" w:hAnsi="Arial" w:cs="Arial"/>
        </w:rPr>
        <w:t>6)</w:t>
      </w:r>
      <w:r w:rsidR="001926B2" w:rsidRPr="000878EC">
        <w:rPr>
          <w:rFonts w:ascii="Arial" w:hAnsi="Arial" w:cs="Arial"/>
        </w:rPr>
        <w:tab/>
      </w:r>
      <w:r w:rsidRPr="000878EC">
        <w:rPr>
          <w:rFonts w:ascii="Arial" w:hAnsi="Arial" w:cs="Arial"/>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0878EC">
        <w:rPr>
          <w:rFonts w:ascii="Arial" w:hAnsi="Arial" w:cs="Arial"/>
        </w:rPr>
        <w:t>драмов</w:t>
      </w:r>
      <w:proofErr w:type="spellEnd"/>
      <w:r w:rsidRPr="000878EC">
        <w:rPr>
          <w:rFonts w:ascii="Arial" w:hAnsi="Arial" w:cs="Arial"/>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0878EC" w:rsidRDefault="00996C19" w:rsidP="00B46D58">
      <w:pPr>
        <w:widowControl w:val="0"/>
        <w:tabs>
          <w:tab w:val="left" w:pos="1134"/>
        </w:tabs>
        <w:spacing w:after="160"/>
        <w:ind w:firstLine="567"/>
        <w:jc w:val="both"/>
        <w:rPr>
          <w:rFonts w:ascii="Arial" w:hAnsi="Arial" w:cs="Arial"/>
        </w:rPr>
      </w:pPr>
      <w:r w:rsidRPr="000878EC">
        <w:rPr>
          <w:rFonts w:ascii="Arial" w:hAnsi="Arial" w:cs="Arial"/>
        </w:rPr>
        <w:t>7)</w:t>
      </w:r>
      <w:r w:rsidR="001926B2" w:rsidRPr="000878EC">
        <w:rPr>
          <w:rFonts w:ascii="Arial" w:hAnsi="Arial" w:cs="Arial"/>
        </w:rPr>
        <w:tab/>
      </w:r>
      <w:r w:rsidRPr="000878EC">
        <w:rPr>
          <w:rFonts w:ascii="Arial" w:hAnsi="Arial" w:cs="Arial"/>
        </w:rPr>
        <w:t>наименования и номера счета того банка, которому в случае удовлетворения жалобы должна быть обратно перечислена плата;</w:t>
      </w:r>
    </w:p>
    <w:p w:rsidR="00996C19" w:rsidRPr="000878EC" w:rsidRDefault="00996C19" w:rsidP="00B46D58">
      <w:pPr>
        <w:widowControl w:val="0"/>
        <w:tabs>
          <w:tab w:val="left" w:pos="1134"/>
        </w:tabs>
        <w:spacing w:after="160"/>
        <w:ind w:firstLine="567"/>
        <w:jc w:val="both"/>
        <w:rPr>
          <w:rFonts w:ascii="Arial" w:hAnsi="Arial" w:cs="Arial"/>
        </w:rPr>
      </w:pPr>
      <w:r w:rsidRPr="000878EC">
        <w:rPr>
          <w:rFonts w:ascii="Arial" w:hAnsi="Arial" w:cs="Arial"/>
        </w:rPr>
        <w:t>8)</w:t>
      </w:r>
      <w:r w:rsidR="001926B2" w:rsidRPr="000878EC">
        <w:rPr>
          <w:rFonts w:ascii="Arial" w:hAnsi="Arial" w:cs="Arial"/>
        </w:rPr>
        <w:tab/>
      </w:r>
      <w:r w:rsidRPr="000878EC">
        <w:rPr>
          <w:rFonts w:ascii="Arial" w:hAnsi="Arial" w:cs="Arial"/>
        </w:rPr>
        <w:t>иных необходимых сведений.</w:t>
      </w:r>
    </w:p>
    <w:p w:rsidR="00D51669" w:rsidRPr="000878EC" w:rsidRDefault="00D51669" w:rsidP="00B46D58">
      <w:pPr>
        <w:widowControl w:val="0"/>
        <w:tabs>
          <w:tab w:val="left" w:pos="1134"/>
        </w:tabs>
        <w:spacing w:after="160"/>
        <w:ind w:firstLine="567"/>
        <w:jc w:val="both"/>
        <w:rPr>
          <w:rFonts w:ascii="Arial" w:hAnsi="Arial" w:cs="Arial"/>
        </w:rPr>
      </w:pPr>
      <w:r w:rsidRPr="000878EC">
        <w:rPr>
          <w:rFonts w:ascii="Arial" w:hAnsi="Arial" w:cs="Arial"/>
        </w:rPr>
        <w:t>1</w:t>
      </w:r>
      <w:r w:rsidR="004F78B4" w:rsidRPr="000878EC">
        <w:rPr>
          <w:rFonts w:ascii="Arial" w:hAnsi="Arial" w:cs="Arial"/>
        </w:rPr>
        <w:t>2</w:t>
      </w:r>
      <w:r w:rsidRPr="000878EC">
        <w:rPr>
          <w:rFonts w:ascii="Arial" w:hAnsi="Arial" w:cs="Arial"/>
        </w:rPr>
        <w:t xml:space="preserve">.6 Жалоба лицу, рассматривающему связанные с закупками жалобы, подается по адресу Республика Армения, 0010, г. Ереван, </w:t>
      </w:r>
      <w:proofErr w:type="spellStart"/>
      <w:r w:rsidRPr="000878EC">
        <w:rPr>
          <w:rFonts w:ascii="Arial" w:hAnsi="Arial" w:cs="Arial"/>
        </w:rPr>
        <w:t>ул</w:t>
      </w:r>
      <w:proofErr w:type="gramStart"/>
      <w:r w:rsidRPr="000878EC">
        <w:rPr>
          <w:rFonts w:ascii="Arial" w:hAnsi="Arial" w:cs="Arial"/>
        </w:rPr>
        <w:t>.М</w:t>
      </w:r>
      <w:proofErr w:type="gramEnd"/>
      <w:r w:rsidRPr="000878EC">
        <w:rPr>
          <w:rFonts w:ascii="Arial" w:hAnsi="Arial" w:cs="Arial"/>
        </w:rPr>
        <w:t>елик-Адамян</w:t>
      </w:r>
      <w:proofErr w:type="spellEnd"/>
      <w:r w:rsidRPr="000878EC">
        <w:rPr>
          <w:rFonts w:ascii="Arial" w:hAnsi="Arial" w:cs="Arial"/>
        </w:rPr>
        <w:t xml:space="preserve"> 1 </w:t>
      </w:r>
      <w:r w:rsidRPr="000878EC">
        <w:rPr>
          <w:rFonts w:ascii="Arial" w:hAnsi="Arial" w:cs="Arial"/>
        </w:rPr>
        <w:lastRenderedPageBreak/>
        <w:t xml:space="preserve">или воспроизведенный (отсканированный) вариант с оригинала  высылается на электронную почту по адресу </w:t>
      </w:r>
      <w:hyperlink r:id="rId9" w:history="1">
        <w:r w:rsidRPr="000878EC">
          <w:rPr>
            <w:rStyle w:val="a9"/>
            <w:rFonts w:ascii="Arial" w:hAnsi="Arial" w:cs="Arial"/>
          </w:rPr>
          <w:t>secretariat@minfin.am</w:t>
        </w:r>
      </w:hyperlink>
      <w:r w:rsidRPr="000878EC">
        <w:rPr>
          <w:rFonts w:ascii="Arial" w:hAnsi="Arial" w:cs="Arial"/>
        </w:rPr>
        <w:t xml:space="preserve">. </w:t>
      </w:r>
    </w:p>
    <w:p w:rsidR="00996C19" w:rsidRPr="000878EC" w:rsidRDefault="00996C19" w:rsidP="00B46D58">
      <w:pPr>
        <w:widowControl w:val="0"/>
        <w:tabs>
          <w:tab w:val="left" w:pos="1276"/>
        </w:tabs>
        <w:spacing w:after="160"/>
        <w:ind w:firstLine="567"/>
        <w:jc w:val="both"/>
        <w:rPr>
          <w:rFonts w:ascii="Arial" w:hAnsi="Arial" w:cs="Arial"/>
        </w:rPr>
      </w:pPr>
      <w:r w:rsidRPr="000878EC">
        <w:rPr>
          <w:rFonts w:ascii="Arial" w:hAnsi="Arial" w:cs="Arial"/>
        </w:rPr>
        <w:t>12.</w:t>
      </w:r>
      <w:r w:rsidR="00D51669" w:rsidRPr="000878EC">
        <w:rPr>
          <w:rFonts w:ascii="Arial" w:hAnsi="Arial" w:cs="Arial"/>
        </w:rPr>
        <w:t>7</w:t>
      </w:r>
      <w:r w:rsidR="001926B2" w:rsidRPr="000878EC">
        <w:rPr>
          <w:rFonts w:ascii="Arial" w:hAnsi="Arial" w:cs="Arial"/>
        </w:rPr>
        <w:t>.</w:t>
      </w:r>
      <w:r w:rsidR="001926B2" w:rsidRPr="000878EC">
        <w:rPr>
          <w:rFonts w:ascii="Arial" w:hAnsi="Arial" w:cs="Arial"/>
        </w:rPr>
        <w:tab/>
      </w:r>
      <w:proofErr w:type="gramStart"/>
      <w:r w:rsidRPr="000878EC">
        <w:rPr>
          <w:rFonts w:ascii="Arial" w:hAnsi="Arial" w:cs="Arial"/>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0878EC">
        <w:rPr>
          <w:rFonts w:ascii="Arial" w:hAnsi="Arial" w:cs="Arial"/>
        </w:rPr>
        <w:t> </w:t>
      </w:r>
      <w:r w:rsidRPr="000878EC">
        <w:rPr>
          <w:rFonts w:ascii="Arial" w:hAnsi="Arial" w:cs="Arial"/>
        </w:rPr>
        <w:t>уполномоченный орган копию документа, удостоверяющего внесение платы за</w:t>
      </w:r>
      <w:r w:rsidR="00EF11FF" w:rsidRPr="000878EC">
        <w:rPr>
          <w:rFonts w:ascii="Arial" w:hAnsi="Arial" w:cs="Arial"/>
        </w:rPr>
        <w:t> </w:t>
      </w:r>
      <w:r w:rsidRPr="000878EC">
        <w:rPr>
          <w:rFonts w:ascii="Arial" w:hAnsi="Arial" w:cs="Arial"/>
        </w:rPr>
        <w:t>обжалование, а также наименования и номера счета того банка, которому должна быть перечислена подлежащая возврату сумма.</w:t>
      </w:r>
      <w:proofErr w:type="gramEnd"/>
      <w:r w:rsidRPr="000878EC">
        <w:rPr>
          <w:rFonts w:ascii="Arial" w:hAnsi="Arial" w:cs="Arial"/>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0878EC">
        <w:rPr>
          <w:rFonts w:ascii="Arial" w:hAnsi="Arial" w:cs="Arial"/>
        </w:rPr>
        <w:t>плату</w:t>
      </w:r>
      <w:proofErr w:type="gramEnd"/>
      <w:r w:rsidRPr="000878EC">
        <w:rPr>
          <w:rFonts w:ascii="Arial" w:hAnsi="Arial" w:cs="Arial"/>
        </w:rPr>
        <w:t xml:space="preserve"> за обжалование внесшему ее</w:t>
      </w:r>
      <w:r w:rsidR="00720542" w:rsidRPr="000878EC">
        <w:rPr>
          <w:rFonts w:ascii="Arial" w:hAnsi="Arial" w:cs="Arial"/>
          <w:lang w:val="en-US"/>
        </w:rPr>
        <w:t> </w:t>
      </w:r>
      <w:r w:rsidRPr="000878EC">
        <w:rPr>
          <w:rFonts w:ascii="Arial" w:hAnsi="Arial" w:cs="Arial"/>
        </w:rPr>
        <w:t>лицу посредством совершения перевода на указанный банковский счет.</w:t>
      </w:r>
    </w:p>
    <w:p w:rsidR="00996C19" w:rsidRPr="000878EC" w:rsidRDefault="00996C19" w:rsidP="00B46D58">
      <w:pPr>
        <w:widowControl w:val="0"/>
        <w:tabs>
          <w:tab w:val="left" w:pos="1276"/>
        </w:tabs>
        <w:spacing w:after="160"/>
        <w:ind w:firstLine="567"/>
        <w:jc w:val="both"/>
        <w:rPr>
          <w:rFonts w:ascii="Arial" w:hAnsi="Arial" w:cs="Arial"/>
        </w:rPr>
      </w:pPr>
      <w:r w:rsidRPr="000878EC">
        <w:rPr>
          <w:rFonts w:ascii="Arial" w:hAnsi="Arial" w:cs="Arial"/>
        </w:rPr>
        <w:t>12.7</w:t>
      </w:r>
      <w:r w:rsidR="001926B2" w:rsidRPr="000878EC">
        <w:rPr>
          <w:rFonts w:ascii="Arial" w:hAnsi="Arial" w:cs="Arial"/>
        </w:rPr>
        <w:t>.</w:t>
      </w:r>
      <w:r w:rsidR="001926B2" w:rsidRPr="000878EC">
        <w:rPr>
          <w:rFonts w:ascii="Arial" w:hAnsi="Arial" w:cs="Arial"/>
        </w:rPr>
        <w:tab/>
      </w:r>
      <w:r w:rsidR="00D51669" w:rsidRPr="000878EC">
        <w:rPr>
          <w:rFonts w:ascii="Arial" w:hAnsi="Arial" w:cs="Arial"/>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sidRPr="000878EC">
        <w:rPr>
          <w:rFonts w:ascii="Arial" w:hAnsi="Arial" w:cs="Arial"/>
        </w:rPr>
        <w:t xml:space="preserve">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w:t>
      </w:r>
      <w:proofErr w:type="spellStart"/>
      <w:r w:rsidR="00D51669" w:rsidRPr="000878EC">
        <w:rPr>
          <w:rFonts w:ascii="Arial" w:hAnsi="Arial" w:cs="Arial"/>
        </w:rPr>
        <w:t>указаннօй</w:t>
      </w:r>
      <w:proofErr w:type="spellEnd"/>
      <w:r w:rsidR="00D51669" w:rsidRPr="000878EC">
        <w:rPr>
          <w:rFonts w:ascii="Arial" w:hAnsi="Arial" w:cs="Arial"/>
        </w:rPr>
        <w:t xml:space="preserve"> в жалобе.</w:t>
      </w:r>
      <w:r w:rsidRPr="000878EC">
        <w:rPr>
          <w:rFonts w:ascii="Arial" w:hAnsi="Arial" w:cs="Arial"/>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0878EC">
        <w:rPr>
          <w:rFonts w:ascii="Arial" w:hAnsi="Arial" w:cs="Arial"/>
        </w:rPr>
        <w:t xml:space="preserve"> жалобы в связи с закупками, считается представленной в установленный срок.</w:t>
      </w:r>
    </w:p>
    <w:p w:rsidR="00A677CD" w:rsidRPr="000878EC" w:rsidRDefault="000473EF" w:rsidP="00B46D58">
      <w:pPr>
        <w:widowControl w:val="0"/>
        <w:tabs>
          <w:tab w:val="left" w:pos="1276"/>
        </w:tabs>
        <w:spacing w:after="160"/>
        <w:ind w:firstLine="567"/>
        <w:jc w:val="both"/>
        <w:rPr>
          <w:rFonts w:ascii="Arial" w:hAnsi="Arial" w:cs="Arial"/>
        </w:rPr>
      </w:pPr>
      <w:r w:rsidRPr="000878EC">
        <w:rPr>
          <w:rFonts w:ascii="Arial" w:hAnsi="Arial" w:cs="Arial"/>
        </w:rPr>
        <w:t>12</w:t>
      </w:r>
      <w:r w:rsidR="00A677CD" w:rsidRPr="000878EC">
        <w:rPr>
          <w:rFonts w:ascii="Arial" w:hAnsi="Arial" w:cs="Arial"/>
        </w:rPr>
        <w:t>.9</w:t>
      </w:r>
      <w:proofErr w:type="gramStart"/>
      <w:r w:rsidR="00A677CD" w:rsidRPr="000878EC">
        <w:rPr>
          <w:rFonts w:ascii="Arial" w:hAnsi="Arial" w:cs="Arial"/>
        </w:rPr>
        <w:t xml:space="preserve"> В</w:t>
      </w:r>
      <w:proofErr w:type="gramEnd"/>
      <w:r w:rsidR="00A677CD" w:rsidRPr="000878EC">
        <w:rPr>
          <w:rFonts w:ascii="Arial" w:hAnsi="Arial" w:cs="Arial"/>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sidRPr="000878EC">
        <w:rPr>
          <w:rFonts w:ascii="Arial" w:hAnsi="Arial" w:cs="Arial"/>
        </w:rPr>
        <w:t>,</w:t>
      </w:r>
      <w:proofErr w:type="gramEnd"/>
      <w:r w:rsidR="00A677CD" w:rsidRPr="000878EC">
        <w:rPr>
          <w:rFonts w:ascii="Arial" w:hAnsi="Arial" w:cs="Arial"/>
        </w:rPr>
        <w:t xml:space="preserve"> в объявлении отмечается интернет-ссылка на созываемые для рассмотрения жалобы заседания в режиме онлайн. Жалоба считается принятым к производству по истечении срока, предусмотренного пунктом 1</w:t>
      </w:r>
      <w:r w:rsidR="00897EBC" w:rsidRPr="000878EC">
        <w:rPr>
          <w:rFonts w:ascii="Arial" w:hAnsi="Arial" w:cs="Arial"/>
        </w:rPr>
        <w:t>2</w:t>
      </w:r>
      <w:r w:rsidR="00A677CD" w:rsidRPr="000878EC">
        <w:rPr>
          <w:rFonts w:ascii="Arial" w:hAnsi="Arial" w:cs="Arial"/>
        </w:rPr>
        <w:t>.</w:t>
      </w:r>
      <w:r w:rsidR="00A677CD" w:rsidRPr="000878EC">
        <w:rPr>
          <w:rFonts w:ascii="Arial" w:hAnsi="Arial" w:cs="Arial"/>
          <w:lang w:val="hy-AM"/>
        </w:rPr>
        <w:t>8</w:t>
      </w:r>
      <w:r w:rsidR="00A677CD" w:rsidRPr="000878EC">
        <w:rPr>
          <w:rFonts w:ascii="Arial" w:hAnsi="Arial" w:cs="Arial"/>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0878EC" w:rsidRDefault="000473EF" w:rsidP="00B46D58">
      <w:pPr>
        <w:widowControl w:val="0"/>
        <w:tabs>
          <w:tab w:val="left" w:pos="1276"/>
        </w:tabs>
        <w:spacing w:after="160"/>
        <w:ind w:firstLine="567"/>
        <w:jc w:val="both"/>
        <w:rPr>
          <w:rFonts w:ascii="Arial" w:hAnsi="Arial" w:cs="Arial"/>
        </w:rPr>
      </w:pPr>
      <w:r w:rsidRPr="000878EC">
        <w:rPr>
          <w:rFonts w:ascii="Arial" w:hAnsi="Arial" w:cs="Arial"/>
        </w:rPr>
        <w:t>12</w:t>
      </w:r>
      <w:r w:rsidR="00A677CD" w:rsidRPr="000878EC">
        <w:rPr>
          <w:rFonts w:ascii="Arial" w:hAnsi="Arial" w:cs="Arial"/>
        </w:rPr>
        <w:t>.10</w:t>
      </w:r>
      <w:proofErr w:type="gramStart"/>
      <w:r w:rsidR="00A677CD" w:rsidRPr="000878EC">
        <w:rPr>
          <w:rFonts w:ascii="Arial" w:hAnsi="Arial" w:cs="Arial"/>
        </w:rPr>
        <w:t xml:space="preserve"> В</w:t>
      </w:r>
      <w:proofErr w:type="gramEnd"/>
      <w:r w:rsidR="00A677CD" w:rsidRPr="000878EC">
        <w:rPr>
          <w:rFonts w:ascii="Arial" w:hAnsi="Arial" w:cs="Arial"/>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0878EC">
        <w:rPr>
          <w:rFonts w:ascii="Arial" w:hAnsi="Arial" w:cs="Arial"/>
        </w:rPr>
        <w:t>2</w:t>
      </w:r>
      <w:r w:rsidR="00A677CD" w:rsidRPr="000878EC">
        <w:rPr>
          <w:rFonts w:ascii="Arial" w:hAnsi="Arial" w:cs="Arial"/>
        </w:rPr>
        <w:t>.5 части 1 настоящего приглашения.</w:t>
      </w:r>
    </w:p>
    <w:p w:rsidR="00A677CD" w:rsidRPr="000878EC" w:rsidRDefault="009619D8" w:rsidP="00B46D58">
      <w:pPr>
        <w:widowControl w:val="0"/>
        <w:tabs>
          <w:tab w:val="left" w:pos="1276"/>
        </w:tabs>
        <w:spacing w:after="160"/>
        <w:ind w:firstLine="567"/>
        <w:jc w:val="both"/>
        <w:rPr>
          <w:rFonts w:ascii="Arial" w:hAnsi="Arial" w:cs="Arial"/>
        </w:rPr>
      </w:pPr>
      <w:r w:rsidRPr="000878EC">
        <w:rPr>
          <w:rFonts w:ascii="Arial" w:hAnsi="Arial" w:cs="Arial"/>
        </w:rPr>
        <w:t xml:space="preserve"> </w:t>
      </w:r>
      <w:r w:rsidR="00A677CD" w:rsidRPr="000878EC">
        <w:rPr>
          <w:rFonts w:ascii="Arial" w:hAnsi="Arial" w:cs="Arial"/>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0878EC" w:rsidRDefault="00996C19" w:rsidP="00B46D58">
      <w:pPr>
        <w:widowControl w:val="0"/>
        <w:tabs>
          <w:tab w:val="left" w:pos="1276"/>
        </w:tabs>
        <w:spacing w:after="160"/>
        <w:ind w:firstLine="567"/>
        <w:jc w:val="both"/>
        <w:rPr>
          <w:rFonts w:ascii="Arial" w:hAnsi="Arial" w:cs="Arial"/>
        </w:rPr>
      </w:pPr>
      <w:r w:rsidRPr="000878EC">
        <w:rPr>
          <w:rFonts w:ascii="Arial" w:hAnsi="Arial" w:cs="Arial"/>
        </w:rPr>
        <w:lastRenderedPageBreak/>
        <w:t>12.</w:t>
      </w:r>
      <w:r w:rsidR="002C605B" w:rsidRPr="000878EC">
        <w:rPr>
          <w:rFonts w:ascii="Arial" w:hAnsi="Arial" w:cs="Arial"/>
        </w:rPr>
        <w:t>11</w:t>
      </w:r>
      <w:r w:rsidR="00D334B6" w:rsidRPr="000878EC">
        <w:rPr>
          <w:rFonts w:ascii="Arial" w:hAnsi="Arial" w:cs="Arial"/>
        </w:rPr>
        <w:t>.</w:t>
      </w:r>
      <w:r w:rsidR="00D334B6" w:rsidRPr="000878EC">
        <w:rPr>
          <w:rFonts w:ascii="Arial" w:hAnsi="Arial" w:cs="Arial"/>
        </w:rPr>
        <w:tab/>
      </w:r>
      <w:r w:rsidRPr="000878EC">
        <w:rPr>
          <w:rFonts w:ascii="Arial" w:hAnsi="Arial" w:cs="Arial"/>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0878EC" w:rsidRDefault="00996C19" w:rsidP="00B46D58">
      <w:pPr>
        <w:widowControl w:val="0"/>
        <w:tabs>
          <w:tab w:val="left" w:pos="1276"/>
        </w:tabs>
        <w:spacing w:after="160"/>
        <w:ind w:firstLine="567"/>
        <w:jc w:val="both"/>
        <w:rPr>
          <w:rFonts w:ascii="Arial" w:hAnsi="Arial" w:cs="Arial"/>
        </w:rPr>
      </w:pPr>
      <w:r w:rsidRPr="000878EC">
        <w:rPr>
          <w:rFonts w:ascii="Arial" w:hAnsi="Arial" w:cs="Arial"/>
        </w:rPr>
        <w:t>12.</w:t>
      </w:r>
      <w:r w:rsidR="002C605B" w:rsidRPr="000878EC">
        <w:rPr>
          <w:rFonts w:ascii="Arial" w:hAnsi="Arial" w:cs="Arial"/>
        </w:rPr>
        <w:t>12</w:t>
      </w:r>
      <w:r w:rsidR="00D334B6" w:rsidRPr="000878EC">
        <w:rPr>
          <w:rFonts w:ascii="Arial" w:hAnsi="Arial" w:cs="Arial"/>
        </w:rPr>
        <w:t>.</w:t>
      </w:r>
      <w:r w:rsidR="00D334B6" w:rsidRPr="000878EC">
        <w:rPr>
          <w:rFonts w:ascii="Arial" w:hAnsi="Arial" w:cs="Arial"/>
        </w:rPr>
        <w:tab/>
      </w:r>
      <w:r w:rsidR="002C605B" w:rsidRPr="000878EC">
        <w:rPr>
          <w:rFonts w:ascii="Arial" w:hAnsi="Arial" w:cs="Arial"/>
        </w:rPr>
        <w:t xml:space="preserve">Рассмотрение жалобы </w:t>
      </w:r>
      <w:proofErr w:type="gramStart"/>
      <w:r w:rsidR="002C605B" w:rsidRPr="000878EC">
        <w:rPr>
          <w:rFonts w:ascii="Arial" w:hAnsi="Arial" w:cs="Arial"/>
        </w:rPr>
        <w:t>осуществляется</w:t>
      </w:r>
      <w:proofErr w:type="gramEnd"/>
      <w:r w:rsidR="002C605B" w:rsidRPr="000878EC">
        <w:rPr>
          <w:rFonts w:ascii="Arial" w:hAnsi="Arial" w:cs="Arial"/>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 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0878EC">
        <w:rPr>
          <w:rFonts w:ascii="Arial" w:hAnsi="Arial" w:cs="Arial"/>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0878EC" w:rsidRDefault="00996C19" w:rsidP="00B46D58">
      <w:pPr>
        <w:widowControl w:val="0"/>
        <w:tabs>
          <w:tab w:val="left" w:pos="1276"/>
        </w:tabs>
        <w:spacing w:after="160"/>
        <w:ind w:firstLine="567"/>
        <w:jc w:val="both"/>
        <w:rPr>
          <w:rFonts w:ascii="Arial" w:hAnsi="Arial" w:cs="Arial"/>
        </w:rPr>
      </w:pPr>
      <w:r w:rsidRPr="000878EC">
        <w:rPr>
          <w:rFonts w:ascii="Arial" w:hAnsi="Arial" w:cs="Arial"/>
        </w:rPr>
        <w:t>12.</w:t>
      </w:r>
      <w:r w:rsidR="0035482E" w:rsidRPr="000878EC">
        <w:rPr>
          <w:rFonts w:ascii="Arial" w:hAnsi="Arial" w:cs="Arial"/>
        </w:rPr>
        <w:t>13</w:t>
      </w:r>
      <w:r w:rsidR="00D334B6" w:rsidRPr="000878EC">
        <w:rPr>
          <w:rFonts w:ascii="Arial" w:hAnsi="Arial" w:cs="Arial"/>
        </w:rPr>
        <w:t>.</w:t>
      </w:r>
      <w:r w:rsidR="00D334B6" w:rsidRPr="000878EC">
        <w:rPr>
          <w:rFonts w:ascii="Arial" w:hAnsi="Arial" w:cs="Arial"/>
        </w:rPr>
        <w:tab/>
      </w:r>
      <w:r w:rsidRPr="000878EC">
        <w:rPr>
          <w:rFonts w:ascii="Arial" w:hAnsi="Arial" w:cs="Arial"/>
        </w:rPr>
        <w:t xml:space="preserve">Лицо, рассматривающее </w:t>
      </w:r>
      <w:r w:rsidR="0035482E" w:rsidRPr="000878EC">
        <w:rPr>
          <w:rFonts w:ascii="Arial" w:hAnsi="Arial" w:cs="Arial"/>
        </w:rPr>
        <w:t xml:space="preserve">связанные с закупками </w:t>
      </w:r>
      <w:r w:rsidRPr="000878EC">
        <w:rPr>
          <w:rFonts w:ascii="Arial" w:hAnsi="Arial" w:cs="Arial"/>
        </w:rPr>
        <w:t>жалобы:</w:t>
      </w:r>
    </w:p>
    <w:p w:rsidR="00996C19" w:rsidRPr="000878EC" w:rsidRDefault="00996C19" w:rsidP="00B46D58">
      <w:pPr>
        <w:widowControl w:val="0"/>
        <w:tabs>
          <w:tab w:val="left" w:pos="1134"/>
        </w:tabs>
        <w:spacing w:after="160"/>
        <w:ind w:firstLine="567"/>
        <w:jc w:val="both"/>
        <w:rPr>
          <w:rFonts w:ascii="Arial" w:hAnsi="Arial" w:cs="Arial"/>
        </w:rPr>
      </w:pPr>
      <w:r w:rsidRPr="000878EC">
        <w:rPr>
          <w:rFonts w:ascii="Arial" w:hAnsi="Arial" w:cs="Arial"/>
        </w:rPr>
        <w:t>1)</w:t>
      </w:r>
      <w:r w:rsidR="00D334B6" w:rsidRPr="000878EC">
        <w:rPr>
          <w:rFonts w:ascii="Arial" w:hAnsi="Arial" w:cs="Arial"/>
        </w:rPr>
        <w:tab/>
      </w:r>
      <w:r w:rsidRPr="000878EC">
        <w:rPr>
          <w:rFonts w:ascii="Arial" w:hAnsi="Arial" w:cs="Arial"/>
        </w:rPr>
        <w:t>вправе принимать следующие решения относительно действий или бездействия заказчика и Комиссии:</w:t>
      </w:r>
    </w:p>
    <w:p w:rsidR="00996C19" w:rsidRPr="000878EC" w:rsidRDefault="00996C19" w:rsidP="00B46D58">
      <w:pPr>
        <w:widowControl w:val="0"/>
        <w:tabs>
          <w:tab w:val="left" w:pos="1134"/>
        </w:tabs>
        <w:spacing w:after="160"/>
        <w:ind w:firstLine="567"/>
        <w:jc w:val="both"/>
        <w:rPr>
          <w:rFonts w:ascii="Arial" w:hAnsi="Arial" w:cs="Arial"/>
        </w:rPr>
      </w:pPr>
      <w:r w:rsidRPr="000878EC">
        <w:rPr>
          <w:rFonts w:ascii="Arial" w:hAnsi="Arial" w:cs="Arial"/>
        </w:rPr>
        <w:t>а.</w:t>
      </w:r>
      <w:r w:rsidR="00D334B6" w:rsidRPr="000878EC">
        <w:rPr>
          <w:rFonts w:ascii="Arial" w:hAnsi="Arial" w:cs="Arial"/>
        </w:rPr>
        <w:tab/>
      </w:r>
      <w:r w:rsidRPr="000878EC">
        <w:rPr>
          <w:rFonts w:ascii="Arial" w:hAnsi="Arial" w:cs="Arial"/>
        </w:rPr>
        <w:t>запретить выполнение определенных действий и принятие решений;</w:t>
      </w:r>
    </w:p>
    <w:p w:rsidR="00996C19" w:rsidRPr="000878EC" w:rsidRDefault="00996C19" w:rsidP="00B46D58">
      <w:pPr>
        <w:widowControl w:val="0"/>
        <w:tabs>
          <w:tab w:val="left" w:pos="1134"/>
        </w:tabs>
        <w:spacing w:after="160"/>
        <w:ind w:firstLine="567"/>
        <w:jc w:val="both"/>
        <w:rPr>
          <w:rFonts w:ascii="Arial" w:hAnsi="Arial" w:cs="Arial"/>
        </w:rPr>
      </w:pPr>
      <w:proofErr w:type="gramStart"/>
      <w:r w:rsidRPr="000878EC">
        <w:rPr>
          <w:rFonts w:ascii="Arial" w:hAnsi="Arial" w:cs="Arial"/>
        </w:rPr>
        <w:t>б</w:t>
      </w:r>
      <w:proofErr w:type="gramEnd"/>
      <w:r w:rsidRPr="000878EC">
        <w:rPr>
          <w:rFonts w:ascii="Arial" w:hAnsi="Arial" w:cs="Arial"/>
        </w:rPr>
        <w:t>.</w:t>
      </w:r>
      <w:r w:rsidR="00D334B6" w:rsidRPr="000878EC">
        <w:rPr>
          <w:rFonts w:ascii="Arial" w:hAnsi="Arial" w:cs="Arial"/>
        </w:rPr>
        <w:tab/>
      </w:r>
      <w:r w:rsidRPr="000878EC">
        <w:rPr>
          <w:rFonts w:ascii="Arial" w:hAnsi="Arial" w:cs="Arial"/>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0878EC" w:rsidRDefault="00996C19" w:rsidP="00B46D58">
      <w:pPr>
        <w:widowControl w:val="0"/>
        <w:tabs>
          <w:tab w:val="left" w:pos="1134"/>
        </w:tabs>
        <w:spacing w:after="160"/>
        <w:ind w:firstLine="567"/>
        <w:jc w:val="both"/>
        <w:rPr>
          <w:rFonts w:ascii="Arial" w:hAnsi="Arial" w:cs="Arial"/>
        </w:rPr>
      </w:pPr>
      <w:r w:rsidRPr="000878EC">
        <w:rPr>
          <w:rFonts w:ascii="Arial" w:hAnsi="Arial" w:cs="Arial"/>
        </w:rPr>
        <w:t>2)</w:t>
      </w:r>
      <w:r w:rsidR="00DE1D22" w:rsidRPr="000878EC">
        <w:rPr>
          <w:rFonts w:ascii="Arial" w:hAnsi="Arial" w:cs="Arial"/>
        </w:rPr>
        <w:tab/>
      </w:r>
      <w:r w:rsidRPr="000878EC">
        <w:rPr>
          <w:rFonts w:ascii="Arial" w:hAnsi="Arial" w:cs="Arial"/>
        </w:rPr>
        <w:t>принимает решение о включении участника в список участников, не</w:t>
      </w:r>
      <w:r w:rsidR="00720542" w:rsidRPr="000878EC">
        <w:rPr>
          <w:rFonts w:ascii="Arial" w:hAnsi="Arial" w:cs="Arial"/>
          <w:lang w:val="en-US"/>
        </w:rPr>
        <w:t> </w:t>
      </w:r>
      <w:r w:rsidRPr="000878EC">
        <w:rPr>
          <w:rFonts w:ascii="Arial" w:hAnsi="Arial" w:cs="Arial"/>
        </w:rPr>
        <w:t>имеющих права на участие в процессе закупок;</w:t>
      </w:r>
    </w:p>
    <w:p w:rsidR="00996C19" w:rsidRPr="000878EC" w:rsidRDefault="00996C19" w:rsidP="00B46D58">
      <w:pPr>
        <w:widowControl w:val="0"/>
        <w:tabs>
          <w:tab w:val="left" w:pos="1134"/>
        </w:tabs>
        <w:spacing w:after="160"/>
        <w:ind w:firstLine="567"/>
        <w:jc w:val="both"/>
        <w:rPr>
          <w:rFonts w:ascii="Arial" w:hAnsi="Arial" w:cs="Arial"/>
        </w:rPr>
      </w:pPr>
      <w:r w:rsidRPr="000878EC">
        <w:rPr>
          <w:rFonts w:ascii="Arial" w:hAnsi="Arial" w:cs="Arial"/>
        </w:rPr>
        <w:t>3)</w:t>
      </w:r>
      <w:r w:rsidR="00DE1D22" w:rsidRPr="000878EC">
        <w:rPr>
          <w:rFonts w:ascii="Arial" w:hAnsi="Arial" w:cs="Arial"/>
        </w:rPr>
        <w:tab/>
      </w:r>
      <w:r w:rsidRPr="000878EC">
        <w:rPr>
          <w:rFonts w:ascii="Arial" w:hAnsi="Arial" w:cs="Arial"/>
        </w:rPr>
        <w:t>ведет учет решений, принятых лицом, рассматривающим жалобы в</w:t>
      </w:r>
      <w:r w:rsidR="00720542" w:rsidRPr="000878EC">
        <w:rPr>
          <w:rFonts w:ascii="Arial" w:hAnsi="Arial" w:cs="Arial"/>
          <w:lang w:val="en-US"/>
        </w:rPr>
        <w:t> </w:t>
      </w:r>
      <w:r w:rsidRPr="000878EC">
        <w:rPr>
          <w:rFonts w:ascii="Arial" w:hAnsi="Arial" w:cs="Arial"/>
        </w:rPr>
        <w:t>связи с закупками, и осуществляет контроль над их исполнением.</w:t>
      </w:r>
    </w:p>
    <w:p w:rsidR="00996C19" w:rsidRPr="000878EC" w:rsidRDefault="00996C19" w:rsidP="00B46D58">
      <w:pPr>
        <w:widowControl w:val="0"/>
        <w:tabs>
          <w:tab w:val="left" w:pos="1276"/>
        </w:tabs>
        <w:spacing w:after="160"/>
        <w:ind w:firstLine="567"/>
        <w:jc w:val="both"/>
        <w:rPr>
          <w:rFonts w:ascii="Arial" w:hAnsi="Arial" w:cs="Arial"/>
        </w:rPr>
      </w:pPr>
      <w:r w:rsidRPr="000878EC">
        <w:rPr>
          <w:rFonts w:ascii="Arial" w:hAnsi="Arial" w:cs="Arial"/>
        </w:rPr>
        <w:t>12.</w:t>
      </w:r>
      <w:r w:rsidR="009639DF" w:rsidRPr="000878EC">
        <w:rPr>
          <w:rFonts w:ascii="Arial" w:hAnsi="Arial" w:cs="Arial"/>
        </w:rPr>
        <w:t>14</w:t>
      </w:r>
      <w:r w:rsidR="00DE1D22" w:rsidRPr="000878EC">
        <w:rPr>
          <w:rFonts w:ascii="Arial" w:hAnsi="Arial" w:cs="Arial"/>
        </w:rPr>
        <w:t>.</w:t>
      </w:r>
      <w:r w:rsidR="00DE1D22" w:rsidRPr="000878EC">
        <w:rPr>
          <w:rFonts w:ascii="Arial" w:hAnsi="Arial" w:cs="Arial"/>
        </w:rPr>
        <w:tab/>
      </w:r>
      <w:r w:rsidRPr="000878EC">
        <w:rPr>
          <w:rFonts w:ascii="Arial" w:hAnsi="Arial" w:cs="Arial"/>
        </w:rPr>
        <w:t xml:space="preserve">В случае удовлетворения жалобы лицом, рассматривающим </w:t>
      </w:r>
      <w:r w:rsidR="00A32D42" w:rsidRPr="000878EC">
        <w:rPr>
          <w:rFonts w:ascii="Arial" w:hAnsi="Arial" w:cs="Arial"/>
        </w:rPr>
        <w:t>связанные с закупками жалобы</w:t>
      </w:r>
      <w:r w:rsidRPr="000878EC">
        <w:rPr>
          <w:rFonts w:ascii="Arial" w:hAnsi="Arial" w:cs="Arial"/>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78EC" w:rsidRDefault="00996C19" w:rsidP="00B46D58">
      <w:pPr>
        <w:widowControl w:val="0"/>
        <w:tabs>
          <w:tab w:val="left" w:pos="1276"/>
        </w:tabs>
        <w:spacing w:after="160"/>
        <w:ind w:firstLine="567"/>
        <w:jc w:val="both"/>
        <w:rPr>
          <w:rFonts w:ascii="Arial" w:hAnsi="Arial" w:cs="Arial"/>
        </w:rPr>
      </w:pPr>
      <w:r w:rsidRPr="000878EC">
        <w:rPr>
          <w:rFonts w:ascii="Arial" w:hAnsi="Arial" w:cs="Arial"/>
        </w:rPr>
        <w:t>12.</w:t>
      </w:r>
      <w:r w:rsidR="009639DF" w:rsidRPr="000878EC">
        <w:rPr>
          <w:rFonts w:ascii="Arial" w:hAnsi="Arial" w:cs="Arial"/>
        </w:rPr>
        <w:t>15</w:t>
      </w:r>
      <w:r w:rsidR="00DE1D22" w:rsidRPr="000878EC">
        <w:rPr>
          <w:rFonts w:ascii="Arial" w:hAnsi="Arial" w:cs="Arial"/>
        </w:rPr>
        <w:t>.</w:t>
      </w:r>
      <w:r w:rsidR="00DE1D22" w:rsidRPr="000878EC">
        <w:rPr>
          <w:rFonts w:ascii="Arial" w:hAnsi="Arial" w:cs="Arial"/>
        </w:rPr>
        <w:tab/>
      </w:r>
      <w:r w:rsidRPr="000878EC">
        <w:rPr>
          <w:rFonts w:ascii="Arial" w:hAnsi="Arial" w:cs="Arial"/>
        </w:rPr>
        <w:t>Рассмотрение жалобы является открытым для общественности</w:t>
      </w:r>
      <w:r w:rsidR="009639DF" w:rsidRPr="000878EC">
        <w:rPr>
          <w:rFonts w:ascii="Arial" w:hAnsi="Arial" w:cs="Arial"/>
        </w:rPr>
        <w:t>. Рассмотрение жалоб осуществляется посредством заседаний. Заседания записываются и вместе с принятым решением по жалобе публикуются в бюллетене. В случае невозможности записи заседания стенографируются</w:t>
      </w:r>
      <w:r w:rsidR="009639DF" w:rsidRPr="000878EC">
        <w:rPr>
          <w:rFonts w:ascii="Arial" w:hAnsi="Arial" w:cs="Arial"/>
          <w:lang w:val="hy-AM"/>
        </w:rPr>
        <w:t>.</w:t>
      </w:r>
      <w:r w:rsidR="009639DF" w:rsidRPr="000878EC">
        <w:rPr>
          <w:rFonts w:ascii="Arial" w:hAnsi="Arial" w:cs="Arial"/>
        </w:rPr>
        <w:t xml:space="preserve"> Заседания онлайн транслируются также в интернете.</w:t>
      </w:r>
      <w:r w:rsidR="009639DF" w:rsidRPr="000878EC" w:rsidDel="009639DF">
        <w:rPr>
          <w:rFonts w:ascii="Arial" w:hAnsi="Arial" w:cs="Arial"/>
        </w:rPr>
        <w:t xml:space="preserve"> </w:t>
      </w:r>
    </w:p>
    <w:p w:rsidR="00996C19" w:rsidRPr="000878EC" w:rsidRDefault="00996C19" w:rsidP="00B46D58">
      <w:pPr>
        <w:widowControl w:val="0"/>
        <w:tabs>
          <w:tab w:val="left" w:pos="1276"/>
        </w:tabs>
        <w:spacing w:after="160"/>
        <w:ind w:firstLine="567"/>
        <w:jc w:val="both"/>
        <w:rPr>
          <w:rFonts w:ascii="Arial" w:hAnsi="Arial" w:cs="Arial"/>
        </w:rPr>
      </w:pPr>
      <w:r w:rsidRPr="000878EC">
        <w:rPr>
          <w:rFonts w:ascii="Arial" w:hAnsi="Arial" w:cs="Arial"/>
        </w:rPr>
        <w:t>12.</w:t>
      </w:r>
      <w:r w:rsidR="009639DF" w:rsidRPr="000878EC">
        <w:rPr>
          <w:rFonts w:ascii="Arial" w:hAnsi="Arial" w:cs="Arial"/>
        </w:rPr>
        <w:t>16</w:t>
      </w:r>
      <w:r w:rsidR="00DE1D22" w:rsidRPr="000878EC">
        <w:rPr>
          <w:rFonts w:ascii="Arial" w:hAnsi="Arial" w:cs="Arial"/>
        </w:rPr>
        <w:t>.</w:t>
      </w:r>
      <w:r w:rsidR="00DE1D22" w:rsidRPr="000878EC">
        <w:rPr>
          <w:rFonts w:ascii="Arial" w:hAnsi="Arial" w:cs="Arial"/>
        </w:rPr>
        <w:tab/>
      </w:r>
      <w:r w:rsidRPr="000878EC">
        <w:rPr>
          <w:rFonts w:ascii="Arial" w:hAnsi="Arial" w:cs="Arial"/>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sidRPr="000878EC">
        <w:rPr>
          <w:rFonts w:ascii="Arial" w:hAnsi="Arial" w:cs="Arial"/>
        </w:rPr>
        <w:t>связанные с закупками жалобы</w:t>
      </w:r>
      <w:r w:rsidRPr="000878EC">
        <w:rPr>
          <w:rFonts w:ascii="Arial" w:hAnsi="Arial" w:cs="Arial"/>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0878EC" w:rsidRDefault="00996C19" w:rsidP="00B46D58">
      <w:pPr>
        <w:widowControl w:val="0"/>
        <w:tabs>
          <w:tab w:val="left" w:pos="1276"/>
        </w:tabs>
        <w:spacing w:after="160"/>
        <w:ind w:firstLine="567"/>
        <w:jc w:val="both"/>
        <w:rPr>
          <w:rFonts w:ascii="Arial" w:hAnsi="Arial" w:cs="Arial"/>
        </w:rPr>
      </w:pPr>
      <w:r w:rsidRPr="000878EC">
        <w:rPr>
          <w:rFonts w:ascii="Arial" w:hAnsi="Arial" w:cs="Arial"/>
        </w:rPr>
        <w:t>12.</w:t>
      </w:r>
      <w:r w:rsidR="009639DF" w:rsidRPr="000878EC">
        <w:rPr>
          <w:rFonts w:ascii="Arial" w:hAnsi="Arial" w:cs="Arial"/>
        </w:rPr>
        <w:t>17</w:t>
      </w:r>
      <w:r w:rsidR="00DE1D22" w:rsidRPr="000878EC">
        <w:rPr>
          <w:rFonts w:ascii="Arial" w:hAnsi="Arial" w:cs="Arial"/>
        </w:rPr>
        <w:t>.</w:t>
      </w:r>
      <w:r w:rsidR="00DE1D22" w:rsidRPr="000878EC">
        <w:rPr>
          <w:rFonts w:ascii="Arial" w:hAnsi="Arial" w:cs="Arial"/>
        </w:rPr>
        <w:tab/>
      </w:r>
      <w:r w:rsidRPr="000878EC">
        <w:rPr>
          <w:rFonts w:ascii="Arial" w:hAnsi="Arial" w:cs="Arial"/>
        </w:rPr>
        <w:t xml:space="preserve">Лицо, рассматривающее </w:t>
      </w:r>
      <w:r w:rsidR="00723E02" w:rsidRPr="000878EC">
        <w:rPr>
          <w:rFonts w:ascii="Arial" w:hAnsi="Arial" w:cs="Arial"/>
        </w:rPr>
        <w:t xml:space="preserve">связанные </w:t>
      </w:r>
      <w:r w:rsidRPr="000878EC">
        <w:rPr>
          <w:rFonts w:ascii="Arial" w:hAnsi="Arial" w:cs="Arial"/>
        </w:rPr>
        <w:t>с закупками</w:t>
      </w:r>
      <w:r w:rsidR="00723E02" w:rsidRPr="000878EC">
        <w:rPr>
          <w:rFonts w:ascii="Arial" w:hAnsi="Arial" w:cs="Arial"/>
        </w:rPr>
        <w:t xml:space="preserve"> жалобы</w:t>
      </w:r>
      <w:r w:rsidRPr="000878EC">
        <w:rPr>
          <w:rFonts w:ascii="Arial" w:hAnsi="Arial" w:cs="Arial"/>
        </w:rPr>
        <w:t xml:space="preserve">,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w:t>
      </w:r>
      <w:r w:rsidRPr="000878EC">
        <w:rPr>
          <w:rFonts w:ascii="Arial" w:hAnsi="Arial" w:cs="Arial"/>
        </w:rPr>
        <w:lastRenderedPageBreak/>
        <w:t>следующий день после его опубликования в бюллетене.</w:t>
      </w:r>
    </w:p>
    <w:p w:rsidR="00996C19" w:rsidRPr="000878EC" w:rsidRDefault="00996C19" w:rsidP="00B46D58">
      <w:pPr>
        <w:widowControl w:val="0"/>
        <w:tabs>
          <w:tab w:val="left" w:pos="1276"/>
        </w:tabs>
        <w:spacing w:after="160"/>
        <w:ind w:firstLine="567"/>
        <w:jc w:val="both"/>
        <w:rPr>
          <w:rFonts w:ascii="Arial" w:hAnsi="Arial" w:cs="Arial"/>
        </w:rPr>
      </w:pPr>
      <w:r w:rsidRPr="000878EC">
        <w:rPr>
          <w:rFonts w:ascii="Arial" w:hAnsi="Arial" w:cs="Arial"/>
        </w:rPr>
        <w:t>12.</w:t>
      </w:r>
      <w:r w:rsidR="005D27D0" w:rsidRPr="000878EC">
        <w:rPr>
          <w:rFonts w:ascii="Arial" w:hAnsi="Arial" w:cs="Arial"/>
        </w:rPr>
        <w:t>18</w:t>
      </w:r>
      <w:r w:rsidR="00DE1D22" w:rsidRPr="000878EC">
        <w:rPr>
          <w:rFonts w:ascii="Arial" w:hAnsi="Arial" w:cs="Arial"/>
        </w:rPr>
        <w:t>.</w:t>
      </w:r>
      <w:r w:rsidR="00DE1D22" w:rsidRPr="000878EC">
        <w:rPr>
          <w:rFonts w:ascii="Arial" w:hAnsi="Arial" w:cs="Arial"/>
        </w:rPr>
        <w:tab/>
      </w:r>
      <w:r w:rsidRPr="000878EC">
        <w:rPr>
          <w:rFonts w:ascii="Arial" w:hAnsi="Arial" w:cs="Arial"/>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sidRPr="000878EC">
        <w:rPr>
          <w:rFonts w:ascii="Arial" w:hAnsi="Arial" w:cs="Arial"/>
        </w:rPr>
        <w:t>рассматривающего</w:t>
      </w:r>
      <w:proofErr w:type="spellEnd"/>
      <w:proofErr w:type="gramEnd"/>
      <w:r w:rsidR="001A070B" w:rsidRPr="000878EC">
        <w:rPr>
          <w:rFonts w:ascii="Arial" w:hAnsi="Arial" w:cs="Arial"/>
        </w:rPr>
        <w:t xml:space="preserve"> связанные с закупками жалобы</w:t>
      </w:r>
      <w:r w:rsidRPr="000878EC">
        <w:rPr>
          <w:rFonts w:ascii="Arial" w:hAnsi="Arial" w:cs="Arial"/>
        </w:rPr>
        <w:t>, вправе требовать в судебном порядке возмещения убытков.</w:t>
      </w:r>
    </w:p>
    <w:p w:rsidR="00996C19" w:rsidRPr="000878EC" w:rsidRDefault="00996C19" w:rsidP="00B46D58">
      <w:pPr>
        <w:widowControl w:val="0"/>
        <w:tabs>
          <w:tab w:val="left" w:pos="1276"/>
        </w:tabs>
        <w:spacing w:after="160"/>
        <w:ind w:firstLine="567"/>
        <w:jc w:val="both"/>
        <w:rPr>
          <w:rFonts w:ascii="Arial" w:hAnsi="Arial" w:cs="Arial"/>
        </w:rPr>
      </w:pPr>
      <w:r w:rsidRPr="000878EC">
        <w:rPr>
          <w:rFonts w:ascii="Arial" w:hAnsi="Arial" w:cs="Arial"/>
        </w:rPr>
        <w:t>12.</w:t>
      </w:r>
      <w:r w:rsidR="005D27D0" w:rsidRPr="000878EC">
        <w:rPr>
          <w:rFonts w:ascii="Arial" w:hAnsi="Arial" w:cs="Arial"/>
        </w:rPr>
        <w:t>19</w:t>
      </w:r>
      <w:r w:rsidR="00DE1D22" w:rsidRPr="000878EC">
        <w:rPr>
          <w:rFonts w:ascii="Arial" w:hAnsi="Arial" w:cs="Arial"/>
        </w:rPr>
        <w:t>.</w:t>
      </w:r>
      <w:r w:rsidR="00DE1D22" w:rsidRPr="000878EC">
        <w:rPr>
          <w:rFonts w:ascii="Arial" w:hAnsi="Arial" w:cs="Arial"/>
        </w:rPr>
        <w:tab/>
      </w:r>
      <w:r w:rsidRPr="000878EC">
        <w:rPr>
          <w:rFonts w:ascii="Arial" w:hAnsi="Arial" w:cs="Arial"/>
        </w:rPr>
        <w:t xml:space="preserve">Представленная лицу, рассматривающему </w:t>
      </w:r>
      <w:r w:rsidR="00CA485E" w:rsidRPr="000878EC">
        <w:rPr>
          <w:rFonts w:ascii="Arial" w:hAnsi="Arial" w:cs="Arial"/>
        </w:rPr>
        <w:t>связанные с закупками жалобы</w:t>
      </w:r>
      <w:r w:rsidRPr="000878EC">
        <w:rPr>
          <w:rFonts w:ascii="Arial" w:hAnsi="Arial" w:cs="Arial"/>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0878EC">
        <w:rPr>
          <w:rFonts w:ascii="Arial" w:hAnsi="Arial" w:cs="Arial"/>
        </w:rPr>
        <w:t>зультатам рассмотрения жалобы.</w:t>
      </w:r>
    </w:p>
    <w:p w:rsidR="00AE679C" w:rsidRPr="000878EC" w:rsidRDefault="002004DB" w:rsidP="00B46D58">
      <w:pPr>
        <w:widowControl w:val="0"/>
        <w:spacing w:after="160"/>
        <w:ind w:firstLine="567"/>
        <w:jc w:val="both"/>
        <w:rPr>
          <w:rFonts w:ascii="Arial" w:hAnsi="Arial" w:cs="Arial"/>
          <w:b/>
        </w:rPr>
      </w:pPr>
      <w:r w:rsidRPr="000878EC">
        <w:rPr>
          <w:rFonts w:ascii="Arial" w:hAnsi="Arial" w:cs="Arial"/>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0878EC">
        <w:rPr>
          <w:rFonts w:ascii="Arial" w:hAnsi="Arial" w:cs="Arial"/>
        </w:rPr>
        <w:t>З</w:t>
      </w:r>
      <w:r w:rsidRPr="000878EC">
        <w:rPr>
          <w:rFonts w:ascii="Arial" w:hAnsi="Arial" w:cs="Arial"/>
        </w:rPr>
        <w:t>акона, а в случае юридических лиц-руководитель исполнительного органа письменно сообщает, что исходя из общественн</w:t>
      </w:r>
      <w:r w:rsidR="006F2702" w:rsidRPr="000878EC">
        <w:rPr>
          <w:rFonts w:ascii="Arial" w:hAnsi="Arial" w:cs="Arial"/>
        </w:rPr>
        <w:t>ых</w:t>
      </w:r>
      <w:r w:rsidRPr="000878EC">
        <w:rPr>
          <w:rFonts w:ascii="Arial" w:hAnsi="Arial" w:cs="Arial"/>
        </w:rPr>
        <w:t xml:space="preserve"> </w:t>
      </w:r>
      <w:r w:rsidR="006F2702" w:rsidRPr="000878EC">
        <w:rPr>
          <w:rFonts w:ascii="Arial" w:hAnsi="Arial" w:cs="Arial"/>
        </w:rPr>
        <w:t xml:space="preserve">интересов </w:t>
      </w:r>
      <w:r w:rsidRPr="000878EC">
        <w:rPr>
          <w:rFonts w:ascii="Arial" w:hAnsi="Arial" w:cs="Arial"/>
        </w:rPr>
        <w:t xml:space="preserve">или </w:t>
      </w:r>
      <w:r w:rsidR="006F2702" w:rsidRPr="000878EC">
        <w:rPr>
          <w:rFonts w:ascii="Arial" w:hAnsi="Arial" w:cs="Arial"/>
        </w:rPr>
        <w:t xml:space="preserve">интересов </w:t>
      </w:r>
      <w:r w:rsidRPr="000878EC">
        <w:rPr>
          <w:rFonts w:ascii="Arial" w:hAnsi="Arial" w:cs="Arial"/>
        </w:rPr>
        <w:t xml:space="preserve">обороны и национальной безопасности, необходимо продолжить процесс </w:t>
      </w:r>
      <w:proofErr w:type="spellStart"/>
      <w:r w:rsidRPr="000878EC">
        <w:rPr>
          <w:rFonts w:ascii="Arial" w:hAnsi="Arial" w:cs="Arial"/>
        </w:rPr>
        <w:t>закупки</w:t>
      </w:r>
      <w:proofErr w:type="gramStart"/>
      <w:r w:rsidRPr="000878EC">
        <w:rPr>
          <w:rFonts w:ascii="Arial" w:hAnsi="Arial" w:cs="Arial"/>
        </w:rPr>
        <w:t>.</w:t>
      </w:r>
      <w:r w:rsidR="00996C19" w:rsidRPr="000878EC">
        <w:rPr>
          <w:rFonts w:ascii="Arial" w:hAnsi="Arial" w:cs="Arial"/>
        </w:rPr>
        <w:t>Л</w:t>
      </w:r>
      <w:proofErr w:type="gramEnd"/>
      <w:r w:rsidR="00996C19" w:rsidRPr="000878EC">
        <w:rPr>
          <w:rFonts w:ascii="Arial" w:hAnsi="Arial" w:cs="Arial"/>
        </w:rPr>
        <w:t>ицо</w:t>
      </w:r>
      <w:proofErr w:type="spellEnd"/>
      <w:r w:rsidR="00996C19" w:rsidRPr="000878EC">
        <w:rPr>
          <w:rFonts w:ascii="Arial" w:hAnsi="Arial" w:cs="Arial"/>
        </w:rPr>
        <w:t xml:space="preserve">, рассматривающее </w:t>
      </w:r>
      <w:r w:rsidR="00A31442" w:rsidRPr="000878EC">
        <w:rPr>
          <w:rFonts w:ascii="Arial" w:hAnsi="Arial" w:cs="Arial"/>
        </w:rPr>
        <w:t xml:space="preserve">связанные с закупками </w:t>
      </w:r>
      <w:r w:rsidR="00996C19" w:rsidRPr="000878EC">
        <w:rPr>
          <w:rFonts w:ascii="Arial" w:hAnsi="Arial" w:cs="Arial"/>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0878EC" w:rsidRDefault="00AE679C" w:rsidP="00B46D58">
      <w:pPr>
        <w:widowControl w:val="0"/>
        <w:spacing w:after="160"/>
        <w:jc w:val="center"/>
        <w:rPr>
          <w:rFonts w:ascii="Arial" w:hAnsi="Arial" w:cs="Arial"/>
          <w:b/>
        </w:rPr>
      </w:pPr>
    </w:p>
    <w:p w:rsidR="004373E3" w:rsidRPr="000878EC" w:rsidRDefault="004373E3" w:rsidP="00B46D58">
      <w:pPr>
        <w:rPr>
          <w:rFonts w:ascii="Arial" w:hAnsi="Arial" w:cs="Arial"/>
          <w:b/>
        </w:rPr>
      </w:pPr>
      <w:r w:rsidRPr="000878EC">
        <w:rPr>
          <w:rFonts w:ascii="Arial" w:hAnsi="Arial" w:cs="Arial"/>
          <w:b/>
        </w:rPr>
        <w:br w:type="page"/>
      </w:r>
    </w:p>
    <w:p w:rsidR="00096865" w:rsidRPr="000878EC" w:rsidRDefault="00096865" w:rsidP="00B46D58">
      <w:pPr>
        <w:widowControl w:val="0"/>
        <w:spacing w:after="160"/>
        <w:jc w:val="center"/>
        <w:rPr>
          <w:rFonts w:ascii="Arial" w:hAnsi="Arial" w:cs="Arial"/>
          <w:b/>
        </w:rPr>
      </w:pPr>
      <w:r w:rsidRPr="000878EC">
        <w:rPr>
          <w:rFonts w:ascii="Arial" w:hAnsi="Arial" w:cs="Arial"/>
          <w:b/>
        </w:rPr>
        <w:lastRenderedPageBreak/>
        <w:t>ЧАСТЬ II</w:t>
      </w:r>
    </w:p>
    <w:p w:rsidR="008842CE" w:rsidRPr="000878EC" w:rsidRDefault="008842CE" w:rsidP="00B46D58">
      <w:pPr>
        <w:widowControl w:val="0"/>
        <w:spacing w:after="160"/>
        <w:jc w:val="center"/>
        <w:rPr>
          <w:rFonts w:ascii="Arial" w:hAnsi="Arial" w:cs="Arial"/>
          <w:b/>
        </w:rPr>
      </w:pPr>
    </w:p>
    <w:p w:rsidR="00890AEF" w:rsidRPr="000878EC" w:rsidRDefault="00096865" w:rsidP="00890AEF">
      <w:pPr>
        <w:pStyle w:val="aa"/>
        <w:widowControl w:val="0"/>
        <w:spacing w:after="160"/>
        <w:ind w:right="-7"/>
        <w:jc w:val="center"/>
        <w:rPr>
          <w:rFonts w:ascii="Arial" w:hAnsi="Arial" w:cs="Arial"/>
          <w:b/>
        </w:rPr>
      </w:pPr>
      <w:r w:rsidRPr="000878EC">
        <w:rPr>
          <w:rFonts w:ascii="Arial" w:hAnsi="Arial" w:cs="Arial"/>
          <w:b/>
        </w:rPr>
        <w:t>ИНСТРУКЦИЯ</w:t>
      </w:r>
      <w:r w:rsidR="00191D27" w:rsidRPr="000878EC">
        <w:rPr>
          <w:rFonts w:ascii="Arial" w:hAnsi="Arial" w:cs="Arial"/>
          <w:b/>
        </w:rPr>
        <w:t xml:space="preserve"> </w:t>
      </w:r>
      <w:r w:rsidRPr="000878EC">
        <w:rPr>
          <w:rFonts w:ascii="Arial" w:hAnsi="Arial" w:cs="Arial"/>
          <w:b/>
        </w:rPr>
        <w:t xml:space="preserve">ПО СОСТАВЛЕНИЮ </w:t>
      </w:r>
      <w:r w:rsidR="00191D27" w:rsidRPr="000878EC">
        <w:rPr>
          <w:rFonts w:ascii="Arial" w:hAnsi="Arial" w:cs="Arial"/>
          <w:b/>
        </w:rPr>
        <w:br/>
      </w:r>
      <w:r w:rsidRPr="000878EC">
        <w:rPr>
          <w:rFonts w:ascii="Arial" w:hAnsi="Arial" w:cs="Arial"/>
          <w:b/>
        </w:rPr>
        <w:t xml:space="preserve">ЗАЯВКИ НА </w:t>
      </w:r>
      <w:r w:rsidR="00890AEF" w:rsidRPr="000878EC">
        <w:rPr>
          <w:rFonts w:ascii="Arial" w:hAnsi="Arial" w:cs="Arial"/>
          <w:b/>
        </w:rPr>
        <w:t>ЗАПРОС КОТИРОВОК</w:t>
      </w:r>
    </w:p>
    <w:p w:rsidR="00096865" w:rsidRPr="000878EC" w:rsidRDefault="00096865" w:rsidP="00B46D58">
      <w:pPr>
        <w:pStyle w:val="aa"/>
        <w:widowControl w:val="0"/>
        <w:spacing w:after="160"/>
        <w:jc w:val="center"/>
        <w:rPr>
          <w:rFonts w:ascii="Arial" w:hAnsi="Arial" w:cs="Arial"/>
          <w:b/>
        </w:rPr>
      </w:pPr>
    </w:p>
    <w:p w:rsidR="00096865" w:rsidRPr="000878EC" w:rsidRDefault="00096865" w:rsidP="00B46D58">
      <w:pPr>
        <w:widowControl w:val="0"/>
        <w:spacing w:after="160"/>
        <w:jc w:val="center"/>
        <w:rPr>
          <w:rFonts w:ascii="Arial" w:hAnsi="Arial" w:cs="Arial"/>
        </w:rPr>
      </w:pPr>
    </w:p>
    <w:p w:rsidR="00096865" w:rsidRPr="000878EC" w:rsidRDefault="008D5016" w:rsidP="00B46D58">
      <w:pPr>
        <w:widowControl w:val="0"/>
        <w:spacing w:after="160"/>
        <w:jc w:val="center"/>
        <w:rPr>
          <w:rFonts w:ascii="Arial" w:hAnsi="Arial" w:cs="Arial"/>
          <w:b/>
        </w:rPr>
      </w:pPr>
      <w:r w:rsidRPr="000878EC">
        <w:rPr>
          <w:rFonts w:ascii="Arial" w:hAnsi="Arial" w:cs="Arial"/>
          <w:b/>
        </w:rPr>
        <w:t>1. ОБЩИЕ ПОЛОЖЕНИЯ</w:t>
      </w:r>
    </w:p>
    <w:p w:rsidR="00096865" w:rsidRPr="000878EC" w:rsidRDefault="00096865" w:rsidP="00B46D58">
      <w:pPr>
        <w:widowControl w:val="0"/>
        <w:tabs>
          <w:tab w:val="left" w:pos="1134"/>
        </w:tabs>
        <w:spacing w:after="160"/>
        <w:ind w:firstLine="567"/>
        <w:jc w:val="both"/>
        <w:rPr>
          <w:rFonts w:ascii="Arial" w:hAnsi="Arial" w:cs="Arial"/>
        </w:rPr>
      </w:pPr>
      <w:r w:rsidRPr="000878EC">
        <w:rPr>
          <w:rFonts w:ascii="Arial" w:hAnsi="Arial" w:cs="Arial"/>
        </w:rPr>
        <w:t>1.1</w:t>
      </w:r>
      <w:r w:rsidR="003802B8" w:rsidRPr="000878EC">
        <w:rPr>
          <w:rFonts w:ascii="Arial" w:hAnsi="Arial" w:cs="Arial"/>
        </w:rPr>
        <w:t>.</w:t>
      </w:r>
      <w:r w:rsidR="003802B8" w:rsidRPr="000878EC">
        <w:rPr>
          <w:rFonts w:ascii="Arial" w:hAnsi="Arial" w:cs="Arial"/>
        </w:rPr>
        <w:tab/>
      </w:r>
      <w:r w:rsidRPr="000878EC">
        <w:rPr>
          <w:rFonts w:ascii="Arial" w:hAnsi="Arial" w:cs="Arial"/>
        </w:rPr>
        <w:t>Целью настоящей Инструкции является содействие участникам при подготовке заявки.</w:t>
      </w:r>
    </w:p>
    <w:p w:rsidR="00096865" w:rsidRPr="000878EC" w:rsidRDefault="00096865" w:rsidP="00B46D58">
      <w:pPr>
        <w:widowControl w:val="0"/>
        <w:tabs>
          <w:tab w:val="left" w:pos="1134"/>
        </w:tabs>
        <w:spacing w:after="160"/>
        <w:ind w:firstLine="567"/>
        <w:jc w:val="both"/>
        <w:rPr>
          <w:rFonts w:ascii="Arial" w:hAnsi="Arial" w:cs="Arial"/>
        </w:rPr>
      </w:pPr>
      <w:r w:rsidRPr="000878EC">
        <w:rPr>
          <w:rFonts w:ascii="Arial" w:hAnsi="Arial" w:cs="Arial"/>
        </w:rPr>
        <w:t>1.2</w:t>
      </w:r>
      <w:r w:rsidR="003802B8" w:rsidRPr="000878EC">
        <w:rPr>
          <w:rFonts w:ascii="Arial" w:hAnsi="Arial" w:cs="Arial"/>
        </w:rPr>
        <w:t>.</w:t>
      </w:r>
      <w:r w:rsidR="003802B8" w:rsidRPr="000878EC">
        <w:rPr>
          <w:rFonts w:ascii="Arial" w:hAnsi="Arial" w:cs="Arial"/>
        </w:rPr>
        <w:tab/>
      </w:r>
      <w:r w:rsidRPr="000878EC">
        <w:rPr>
          <w:rFonts w:ascii="Arial" w:hAnsi="Arial" w:cs="Arial"/>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0878EC" w:rsidRDefault="00096865" w:rsidP="00B46D58">
      <w:pPr>
        <w:widowControl w:val="0"/>
        <w:tabs>
          <w:tab w:val="left" w:pos="1134"/>
        </w:tabs>
        <w:spacing w:after="160"/>
        <w:ind w:firstLine="567"/>
        <w:jc w:val="both"/>
        <w:rPr>
          <w:rFonts w:ascii="Arial" w:hAnsi="Arial" w:cs="Arial"/>
        </w:rPr>
      </w:pPr>
      <w:r w:rsidRPr="000878EC">
        <w:rPr>
          <w:rFonts w:ascii="Arial" w:hAnsi="Arial" w:cs="Arial"/>
        </w:rPr>
        <w:t>1.3</w:t>
      </w:r>
      <w:r w:rsidR="003802B8" w:rsidRPr="000878EC">
        <w:rPr>
          <w:rFonts w:ascii="Arial" w:hAnsi="Arial" w:cs="Arial"/>
        </w:rPr>
        <w:t>.</w:t>
      </w:r>
      <w:r w:rsidR="003802B8" w:rsidRPr="000878EC">
        <w:rPr>
          <w:rFonts w:ascii="Arial" w:hAnsi="Arial" w:cs="Arial"/>
        </w:rPr>
        <w:tab/>
      </w:r>
      <w:r w:rsidRPr="000878EC">
        <w:rPr>
          <w:rFonts w:ascii="Arial" w:hAnsi="Arial" w:cs="Arial"/>
        </w:rPr>
        <w:t>Кроме армянского языка, заявки могут быть поданы также н</w:t>
      </w:r>
      <w:r w:rsidR="00191D27" w:rsidRPr="000878EC">
        <w:rPr>
          <w:rFonts w:ascii="Arial" w:hAnsi="Arial" w:cs="Arial"/>
        </w:rPr>
        <w:t>а английском или русском языке.</w:t>
      </w:r>
    </w:p>
    <w:p w:rsidR="008F15B9" w:rsidRPr="000878EC" w:rsidRDefault="008F15B9" w:rsidP="00B46D58">
      <w:pPr>
        <w:widowControl w:val="0"/>
        <w:spacing w:after="160"/>
        <w:jc w:val="center"/>
        <w:rPr>
          <w:rFonts w:ascii="Arial" w:hAnsi="Arial" w:cs="Arial"/>
          <w:b/>
        </w:rPr>
      </w:pPr>
    </w:p>
    <w:p w:rsidR="008F15B9" w:rsidRPr="000878EC" w:rsidRDefault="008F15B9" w:rsidP="00B46D58">
      <w:pPr>
        <w:widowControl w:val="0"/>
        <w:spacing w:after="160"/>
        <w:jc w:val="center"/>
        <w:rPr>
          <w:rFonts w:ascii="Arial" w:hAnsi="Arial" w:cs="Arial"/>
          <w:b/>
        </w:rPr>
      </w:pPr>
    </w:p>
    <w:p w:rsidR="00096865" w:rsidRPr="000878EC" w:rsidRDefault="008D5016" w:rsidP="00B46D58">
      <w:pPr>
        <w:widowControl w:val="0"/>
        <w:spacing w:after="160"/>
        <w:jc w:val="center"/>
        <w:rPr>
          <w:rFonts w:ascii="Arial" w:hAnsi="Arial" w:cs="Arial"/>
          <w:b/>
        </w:rPr>
      </w:pPr>
      <w:r w:rsidRPr="000878EC">
        <w:rPr>
          <w:rFonts w:ascii="Arial" w:hAnsi="Arial" w:cs="Arial"/>
          <w:b/>
        </w:rPr>
        <w:t>2. ЗАЯВКА НА ПРОЦЕДУРУ</w:t>
      </w:r>
    </w:p>
    <w:p w:rsidR="008F15B9" w:rsidRPr="000878EC" w:rsidRDefault="00EA1314" w:rsidP="008F15B9">
      <w:pPr>
        <w:widowControl w:val="0"/>
        <w:spacing w:after="160"/>
        <w:ind w:firstLine="567"/>
        <w:jc w:val="both"/>
        <w:rPr>
          <w:rFonts w:ascii="Arial" w:hAnsi="Arial" w:cs="Arial"/>
        </w:rPr>
      </w:pPr>
      <w:r w:rsidRPr="000878EC">
        <w:rPr>
          <w:rFonts w:ascii="Arial" w:hAnsi="Arial" w:cs="Arial"/>
        </w:rPr>
        <w:t xml:space="preserve">2. </w:t>
      </w:r>
      <w:r w:rsidR="008F15B9" w:rsidRPr="000878EC">
        <w:rPr>
          <w:rFonts w:ascii="Arial" w:hAnsi="Arial" w:cs="Arial"/>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r w:rsidRPr="000878EC">
        <w:rPr>
          <w:rFonts w:ascii="Arial" w:hAnsi="Arial" w:cs="Arial"/>
        </w:rPr>
        <w:t>:</w:t>
      </w:r>
    </w:p>
    <w:p w:rsidR="00096865" w:rsidRPr="000878EC" w:rsidRDefault="002D5CF0" w:rsidP="00B46D58">
      <w:pPr>
        <w:widowControl w:val="0"/>
        <w:tabs>
          <w:tab w:val="left" w:pos="1134"/>
        </w:tabs>
        <w:spacing w:after="160"/>
        <w:ind w:firstLine="567"/>
        <w:jc w:val="both"/>
        <w:rPr>
          <w:rFonts w:ascii="Arial" w:hAnsi="Arial" w:cs="Arial"/>
        </w:rPr>
      </w:pPr>
      <w:r w:rsidRPr="000878EC">
        <w:rPr>
          <w:rFonts w:ascii="Arial" w:hAnsi="Arial" w:cs="Arial"/>
        </w:rPr>
        <w:t>2.1</w:t>
      </w:r>
      <w:r w:rsidR="005114D0" w:rsidRPr="000878EC">
        <w:rPr>
          <w:rFonts w:ascii="Arial" w:hAnsi="Arial" w:cs="Arial"/>
        </w:rPr>
        <w:t>.</w:t>
      </w:r>
      <w:r w:rsidR="009873F3" w:rsidRPr="000878EC">
        <w:rPr>
          <w:rFonts w:ascii="Arial" w:hAnsi="Arial" w:cs="Arial"/>
        </w:rPr>
        <w:tab/>
      </w:r>
      <w:r w:rsidRPr="000878EC">
        <w:rPr>
          <w:rFonts w:ascii="Arial" w:hAnsi="Arial" w:cs="Arial"/>
        </w:rPr>
        <w:t>заявлени</w:t>
      </w:r>
      <w:proofErr w:type="gramStart"/>
      <w:r w:rsidRPr="000878EC">
        <w:rPr>
          <w:rFonts w:ascii="Arial" w:hAnsi="Arial" w:cs="Arial"/>
        </w:rPr>
        <w:t>е</w:t>
      </w:r>
      <w:r w:rsidR="00EB3C28" w:rsidRPr="000878EC">
        <w:rPr>
          <w:rFonts w:ascii="Arial" w:hAnsi="Arial" w:cs="Arial"/>
        </w:rPr>
        <w:t>-</w:t>
      </w:r>
      <w:proofErr w:type="gramEnd"/>
      <w:r w:rsidR="00EB3C28" w:rsidRPr="000878EC">
        <w:rPr>
          <w:rFonts w:ascii="Arial" w:hAnsi="Arial" w:cs="Arial"/>
        </w:rPr>
        <w:t>-</w:t>
      </w:r>
      <w:proofErr w:type="spellStart"/>
      <w:r w:rsidR="00EB3C28" w:rsidRPr="000878EC">
        <w:rPr>
          <w:rFonts w:ascii="Arial" w:hAnsi="Arial" w:cs="Arial"/>
        </w:rPr>
        <w:t>объявлени</w:t>
      </w:r>
      <w:proofErr w:type="spellEnd"/>
      <w:r w:rsidR="00EB3C28" w:rsidRPr="000878EC">
        <w:rPr>
          <w:rFonts w:ascii="Arial" w:hAnsi="Arial" w:cs="Arial"/>
          <w:lang w:val="en-US"/>
        </w:rPr>
        <w:t>e</w:t>
      </w:r>
      <w:r w:rsidR="00EB3C28" w:rsidRPr="000878EC">
        <w:rPr>
          <w:rFonts w:ascii="Arial" w:hAnsi="Arial" w:cs="Arial"/>
        </w:rPr>
        <w:t xml:space="preserve"> </w:t>
      </w:r>
      <w:r w:rsidRPr="000878EC">
        <w:rPr>
          <w:rFonts w:ascii="Arial" w:hAnsi="Arial" w:cs="Arial"/>
        </w:rPr>
        <w:t xml:space="preserve"> на участие в процедуре согласно Приложению №1;</w:t>
      </w:r>
    </w:p>
    <w:p w:rsidR="00172BC4" w:rsidRPr="000878EC" w:rsidRDefault="00172BC4" w:rsidP="00B46D58">
      <w:pPr>
        <w:widowControl w:val="0"/>
        <w:tabs>
          <w:tab w:val="left" w:pos="1134"/>
        </w:tabs>
        <w:spacing w:after="160"/>
        <w:ind w:firstLine="567"/>
        <w:jc w:val="both"/>
        <w:rPr>
          <w:rFonts w:ascii="Arial" w:hAnsi="Arial" w:cs="Arial"/>
        </w:rPr>
      </w:pPr>
      <w:r w:rsidRPr="000878EC">
        <w:rPr>
          <w:rFonts w:ascii="Arial" w:hAnsi="Arial" w:cs="Arial"/>
        </w:rPr>
        <w:t>2.2</w:t>
      </w:r>
      <w:r w:rsidR="00D23E36" w:rsidRPr="000878EC">
        <w:rPr>
          <w:rFonts w:ascii="Arial" w:hAnsi="Arial" w:cs="Arial"/>
        </w:rPr>
        <w:t>.</w:t>
      </w:r>
      <w:r w:rsidRPr="000878EC">
        <w:rPr>
          <w:rFonts w:ascii="Arial" w:hAnsi="Arial" w:cs="Arial"/>
        </w:rPr>
        <w:t xml:space="preserve"> </w:t>
      </w:r>
      <w:proofErr w:type="spellStart"/>
      <w:r w:rsidRPr="000878EC">
        <w:rPr>
          <w:rFonts w:ascii="Arial" w:hAnsi="Arial" w:cs="Arial"/>
        </w:rPr>
        <w:t>утвержденн</w:t>
      </w:r>
      <w:proofErr w:type="spellEnd"/>
      <w:proofErr w:type="gramStart"/>
      <w:r w:rsidRPr="000878EC">
        <w:rPr>
          <w:rFonts w:ascii="Arial" w:hAnsi="Arial" w:cs="Arial"/>
          <w:lang w:val="en-US"/>
        </w:rPr>
        <w:t>o</w:t>
      </w:r>
      <w:proofErr w:type="gramEnd"/>
      <w:r w:rsidRPr="000878EC">
        <w:rPr>
          <w:rFonts w:ascii="Arial" w:hAnsi="Arial" w:cs="Arial"/>
        </w:rPr>
        <w:t xml:space="preserve">е им полное описание предлагаемого товара согласно Приложению </w:t>
      </w:r>
      <w:r w:rsidRPr="000878EC">
        <w:rPr>
          <w:rFonts w:ascii="Arial" w:hAnsi="Arial" w:cs="Arial"/>
          <w:lang w:val="en-US"/>
        </w:rPr>
        <w:t>N</w:t>
      </w:r>
      <w:r w:rsidRPr="000878EC">
        <w:rPr>
          <w:rFonts w:ascii="Arial" w:hAnsi="Arial" w:cs="Arial"/>
        </w:rPr>
        <w:t xml:space="preserve"> 1.1.</w:t>
      </w:r>
    </w:p>
    <w:p w:rsidR="009D7EFF" w:rsidRPr="000878EC" w:rsidRDefault="009D7EFF" w:rsidP="00B46D58">
      <w:pPr>
        <w:widowControl w:val="0"/>
        <w:tabs>
          <w:tab w:val="left" w:pos="1134"/>
        </w:tabs>
        <w:spacing w:after="160"/>
        <w:ind w:firstLine="567"/>
        <w:jc w:val="both"/>
        <w:rPr>
          <w:rFonts w:ascii="Arial" w:hAnsi="Arial" w:cs="Arial"/>
        </w:rPr>
      </w:pPr>
      <w:r w:rsidRPr="000878EC">
        <w:rPr>
          <w:rFonts w:ascii="Arial" w:hAnsi="Arial" w:cs="Arial"/>
        </w:rPr>
        <w:t>2.</w:t>
      </w:r>
      <w:r w:rsidR="00EA7CA6" w:rsidRPr="000878EC">
        <w:rPr>
          <w:rFonts w:ascii="Arial" w:hAnsi="Arial" w:cs="Arial"/>
        </w:rPr>
        <w:t xml:space="preserve">3 </w:t>
      </w:r>
      <w:r w:rsidR="00524D3D" w:rsidRPr="000878EC">
        <w:rPr>
          <w:rFonts w:ascii="Arial" w:hAnsi="Arial" w:cs="Arial"/>
        </w:rPr>
        <w:t xml:space="preserve"> </w:t>
      </w:r>
      <w:r w:rsidRPr="000878EC">
        <w:rPr>
          <w:rFonts w:ascii="Arial" w:hAnsi="Arial" w:cs="Arial"/>
        </w:rPr>
        <w:t>копию агентского договора и данные лица, являющегося стороной этого договора, если Договор будет выполняться через агентство;</w:t>
      </w:r>
    </w:p>
    <w:p w:rsidR="008D4137" w:rsidRPr="000878EC" w:rsidRDefault="008D4137" w:rsidP="00B46D58">
      <w:pPr>
        <w:widowControl w:val="0"/>
        <w:tabs>
          <w:tab w:val="left" w:pos="1134"/>
        </w:tabs>
        <w:spacing w:after="160"/>
        <w:ind w:firstLine="567"/>
        <w:jc w:val="both"/>
        <w:rPr>
          <w:rFonts w:ascii="Arial" w:hAnsi="Arial" w:cs="Arial"/>
        </w:rPr>
      </w:pPr>
      <w:r w:rsidRPr="000878EC">
        <w:rPr>
          <w:rFonts w:ascii="Arial" w:hAnsi="Arial" w:cs="Arial"/>
        </w:rPr>
        <w:t>2.</w:t>
      </w:r>
      <w:r w:rsidR="00EA7CA6" w:rsidRPr="000878EC">
        <w:rPr>
          <w:rFonts w:ascii="Arial" w:hAnsi="Arial" w:cs="Arial"/>
        </w:rPr>
        <w:t xml:space="preserve">4 </w:t>
      </w:r>
      <w:r w:rsidRPr="000878EC">
        <w:rPr>
          <w:rFonts w:ascii="Arial" w:hAnsi="Arial" w:cs="Arial"/>
        </w:rPr>
        <w:t>договор о совместной деятельности, если участники участвуют в процедуре закупки в порядке совместной деятельности (консорциумом)</w:t>
      </w:r>
      <w:r w:rsidR="00467E75" w:rsidRPr="000878EC">
        <w:rPr>
          <w:rStyle w:val="af6"/>
          <w:rFonts w:ascii="Arial" w:hAnsi="Arial" w:cs="Arial"/>
        </w:rPr>
        <w:footnoteReference w:customMarkFollows="1" w:id="6"/>
        <w:t>15</w:t>
      </w:r>
    </w:p>
    <w:p w:rsidR="00E67BA7" w:rsidRPr="000878EC" w:rsidRDefault="00096865" w:rsidP="00B46D58">
      <w:pPr>
        <w:widowControl w:val="0"/>
        <w:tabs>
          <w:tab w:val="left" w:pos="1134"/>
        </w:tabs>
        <w:spacing w:after="160"/>
        <w:ind w:firstLine="567"/>
        <w:jc w:val="both"/>
        <w:rPr>
          <w:rFonts w:ascii="Arial" w:hAnsi="Arial" w:cs="Arial"/>
        </w:rPr>
      </w:pPr>
      <w:r w:rsidRPr="000878EC">
        <w:rPr>
          <w:rFonts w:ascii="Arial" w:hAnsi="Arial" w:cs="Arial"/>
        </w:rPr>
        <w:t>2.</w:t>
      </w:r>
      <w:r w:rsidR="00385C27" w:rsidRPr="000878EC">
        <w:rPr>
          <w:rFonts w:ascii="Arial" w:hAnsi="Arial" w:cs="Arial"/>
        </w:rPr>
        <w:t>6</w:t>
      </w:r>
      <w:r w:rsidR="004413A5" w:rsidRPr="000878EC">
        <w:rPr>
          <w:rFonts w:ascii="Arial" w:hAnsi="Arial" w:cs="Arial"/>
        </w:rPr>
        <w:t>.</w:t>
      </w:r>
      <w:r w:rsidR="00367A9A" w:rsidRPr="000878EC">
        <w:rPr>
          <w:rFonts w:ascii="Arial" w:hAnsi="Arial" w:cs="Arial"/>
        </w:rPr>
        <w:tab/>
      </w:r>
      <w:r w:rsidRPr="000878EC">
        <w:rPr>
          <w:rFonts w:ascii="Arial" w:hAnsi="Arial" w:cs="Arial"/>
        </w:rPr>
        <w:t>ценовое предложение согласно Приложению №</w:t>
      </w:r>
      <w:r w:rsidR="00385C27" w:rsidRPr="000878EC">
        <w:rPr>
          <w:rFonts w:ascii="Arial" w:hAnsi="Arial" w:cs="Arial"/>
        </w:rPr>
        <w:t>2</w:t>
      </w:r>
      <w:r w:rsidRPr="000878EC">
        <w:rPr>
          <w:rFonts w:ascii="Arial" w:hAnsi="Arial" w:cs="Arial"/>
        </w:rPr>
        <w:t>; Ценовое предложение представляется в форме расчета, состоящего из обобщенных компонентов себестоимости</w:t>
      </w:r>
      <w:r w:rsidR="002C0665" w:rsidRPr="000878EC">
        <w:rPr>
          <w:rFonts w:ascii="Arial" w:hAnsi="Arial" w:cs="Arial"/>
        </w:rPr>
        <w:t>,</w:t>
      </w:r>
      <w:r w:rsidRPr="000878EC">
        <w:rPr>
          <w:rFonts w:ascii="Arial" w:hAnsi="Arial" w:cs="Arial"/>
        </w:rPr>
        <w:t xml:space="preserve"> прибыли</w:t>
      </w:r>
      <w:r w:rsidR="002C0665" w:rsidRPr="000878EC">
        <w:rPr>
          <w:rFonts w:ascii="Arial" w:hAnsi="Arial" w:cs="Arial"/>
        </w:rPr>
        <w:t>,</w:t>
      </w:r>
      <w:r w:rsidRPr="000878EC">
        <w:rPr>
          <w:rFonts w:ascii="Arial" w:hAnsi="Arial" w:cs="Arial"/>
        </w:rPr>
        <w:t xml:space="preserve"> и налога на добавленную стоимость. Расчет компонентов </w:t>
      </w:r>
      <w:r w:rsidR="002C0665" w:rsidRPr="000878EC">
        <w:rPr>
          <w:rFonts w:ascii="Arial" w:hAnsi="Arial" w:cs="Arial"/>
        </w:rPr>
        <w:t>себе</w:t>
      </w:r>
      <w:r w:rsidRPr="000878EC">
        <w:rPr>
          <w:rFonts w:ascii="Arial" w:hAnsi="Arial" w:cs="Arial"/>
        </w:rPr>
        <w:t>стоимости — разбивка или другие детали — не</w:t>
      </w:r>
      <w:r w:rsidR="00E267E5" w:rsidRPr="000878EC">
        <w:rPr>
          <w:rFonts w:ascii="Arial" w:hAnsi="Arial" w:cs="Arial"/>
        </w:rPr>
        <w:t xml:space="preserve"> требуются и не представляются.</w:t>
      </w:r>
    </w:p>
    <w:p w:rsidR="008937EA" w:rsidRPr="000878EC" w:rsidRDefault="008937EA" w:rsidP="008937EA">
      <w:pPr>
        <w:widowControl w:val="0"/>
        <w:spacing w:after="160" w:line="360" w:lineRule="auto"/>
        <w:jc w:val="center"/>
        <w:rPr>
          <w:rFonts w:ascii="Arial" w:hAnsi="Arial" w:cs="Arial"/>
          <w:b/>
        </w:rPr>
      </w:pPr>
      <w:r w:rsidRPr="000878EC">
        <w:rPr>
          <w:rFonts w:ascii="Arial" w:hAnsi="Arial" w:cs="Arial"/>
          <w:b/>
        </w:rPr>
        <w:t>3. ПОРЯДОК ПОДГОТОВКИ ЗАЯВКИ</w:t>
      </w:r>
    </w:p>
    <w:p w:rsidR="008937EA" w:rsidRPr="000878EC" w:rsidRDefault="00F535C1" w:rsidP="008937EA">
      <w:pPr>
        <w:widowControl w:val="0"/>
        <w:tabs>
          <w:tab w:val="left" w:pos="1134"/>
        </w:tabs>
        <w:spacing w:after="160"/>
        <w:ind w:firstLine="567"/>
        <w:jc w:val="both"/>
        <w:rPr>
          <w:rFonts w:ascii="Arial" w:hAnsi="Arial" w:cs="Arial"/>
        </w:rPr>
      </w:pPr>
      <w:r w:rsidRPr="000878EC">
        <w:rPr>
          <w:rFonts w:ascii="Arial" w:hAnsi="Arial" w:cs="Arial"/>
        </w:rPr>
        <w:t>3</w:t>
      </w:r>
      <w:r w:rsidR="008937EA" w:rsidRPr="000878EC">
        <w:rPr>
          <w:rFonts w:ascii="Arial" w:hAnsi="Arial" w:cs="Arial"/>
        </w:rPr>
        <w:t>.1.</w:t>
      </w:r>
      <w:r w:rsidR="008937EA" w:rsidRPr="000878EC">
        <w:rPr>
          <w:rFonts w:ascii="Arial" w:hAnsi="Arial" w:cs="Arial"/>
        </w:rPr>
        <w:tab/>
        <w:t xml:space="preserve">Участник подает заявку в порядке, установленном настоящим приглашением. </w:t>
      </w:r>
    </w:p>
    <w:p w:rsidR="008937EA" w:rsidRPr="000878EC" w:rsidRDefault="008937EA" w:rsidP="008937EA">
      <w:pPr>
        <w:widowControl w:val="0"/>
        <w:spacing w:after="160"/>
        <w:ind w:firstLine="567"/>
        <w:jc w:val="both"/>
        <w:rPr>
          <w:rFonts w:ascii="Arial" w:hAnsi="Arial" w:cs="Arial"/>
        </w:rPr>
      </w:pPr>
      <w:proofErr w:type="gramStart"/>
      <w:r w:rsidRPr="000878EC">
        <w:rPr>
          <w:rFonts w:ascii="Arial" w:hAnsi="Arial" w:cs="Arial"/>
        </w:rPr>
        <w:lastRenderedPageBreak/>
        <w:t>Предложения участника, относящиеся к ним документы вкладываются</w:t>
      </w:r>
      <w:proofErr w:type="gramEnd"/>
      <w:r w:rsidRPr="000878EC">
        <w:rPr>
          <w:rFonts w:ascii="Arial" w:hAnsi="Arial" w:cs="Arial"/>
        </w:rPr>
        <w:t xml:space="preserve"> в конверт, который заклеивается представляющим его лицом. Вложенные в конверт документы формируются из оригиналов (за исключением документов, представленных либо утвержденных 3-ьей стороной, в случае которых представляется вариант, отксерокопированный с ор</w:t>
      </w:r>
      <w:r w:rsidR="00E45E98" w:rsidRPr="000878EC">
        <w:rPr>
          <w:rFonts w:ascii="Arial" w:hAnsi="Arial" w:cs="Arial"/>
        </w:rPr>
        <w:t>игинала) и копий в 1</w:t>
      </w:r>
      <w:r w:rsidRPr="000878EC">
        <w:rPr>
          <w:rFonts w:ascii="Arial" w:hAnsi="Arial" w:cs="Arial"/>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0878EC" w:rsidRDefault="008937EA" w:rsidP="008937EA">
      <w:pPr>
        <w:widowControl w:val="0"/>
        <w:spacing w:after="160"/>
        <w:ind w:firstLine="567"/>
        <w:jc w:val="both"/>
        <w:rPr>
          <w:rFonts w:ascii="Arial" w:hAnsi="Arial" w:cs="Arial"/>
        </w:rPr>
      </w:pPr>
      <w:r w:rsidRPr="000878EC">
        <w:rPr>
          <w:rFonts w:ascii="Arial" w:hAnsi="Arial" w:cs="Arial"/>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0878EC" w:rsidRDefault="008937EA" w:rsidP="008937EA">
      <w:pPr>
        <w:widowControl w:val="0"/>
        <w:tabs>
          <w:tab w:val="left" w:pos="1134"/>
        </w:tabs>
        <w:spacing w:after="160"/>
        <w:ind w:firstLine="567"/>
        <w:jc w:val="both"/>
        <w:rPr>
          <w:rFonts w:ascii="Arial" w:hAnsi="Arial" w:cs="Arial"/>
        </w:rPr>
      </w:pPr>
      <w:r w:rsidRPr="000878EC">
        <w:rPr>
          <w:rFonts w:ascii="Arial" w:hAnsi="Arial" w:cs="Arial"/>
        </w:rPr>
        <w:t>4.2.</w:t>
      </w:r>
      <w:r w:rsidRPr="000878EC">
        <w:rPr>
          <w:rFonts w:ascii="Arial" w:hAnsi="Arial" w:cs="Arial"/>
        </w:rPr>
        <w:tab/>
        <w:t xml:space="preserve">На конверте, указанном в пункте 4.1 настоящей инструкции, на языке составления заявки указываются: </w:t>
      </w:r>
    </w:p>
    <w:p w:rsidR="008937EA" w:rsidRPr="000878EC" w:rsidRDefault="008937EA" w:rsidP="008937EA">
      <w:pPr>
        <w:widowControl w:val="0"/>
        <w:tabs>
          <w:tab w:val="left" w:pos="1134"/>
        </w:tabs>
        <w:spacing w:after="160"/>
        <w:ind w:firstLine="567"/>
        <w:rPr>
          <w:rFonts w:ascii="Arial" w:hAnsi="Arial" w:cs="Arial"/>
        </w:rPr>
      </w:pPr>
      <w:r w:rsidRPr="000878EC">
        <w:rPr>
          <w:rFonts w:ascii="Arial" w:hAnsi="Arial" w:cs="Arial"/>
        </w:rPr>
        <w:t>1)</w:t>
      </w:r>
      <w:r w:rsidRPr="000878EC">
        <w:rPr>
          <w:rFonts w:ascii="Arial" w:hAnsi="Arial" w:cs="Arial"/>
        </w:rPr>
        <w:tab/>
        <w:t>наименование заказчика и место (адрес) подачи заявки;</w:t>
      </w:r>
    </w:p>
    <w:p w:rsidR="008937EA" w:rsidRPr="000878EC" w:rsidRDefault="008937EA" w:rsidP="008937EA">
      <w:pPr>
        <w:widowControl w:val="0"/>
        <w:tabs>
          <w:tab w:val="left" w:pos="1134"/>
        </w:tabs>
        <w:spacing w:after="160"/>
        <w:ind w:firstLine="567"/>
        <w:jc w:val="both"/>
        <w:rPr>
          <w:rFonts w:ascii="Arial" w:hAnsi="Arial" w:cs="Arial"/>
        </w:rPr>
      </w:pPr>
      <w:r w:rsidRPr="000878EC">
        <w:rPr>
          <w:rFonts w:ascii="Arial" w:hAnsi="Arial" w:cs="Arial"/>
        </w:rPr>
        <w:t>2)</w:t>
      </w:r>
      <w:r w:rsidRPr="000878EC">
        <w:rPr>
          <w:rFonts w:ascii="Arial" w:hAnsi="Arial" w:cs="Arial"/>
        </w:rPr>
        <w:tab/>
        <w:t xml:space="preserve">код </w:t>
      </w:r>
      <w:r w:rsidR="00F535C1" w:rsidRPr="000878EC">
        <w:rPr>
          <w:rFonts w:ascii="Arial" w:hAnsi="Arial" w:cs="Arial"/>
        </w:rPr>
        <w:t>процедуры</w:t>
      </w:r>
      <w:r w:rsidRPr="000878EC">
        <w:rPr>
          <w:rFonts w:ascii="Arial" w:hAnsi="Arial" w:cs="Arial"/>
        </w:rPr>
        <w:t>;</w:t>
      </w:r>
    </w:p>
    <w:p w:rsidR="008937EA" w:rsidRPr="000878EC" w:rsidRDefault="008937EA" w:rsidP="008937EA">
      <w:pPr>
        <w:widowControl w:val="0"/>
        <w:tabs>
          <w:tab w:val="left" w:pos="1134"/>
        </w:tabs>
        <w:spacing w:after="160"/>
        <w:ind w:firstLine="567"/>
        <w:jc w:val="both"/>
        <w:rPr>
          <w:rFonts w:ascii="Arial" w:hAnsi="Arial" w:cs="Arial"/>
        </w:rPr>
      </w:pPr>
      <w:r w:rsidRPr="000878EC">
        <w:rPr>
          <w:rFonts w:ascii="Arial" w:hAnsi="Arial" w:cs="Arial"/>
        </w:rPr>
        <w:t>3)</w:t>
      </w:r>
      <w:r w:rsidRPr="000878EC">
        <w:rPr>
          <w:rFonts w:ascii="Arial" w:hAnsi="Arial" w:cs="Arial"/>
        </w:rPr>
        <w:tab/>
        <w:t>слова “не вскрывать до заседания по вскрытию заявок”;</w:t>
      </w:r>
    </w:p>
    <w:p w:rsidR="008937EA" w:rsidRPr="000878EC" w:rsidRDefault="008937EA" w:rsidP="008937EA">
      <w:pPr>
        <w:widowControl w:val="0"/>
        <w:tabs>
          <w:tab w:val="left" w:pos="1134"/>
        </w:tabs>
        <w:spacing w:after="160"/>
        <w:ind w:firstLine="567"/>
        <w:jc w:val="both"/>
        <w:rPr>
          <w:rFonts w:ascii="Arial" w:hAnsi="Arial" w:cs="Arial"/>
        </w:rPr>
      </w:pPr>
      <w:r w:rsidRPr="000878EC">
        <w:rPr>
          <w:rFonts w:ascii="Arial" w:hAnsi="Arial" w:cs="Arial"/>
        </w:rPr>
        <w:t>4)</w:t>
      </w:r>
      <w:r w:rsidRPr="000878EC">
        <w:rPr>
          <w:rFonts w:ascii="Arial" w:hAnsi="Arial" w:cs="Arial"/>
        </w:rPr>
        <w:tab/>
        <w:t>наименование (имя), место нахождения и номер телефона участника.</w:t>
      </w:r>
    </w:p>
    <w:p w:rsidR="008937EA" w:rsidRPr="000878EC" w:rsidRDefault="008937EA" w:rsidP="008937EA">
      <w:pPr>
        <w:widowControl w:val="0"/>
        <w:tabs>
          <w:tab w:val="left" w:pos="1134"/>
        </w:tabs>
        <w:spacing w:after="160"/>
        <w:ind w:firstLine="567"/>
        <w:jc w:val="both"/>
        <w:rPr>
          <w:rFonts w:ascii="Arial" w:hAnsi="Arial" w:cs="Arial"/>
        </w:rPr>
      </w:pPr>
      <w:r w:rsidRPr="000878EC">
        <w:rPr>
          <w:rFonts w:ascii="Arial" w:hAnsi="Arial" w:cs="Arial"/>
        </w:rPr>
        <w:t>4.3.</w:t>
      </w:r>
      <w:r w:rsidRPr="000878EC">
        <w:rPr>
          <w:rFonts w:ascii="Arial" w:hAnsi="Arial" w:cs="Arial"/>
        </w:rPr>
        <w:tab/>
        <w:t xml:space="preserve">На заседании по вскрытию заявок комиссия отклоняет заявки, не соответствующие требованиям пунктов </w:t>
      </w:r>
      <w:r w:rsidR="00EE46E2" w:rsidRPr="000878EC">
        <w:rPr>
          <w:rFonts w:ascii="Arial" w:hAnsi="Arial" w:cs="Arial"/>
        </w:rPr>
        <w:t>3</w:t>
      </w:r>
      <w:r w:rsidRPr="000878EC">
        <w:rPr>
          <w:rFonts w:ascii="Arial" w:hAnsi="Arial" w:cs="Arial"/>
        </w:rPr>
        <w:t xml:space="preserve">.1 и </w:t>
      </w:r>
      <w:r w:rsidR="00EE46E2" w:rsidRPr="000878EC">
        <w:rPr>
          <w:rFonts w:ascii="Arial" w:hAnsi="Arial" w:cs="Arial"/>
        </w:rPr>
        <w:t>3</w:t>
      </w:r>
      <w:r w:rsidRPr="000878EC">
        <w:rPr>
          <w:rFonts w:ascii="Arial" w:hAnsi="Arial" w:cs="Arial"/>
        </w:rPr>
        <w:t>.2 настоящей инструкции, и в том же виде возвращает подающему их лицу.</w:t>
      </w:r>
    </w:p>
    <w:p w:rsidR="00ED59E0" w:rsidRPr="000878EC" w:rsidRDefault="00ED59E0" w:rsidP="00B46D58">
      <w:pPr>
        <w:widowControl w:val="0"/>
        <w:tabs>
          <w:tab w:val="left" w:pos="1134"/>
        </w:tabs>
        <w:spacing w:after="160"/>
        <w:ind w:firstLine="567"/>
        <w:jc w:val="both"/>
        <w:rPr>
          <w:rFonts w:ascii="Arial" w:hAnsi="Arial" w:cs="Arial"/>
        </w:rPr>
      </w:pPr>
    </w:p>
    <w:p w:rsidR="00ED59E0" w:rsidRPr="000878EC" w:rsidRDefault="00ED59E0" w:rsidP="00B46D58">
      <w:pPr>
        <w:widowControl w:val="0"/>
        <w:tabs>
          <w:tab w:val="left" w:pos="1134"/>
        </w:tabs>
        <w:spacing w:after="160"/>
        <w:ind w:firstLine="567"/>
        <w:jc w:val="both"/>
        <w:rPr>
          <w:rFonts w:ascii="Arial" w:hAnsi="Arial" w:cs="Arial"/>
        </w:rPr>
      </w:pPr>
    </w:p>
    <w:p w:rsidR="00ED59E0" w:rsidRPr="000878EC" w:rsidRDefault="00ED59E0" w:rsidP="00B46D58">
      <w:pPr>
        <w:widowControl w:val="0"/>
        <w:tabs>
          <w:tab w:val="left" w:pos="1134"/>
        </w:tabs>
        <w:spacing w:after="160"/>
        <w:ind w:firstLine="567"/>
        <w:jc w:val="both"/>
        <w:rPr>
          <w:rFonts w:ascii="Arial" w:hAnsi="Arial" w:cs="Arial"/>
        </w:rPr>
      </w:pPr>
    </w:p>
    <w:p w:rsidR="00654E19" w:rsidRPr="000878EC" w:rsidRDefault="00654E19" w:rsidP="00B46D58">
      <w:pPr>
        <w:pStyle w:val="norm"/>
        <w:widowControl w:val="0"/>
        <w:spacing w:after="160" w:line="240" w:lineRule="auto"/>
        <w:ind w:firstLine="284"/>
        <w:jc w:val="right"/>
        <w:rPr>
          <w:rFonts w:ascii="Arial" w:hAnsi="Arial" w:cs="Arial"/>
          <w:b/>
          <w:sz w:val="24"/>
          <w:szCs w:val="24"/>
        </w:rPr>
      </w:pPr>
    </w:p>
    <w:p w:rsidR="00654E19" w:rsidRPr="000878EC" w:rsidRDefault="00654E19" w:rsidP="00B46D58">
      <w:pPr>
        <w:pStyle w:val="norm"/>
        <w:widowControl w:val="0"/>
        <w:spacing w:after="160" w:line="240" w:lineRule="auto"/>
        <w:ind w:firstLine="284"/>
        <w:jc w:val="right"/>
        <w:rPr>
          <w:rFonts w:ascii="Arial" w:hAnsi="Arial" w:cs="Arial"/>
          <w:b/>
          <w:sz w:val="24"/>
          <w:szCs w:val="24"/>
        </w:rPr>
      </w:pPr>
    </w:p>
    <w:p w:rsidR="00654E19" w:rsidRPr="000878EC" w:rsidRDefault="00654E19" w:rsidP="00B46D58">
      <w:pPr>
        <w:pStyle w:val="norm"/>
        <w:widowControl w:val="0"/>
        <w:spacing w:after="160" w:line="240" w:lineRule="auto"/>
        <w:ind w:firstLine="284"/>
        <w:jc w:val="right"/>
        <w:rPr>
          <w:rFonts w:ascii="Arial" w:hAnsi="Arial" w:cs="Arial"/>
          <w:b/>
          <w:sz w:val="24"/>
          <w:szCs w:val="24"/>
        </w:rPr>
      </w:pPr>
    </w:p>
    <w:p w:rsidR="00890AEF" w:rsidRPr="000878EC" w:rsidRDefault="00890AEF" w:rsidP="00B46D58">
      <w:pPr>
        <w:pStyle w:val="norm"/>
        <w:widowControl w:val="0"/>
        <w:spacing w:after="160" w:line="240" w:lineRule="auto"/>
        <w:ind w:firstLine="284"/>
        <w:jc w:val="right"/>
        <w:rPr>
          <w:rFonts w:ascii="Arial" w:hAnsi="Arial" w:cs="Arial"/>
          <w:b/>
          <w:sz w:val="24"/>
          <w:szCs w:val="24"/>
        </w:rPr>
      </w:pPr>
    </w:p>
    <w:p w:rsidR="00890AEF" w:rsidRPr="000878EC" w:rsidRDefault="00890AEF" w:rsidP="00B46D58">
      <w:pPr>
        <w:pStyle w:val="norm"/>
        <w:widowControl w:val="0"/>
        <w:spacing w:after="160" w:line="240" w:lineRule="auto"/>
        <w:ind w:firstLine="284"/>
        <w:jc w:val="right"/>
        <w:rPr>
          <w:rFonts w:ascii="Arial" w:hAnsi="Arial" w:cs="Arial"/>
          <w:b/>
          <w:sz w:val="24"/>
          <w:szCs w:val="24"/>
        </w:rPr>
      </w:pPr>
    </w:p>
    <w:p w:rsidR="00654E19" w:rsidRPr="000878EC" w:rsidRDefault="00654E19" w:rsidP="00B46D58">
      <w:pPr>
        <w:pStyle w:val="norm"/>
        <w:widowControl w:val="0"/>
        <w:spacing w:after="160" w:line="240" w:lineRule="auto"/>
        <w:ind w:firstLine="284"/>
        <w:jc w:val="right"/>
        <w:rPr>
          <w:rFonts w:ascii="Arial" w:hAnsi="Arial" w:cs="Arial"/>
          <w:b/>
          <w:sz w:val="24"/>
          <w:szCs w:val="24"/>
        </w:rPr>
      </w:pPr>
    </w:p>
    <w:p w:rsidR="0029551E" w:rsidRDefault="0029551E" w:rsidP="00B46D58">
      <w:pPr>
        <w:pStyle w:val="norm"/>
        <w:widowControl w:val="0"/>
        <w:spacing w:after="160" w:line="240" w:lineRule="auto"/>
        <w:ind w:firstLine="284"/>
        <w:jc w:val="right"/>
        <w:rPr>
          <w:rFonts w:ascii="Arial" w:hAnsi="Arial" w:cs="Arial"/>
          <w:b/>
          <w:sz w:val="24"/>
          <w:szCs w:val="24"/>
        </w:rPr>
      </w:pPr>
    </w:p>
    <w:p w:rsidR="0029551E" w:rsidRDefault="0029551E" w:rsidP="00B46D58">
      <w:pPr>
        <w:pStyle w:val="norm"/>
        <w:widowControl w:val="0"/>
        <w:spacing w:after="160" w:line="240" w:lineRule="auto"/>
        <w:ind w:firstLine="284"/>
        <w:jc w:val="right"/>
        <w:rPr>
          <w:rFonts w:ascii="Arial" w:hAnsi="Arial" w:cs="Arial"/>
          <w:b/>
          <w:sz w:val="24"/>
          <w:szCs w:val="24"/>
        </w:rPr>
      </w:pPr>
    </w:p>
    <w:p w:rsidR="0029551E" w:rsidRDefault="0029551E" w:rsidP="00B46D58">
      <w:pPr>
        <w:pStyle w:val="norm"/>
        <w:widowControl w:val="0"/>
        <w:spacing w:after="160" w:line="240" w:lineRule="auto"/>
        <w:ind w:firstLine="284"/>
        <w:jc w:val="right"/>
        <w:rPr>
          <w:rFonts w:ascii="Arial" w:hAnsi="Arial" w:cs="Arial"/>
          <w:b/>
          <w:sz w:val="24"/>
          <w:szCs w:val="24"/>
        </w:rPr>
      </w:pPr>
    </w:p>
    <w:p w:rsidR="0029551E" w:rsidRDefault="0029551E" w:rsidP="00B46D58">
      <w:pPr>
        <w:pStyle w:val="norm"/>
        <w:widowControl w:val="0"/>
        <w:spacing w:after="160" w:line="240" w:lineRule="auto"/>
        <w:ind w:firstLine="284"/>
        <w:jc w:val="right"/>
        <w:rPr>
          <w:rFonts w:ascii="Arial" w:hAnsi="Arial" w:cs="Arial"/>
          <w:b/>
          <w:sz w:val="24"/>
          <w:szCs w:val="24"/>
        </w:rPr>
      </w:pPr>
    </w:p>
    <w:p w:rsidR="0029551E" w:rsidRDefault="0029551E" w:rsidP="00B46D58">
      <w:pPr>
        <w:pStyle w:val="norm"/>
        <w:widowControl w:val="0"/>
        <w:spacing w:after="160" w:line="240" w:lineRule="auto"/>
        <w:ind w:firstLine="284"/>
        <w:jc w:val="right"/>
        <w:rPr>
          <w:rFonts w:ascii="Arial" w:hAnsi="Arial" w:cs="Arial"/>
          <w:b/>
          <w:sz w:val="24"/>
          <w:szCs w:val="24"/>
        </w:rPr>
      </w:pPr>
    </w:p>
    <w:p w:rsidR="0029551E" w:rsidRDefault="0029551E" w:rsidP="00B46D58">
      <w:pPr>
        <w:pStyle w:val="norm"/>
        <w:widowControl w:val="0"/>
        <w:spacing w:after="160" w:line="240" w:lineRule="auto"/>
        <w:ind w:firstLine="284"/>
        <w:jc w:val="right"/>
        <w:rPr>
          <w:rFonts w:ascii="Arial" w:hAnsi="Arial" w:cs="Arial"/>
          <w:b/>
          <w:sz w:val="24"/>
          <w:szCs w:val="24"/>
        </w:rPr>
      </w:pPr>
    </w:p>
    <w:p w:rsidR="0029551E" w:rsidRDefault="0029551E" w:rsidP="00B46D58">
      <w:pPr>
        <w:pStyle w:val="norm"/>
        <w:widowControl w:val="0"/>
        <w:spacing w:after="160" w:line="240" w:lineRule="auto"/>
        <w:ind w:firstLine="284"/>
        <w:jc w:val="right"/>
        <w:rPr>
          <w:rFonts w:ascii="Arial" w:hAnsi="Arial" w:cs="Arial"/>
          <w:b/>
          <w:sz w:val="24"/>
          <w:szCs w:val="24"/>
        </w:rPr>
      </w:pPr>
    </w:p>
    <w:p w:rsidR="00B2572B" w:rsidRPr="000878EC" w:rsidRDefault="00B2572B" w:rsidP="0015282D">
      <w:pPr>
        <w:pStyle w:val="norm"/>
        <w:widowControl w:val="0"/>
        <w:spacing w:after="160" w:line="240" w:lineRule="auto"/>
        <w:ind w:firstLine="284"/>
        <w:jc w:val="right"/>
        <w:rPr>
          <w:rFonts w:ascii="Arial" w:hAnsi="Arial" w:cs="Arial"/>
          <w:b/>
          <w:sz w:val="24"/>
          <w:szCs w:val="24"/>
        </w:rPr>
      </w:pPr>
      <w:r w:rsidRPr="000878EC">
        <w:rPr>
          <w:rFonts w:ascii="Arial" w:hAnsi="Arial" w:cs="Arial"/>
          <w:b/>
          <w:sz w:val="24"/>
          <w:szCs w:val="24"/>
        </w:rPr>
        <w:lastRenderedPageBreak/>
        <w:t>Приложение № 1</w:t>
      </w:r>
    </w:p>
    <w:p w:rsidR="0015282D" w:rsidRPr="006A41CD" w:rsidRDefault="00B2572B" w:rsidP="0015282D">
      <w:pPr>
        <w:widowControl w:val="0"/>
        <w:spacing w:after="160"/>
        <w:jc w:val="right"/>
        <w:rPr>
          <w:rFonts w:ascii="Arial" w:hAnsi="Arial" w:cs="Arial"/>
          <w:sz w:val="22"/>
          <w:szCs w:val="22"/>
        </w:rPr>
      </w:pPr>
      <w:r w:rsidRPr="000878EC">
        <w:rPr>
          <w:rFonts w:ascii="Arial" w:hAnsi="Arial" w:cs="Arial"/>
          <w:b/>
        </w:rPr>
        <w:t xml:space="preserve">к Приглашению на </w:t>
      </w:r>
      <w:r w:rsidR="00E45E98" w:rsidRPr="000878EC">
        <w:rPr>
          <w:rFonts w:ascii="Arial" w:hAnsi="Arial" w:cs="Arial"/>
          <w:b/>
        </w:rPr>
        <w:t>запрос котировок</w:t>
      </w:r>
      <w:r w:rsidR="00123294" w:rsidRPr="000878EC">
        <w:rPr>
          <w:rFonts w:ascii="Arial" w:hAnsi="Arial" w:cs="Arial"/>
          <w:b/>
        </w:rPr>
        <w:br/>
      </w:r>
      <w:r w:rsidR="000F6F7F" w:rsidRPr="000878EC">
        <w:rPr>
          <w:rFonts w:ascii="Arial" w:hAnsi="Arial" w:cs="Arial"/>
          <w:b/>
        </w:rPr>
        <w:t xml:space="preserve">под кодом </w:t>
      </w:r>
      <w:r w:rsidR="001D5477">
        <w:rPr>
          <w:rFonts w:ascii="Arial" w:hAnsi="Arial" w:cs="Arial"/>
          <w:b/>
          <w:i/>
          <w:sz w:val="22"/>
          <w:szCs w:val="22"/>
          <w:lang w:val="en-US"/>
        </w:rPr>
        <w:t>AM</w:t>
      </w:r>
      <w:r w:rsidR="001D5477" w:rsidRPr="001D5477">
        <w:rPr>
          <w:rFonts w:ascii="Arial" w:hAnsi="Arial" w:cs="Arial"/>
          <w:b/>
          <w:i/>
          <w:sz w:val="22"/>
          <w:szCs w:val="22"/>
        </w:rPr>
        <w:t>Х</w:t>
      </w:r>
      <w:r w:rsidR="001D5477">
        <w:rPr>
          <w:rFonts w:ascii="Arial" w:hAnsi="Arial" w:cs="Arial"/>
          <w:b/>
          <w:i/>
          <w:sz w:val="22"/>
          <w:szCs w:val="22"/>
          <w:lang w:val="en-US"/>
        </w:rPr>
        <w:t>H</w:t>
      </w:r>
      <w:r w:rsidR="001D5477" w:rsidRPr="001D5477">
        <w:rPr>
          <w:rFonts w:ascii="Arial" w:hAnsi="Arial" w:cs="Arial"/>
          <w:b/>
          <w:i/>
          <w:sz w:val="22"/>
          <w:szCs w:val="22"/>
        </w:rPr>
        <w:t>Х</w:t>
      </w:r>
      <w:r w:rsidR="0015282D" w:rsidRPr="006A41CD">
        <w:rPr>
          <w:rFonts w:ascii="Arial" w:hAnsi="Arial" w:cs="Arial"/>
          <w:b/>
          <w:i/>
          <w:sz w:val="22"/>
          <w:szCs w:val="22"/>
          <w:lang w:val="en-US"/>
        </w:rPr>
        <w:t>M</w:t>
      </w:r>
      <w:r w:rsidR="0015282D" w:rsidRPr="006A41CD">
        <w:rPr>
          <w:rFonts w:ascii="Arial" w:hAnsi="Arial" w:cs="Arial"/>
          <w:b/>
          <w:i/>
          <w:sz w:val="22"/>
          <w:szCs w:val="22"/>
          <w:lang w:val="hy-AM"/>
        </w:rPr>
        <w:t>-GHA</w:t>
      </w:r>
      <w:r w:rsidR="0015282D" w:rsidRPr="006A41CD">
        <w:rPr>
          <w:rFonts w:ascii="Arial" w:hAnsi="Arial" w:cs="Arial"/>
          <w:b/>
          <w:i/>
          <w:sz w:val="22"/>
          <w:szCs w:val="22"/>
        </w:rPr>
        <w:t>P</w:t>
      </w:r>
      <w:r w:rsidR="0015282D" w:rsidRPr="006A41CD">
        <w:rPr>
          <w:rFonts w:ascii="Arial" w:hAnsi="Arial" w:cs="Arial"/>
          <w:b/>
          <w:i/>
          <w:sz w:val="22"/>
          <w:szCs w:val="22"/>
          <w:lang w:val="hy-AM"/>
        </w:rPr>
        <w:t>DZB-20/</w:t>
      </w:r>
      <w:r w:rsidR="0015282D" w:rsidRPr="006A41CD">
        <w:rPr>
          <w:rFonts w:ascii="Arial" w:hAnsi="Arial" w:cs="Arial"/>
          <w:b/>
          <w:i/>
          <w:sz w:val="22"/>
          <w:szCs w:val="22"/>
        </w:rPr>
        <w:t>1</w:t>
      </w:r>
    </w:p>
    <w:p w:rsidR="00B2572B" w:rsidRPr="000878EC" w:rsidRDefault="00B2572B" w:rsidP="00B46D58">
      <w:pPr>
        <w:pStyle w:val="31"/>
        <w:widowControl w:val="0"/>
        <w:spacing w:after="160" w:line="240" w:lineRule="auto"/>
        <w:jc w:val="right"/>
        <w:rPr>
          <w:rFonts w:ascii="Arial" w:hAnsi="Arial" w:cs="Arial"/>
          <w:b/>
          <w:sz w:val="24"/>
          <w:szCs w:val="24"/>
        </w:rPr>
      </w:pPr>
    </w:p>
    <w:p w:rsidR="00B2572B" w:rsidRPr="000878EC" w:rsidRDefault="00B2572B" w:rsidP="00B46D58">
      <w:pPr>
        <w:widowControl w:val="0"/>
        <w:spacing w:after="120"/>
        <w:jc w:val="center"/>
        <w:rPr>
          <w:rFonts w:ascii="Arial" w:hAnsi="Arial" w:cs="Arial"/>
          <w:b/>
        </w:rPr>
      </w:pPr>
    </w:p>
    <w:p w:rsidR="00B2572B" w:rsidRPr="000878EC" w:rsidRDefault="00B2572B" w:rsidP="00B46D58">
      <w:pPr>
        <w:widowControl w:val="0"/>
        <w:spacing w:after="160"/>
        <w:jc w:val="center"/>
        <w:rPr>
          <w:rFonts w:ascii="Arial" w:hAnsi="Arial" w:cs="Arial"/>
          <w:b/>
        </w:rPr>
      </w:pPr>
      <w:r w:rsidRPr="000878EC">
        <w:rPr>
          <w:rFonts w:ascii="Arial" w:hAnsi="Arial" w:cs="Arial"/>
          <w:b/>
        </w:rPr>
        <w:t>ЗАЯВЛЕНИ</w:t>
      </w:r>
      <w:proofErr w:type="gramStart"/>
      <w:r w:rsidRPr="000878EC">
        <w:rPr>
          <w:rFonts w:ascii="Arial" w:hAnsi="Arial" w:cs="Arial"/>
          <w:b/>
        </w:rPr>
        <w:t>Е</w:t>
      </w:r>
      <w:r w:rsidR="00350210" w:rsidRPr="000878EC">
        <w:rPr>
          <w:rFonts w:ascii="Arial" w:hAnsi="Arial" w:cs="Arial"/>
          <w:b/>
        </w:rPr>
        <w:t>-</w:t>
      </w:r>
      <w:proofErr w:type="gramEnd"/>
      <w:r w:rsidR="005A6435" w:rsidRPr="000878EC">
        <w:rPr>
          <w:rFonts w:ascii="Arial" w:hAnsi="Arial" w:cs="Arial"/>
          <w:b/>
        </w:rPr>
        <w:t xml:space="preserve">  ОБЪЯВЛЕНИЕ </w:t>
      </w:r>
      <w:r w:rsidRPr="000878EC">
        <w:rPr>
          <w:rFonts w:ascii="Arial" w:hAnsi="Arial" w:cs="Arial"/>
          <w:b/>
        </w:rPr>
        <w:t>*</w:t>
      </w:r>
    </w:p>
    <w:p w:rsidR="00B2572B" w:rsidRPr="000878EC" w:rsidRDefault="00B2572B" w:rsidP="00B46D58">
      <w:pPr>
        <w:pStyle w:val="6"/>
        <w:keepNext w:val="0"/>
        <w:widowControl w:val="0"/>
        <w:spacing w:after="160"/>
        <w:jc w:val="center"/>
        <w:rPr>
          <w:rFonts w:ascii="Arial" w:hAnsi="Arial" w:cs="Arial"/>
          <w:color w:val="auto"/>
          <w:sz w:val="24"/>
          <w:szCs w:val="24"/>
        </w:rPr>
      </w:pPr>
      <w:r w:rsidRPr="000878EC">
        <w:rPr>
          <w:rFonts w:ascii="Arial" w:hAnsi="Arial" w:cs="Arial"/>
          <w:color w:val="auto"/>
          <w:sz w:val="24"/>
          <w:szCs w:val="24"/>
        </w:rPr>
        <w:t xml:space="preserve">на участие в </w:t>
      </w:r>
      <w:r w:rsidR="00E45E98" w:rsidRPr="000878EC">
        <w:rPr>
          <w:rFonts w:ascii="Arial" w:hAnsi="Arial" w:cs="Arial"/>
          <w:sz w:val="24"/>
          <w:szCs w:val="24"/>
        </w:rPr>
        <w:t>запросе котировок</w:t>
      </w:r>
    </w:p>
    <w:p w:rsidR="00B2572B" w:rsidRPr="000878EC" w:rsidRDefault="00B2572B" w:rsidP="00B46D58">
      <w:pPr>
        <w:widowControl w:val="0"/>
        <w:spacing w:after="120"/>
        <w:jc w:val="center"/>
        <w:rPr>
          <w:rFonts w:ascii="Arial" w:hAnsi="Arial" w:cs="Arial"/>
        </w:rPr>
      </w:pPr>
    </w:p>
    <w:p w:rsidR="00374F4A" w:rsidRPr="000878EC" w:rsidRDefault="00374F4A" w:rsidP="00B46D58">
      <w:pPr>
        <w:jc w:val="both"/>
        <w:rPr>
          <w:rFonts w:ascii="Arial" w:hAnsi="Arial" w:cs="Arial"/>
        </w:rPr>
      </w:pPr>
      <w:r w:rsidRPr="000878EC">
        <w:rPr>
          <w:rFonts w:ascii="Arial" w:hAnsi="Arial" w:cs="Arial"/>
        </w:rPr>
        <w:t xml:space="preserve">______________________________________________________________заявляет, что </w:t>
      </w:r>
    </w:p>
    <w:p w:rsidR="00374F4A" w:rsidRPr="000878EC" w:rsidRDefault="00374F4A" w:rsidP="00B46D58">
      <w:pPr>
        <w:spacing w:after="160"/>
        <w:ind w:left="2694"/>
        <w:jc w:val="both"/>
        <w:rPr>
          <w:rFonts w:ascii="Arial" w:hAnsi="Arial" w:cs="Arial"/>
          <w:sz w:val="16"/>
        </w:rPr>
      </w:pPr>
      <w:r w:rsidRPr="000878EC">
        <w:rPr>
          <w:rFonts w:ascii="Arial" w:hAnsi="Arial" w:cs="Arial"/>
          <w:sz w:val="16"/>
        </w:rPr>
        <w:t xml:space="preserve">наименование участника </w:t>
      </w:r>
    </w:p>
    <w:p w:rsidR="00374F4A" w:rsidRPr="000878EC" w:rsidRDefault="00374F4A" w:rsidP="00B46D58">
      <w:pPr>
        <w:jc w:val="both"/>
        <w:rPr>
          <w:rFonts w:ascii="Arial" w:hAnsi="Arial" w:cs="Arial"/>
          <w:u w:val="single"/>
        </w:rPr>
      </w:pPr>
      <w:r w:rsidRPr="000878EC">
        <w:rPr>
          <w:rFonts w:ascii="Arial" w:hAnsi="Arial" w:cs="Arial"/>
        </w:rPr>
        <w:t xml:space="preserve">желает участвовать в лоте (лотах)_______________________________ </w:t>
      </w:r>
      <w:proofErr w:type="gramStart"/>
      <w:r w:rsidRPr="000878EC">
        <w:rPr>
          <w:rFonts w:ascii="Arial" w:hAnsi="Arial" w:cs="Arial"/>
        </w:rPr>
        <w:t>объявленного</w:t>
      </w:r>
      <w:proofErr w:type="gramEnd"/>
    </w:p>
    <w:p w:rsidR="00374F4A" w:rsidRPr="000878EC" w:rsidRDefault="00374F4A" w:rsidP="00B46D58">
      <w:pPr>
        <w:spacing w:after="160"/>
        <w:ind w:left="4395"/>
        <w:jc w:val="both"/>
        <w:rPr>
          <w:rFonts w:ascii="Arial" w:hAnsi="Arial" w:cs="Arial"/>
          <w:sz w:val="16"/>
        </w:rPr>
      </w:pPr>
      <w:r w:rsidRPr="000878EC">
        <w:rPr>
          <w:rFonts w:ascii="Arial" w:hAnsi="Arial" w:cs="Arial"/>
          <w:sz w:val="16"/>
        </w:rPr>
        <w:t>номер лота (лотов)</w:t>
      </w:r>
    </w:p>
    <w:p w:rsidR="00374F4A" w:rsidRPr="000878EC" w:rsidRDefault="00374F4A" w:rsidP="00D4611F">
      <w:pPr>
        <w:jc w:val="both"/>
        <w:rPr>
          <w:rFonts w:ascii="Arial" w:hAnsi="Arial" w:cs="Arial"/>
          <w:sz w:val="20"/>
        </w:rPr>
      </w:pPr>
      <w:r w:rsidRPr="000878EC">
        <w:rPr>
          <w:rFonts w:ascii="Arial" w:hAnsi="Arial" w:cs="Arial"/>
        </w:rPr>
        <w:t xml:space="preserve">______________________________________________ под кодом </w:t>
      </w:r>
      <w:r w:rsidR="001D5477">
        <w:rPr>
          <w:rFonts w:ascii="Arial" w:hAnsi="Arial" w:cs="Arial"/>
          <w:b/>
          <w:i/>
          <w:sz w:val="22"/>
          <w:szCs w:val="22"/>
          <w:lang w:val="en-US"/>
        </w:rPr>
        <w:t>AM</w:t>
      </w:r>
      <w:r w:rsidR="001D5477" w:rsidRPr="001D5477">
        <w:rPr>
          <w:rFonts w:ascii="Arial" w:hAnsi="Arial" w:cs="Arial"/>
          <w:b/>
          <w:i/>
          <w:sz w:val="22"/>
          <w:szCs w:val="22"/>
        </w:rPr>
        <w:t>Х</w:t>
      </w:r>
      <w:r w:rsidR="001D5477">
        <w:rPr>
          <w:rFonts w:ascii="Arial" w:hAnsi="Arial" w:cs="Arial"/>
          <w:b/>
          <w:i/>
          <w:sz w:val="22"/>
          <w:szCs w:val="22"/>
          <w:lang w:val="en-US"/>
        </w:rPr>
        <w:t>H</w:t>
      </w:r>
      <w:r w:rsidR="001D5477" w:rsidRPr="001D5477">
        <w:rPr>
          <w:rFonts w:ascii="Arial" w:hAnsi="Arial" w:cs="Arial"/>
          <w:b/>
          <w:i/>
          <w:sz w:val="22"/>
          <w:szCs w:val="22"/>
        </w:rPr>
        <w:t>Х</w:t>
      </w:r>
      <w:r w:rsidR="0015282D" w:rsidRPr="006A41CD">
        <w:rPr>
          <w:rFonts w:ascii="Arial" w:hAnsi="Arial" w:cs="Arial"/>
          <w:b/>
          <w:i/>
          <w:sz w:val="22"/>
          <w:szCs w:val="22"/>
          <w:lang w:val="en-US"/>
        </w:rPr>
        <w:t>M</w:t>
      </w:r>
      <w:r w:rsidR="0015282D" w:rsidRPr="006A41CD">
        <w:rPr>
          <w:rFonts w:ascii="Arial" w:hAnsi="Arial" w:cs="Arial"/>
          <w:b/>
          <w:i/>
          <w:sz w:val="22"/>
          <w:szCs w:val="22"/>
          <w:lang w:val="hy-AM"/>
        </w:rPr>
        <w:t>-GHA</w:t>
      </w:r>
      <w:r w:rsidR="0015282D" w:rsidRPr="006A41CD">
        <w:rPr>
          <w:rFonts w:ascii="Arial" w:hAnsi="Arial" w:cs="Arial"/>
          <w:b/>
          <w:i/>
          <w:sz w:val="22"/>
          <w:szCs w:val="22"/>
        </w:rPr>
        <w:t>P</w:t>
      </w:r>
      <w:r w:rsidR="0015282D" w:rsidRPr="006A41CD">
        <w:rPr>
          <w:rFonts w:ascii="Arial" w:hAnsi="Arial" w:cs="Arial"/>
          <w:b/>
          <w:i/>
          <w:sz w:val="22"/>
          <w:szCs w:val="22"/>
          <w:lang w:val="hy-AM"/>
        </w:rPr>
        <w:t>DZB-20/</w:t>
      </w:r>
      <w:r w:rsidR="0015282D" w:rsidRPr="006A41CD">
        <w:rPr>
          <w:rFonts w:ascii="Arial" w:hAnsi="Arial" w:cs="Arial"/>
          <w:b/>
          <w:i/>
          <w:sz w:val="22"/>
          <w:szCs w:val="22"/>
        </w:rPr>
        <w:t>1</w:t>
      </w:r>
      <w:r w:rsidR="000F6F7F" w:rsidRPr="000878EC">
        <w:rPr>
          <w:rFonts w:ascii="Arial" w:hAnsi="Arial" w:cs="Arial"/>
          <w:b/>
        </w:rPr>
        <w:t>1</w:t>
      </w:r>
      <w:r w:rsidRPr="000878EC">
        <w:rPr>
          <w:rFonts w:ascii="Arial" w:hAnsi="Arial" w:cs="Arial"/>
          <w:sz w:val="16"/>
        </w:rPr>
        <w:t>наименование заказчика</w:t>
      </w:r>
    </w:p>
    <w:p w:rsidR="00374F4A" w:rsidRPr="000878EC" w:rsidRDefault="00E45E98" w:rsidP="00B46D58">
      <w:pPr>
        <w:spacing w:after="160"/>
        <w:jc w:val="both"/>
        <w:rPr>
          <w:rFonts w:ascii="Arial" w:hAnsi="Arial" w:cs="Arial"/>
        </w:rPr>
      </w:pPr>
      <w:r w:rsidRPr="000878EC">
        <w:rPr>
          <w:rFonts w:ascii="Arial" w:hAnsi="Arial" w:cs="Arial"/>
          <w:b/>
        </w:rPr>
        <w:t>запрос котировок</w:t>
      </w:r>
      <w:r w:rsidRPr="000878EC">
        <w:rPr>
          <w:rFonts w:ascii="Arial" w:hAnsi="Arial" w:cs="Arial"/>
        </w:rPr>
        <w:t xml:space="preserve"> </w:t>
      </w:r>
      <w:r w:rsidR="00374F4A" w:rsidRPr="000878EC">
        <w:rPr>
          <w:rFonts w:ascii="Arial" w:hAnsi="Arial" w:cs="Arial"/>
        </w:rPr>
        <w:t>и в соответствии с требованиями приглашения подает заявку.</w:t>
      </w:r>
    </w:p>
    <w:p w:rsidR="00374F4A" w:rsidRPr="000878EC" w:rsidRDefault="00374F4A" w:rsidP="00B46D58">
      <w:pPr>
        <w:jc w:val="both"/>
        <w:rPr>
          <w:rFonts w:ascii="Arial" w:hAnsi="Arial" w:cs="Arial"/>
        </w:rPr>
      </w:pPr>
      <w:r w:rsidRPr="000878EC">
        <w:rPr>
          <w:rFonts w:ascii="Arial" w:hAnsi="Arial" w:cs="Arial"/>
        </w:rPr>
        <w:t>__________________________________________________ заявляет и заверяет, что</w:t>
      </w:r>
    </w:p>
    <w:p w:rsidR="00374F4A" w:rsidRPr="000878EC" w:rsidRDefault="00374F4A" w:rsidP="00B46D58">
      <w:pPr>
        <w:spacing w:after="160"/>
        <w:ind w:left="1843"/>
        <w:jc w:val="both"/>
        <w:rPr>
          <w:rFonts w:ascii="Arial" w:hAnsi="Arial" w:cs="Arial"/>
          <w:sz w:val="16"/>
        </w:rPr>
      </w:pPr>
      <w:r w:rsidRPr="000878EC">
        <w:rPr>
          <w:rFonts w:ascii="Arial" w:hAnsi="Arial" w:cs="Arial"/>
          <w:sz w:val="16"/>
        </w:rPr>
        <w:t>наименование участника</w:t>
      </w:r>
    </w:p>
    <w:p w:rsidR="00374F4A" w:rsidRPr="000878EC" w:rsidRDefault="00374F4A" w:rsidP="00B46D58">
      <w:pPr>
        <w:jc w:val="both"/>
        <w:rPr>
          <w:rFonts w:ascii="Arial" w:hAnsi="Arial" w:cs="Arial"/>
        </w:rPr>
      </w:pPr>
      <w:r w:rsidRPr="000878EC">
        <w:rPr>
          <w:rFonts w:ascii="Arial" w:hAnsi="Arial" w:cs="Arial"/>
        </w:rPr>
        <w:t>является резидентом ______________________________________________________</w:t>
      </w:r>
      <w:r w:rsidR="00D04575" w:rsidRPr="000878EC">
        <w:rPr>
          <w:rFonts w:ascii="Arial" w:hAnsi="Arial" w:cs="Arial"/>
        </w:rPr>
        <w:t>.</w:t>
      </w:r>
    </w:p>
    <w:p w:rsidR="00374F4A" w:rsidRPr="000878EC" w:rsidRDefault="00374F4A" w:rsidP="00B46D58">
      <w:pPr>
        <w:spacing w:after="160"/>
        <w:ind w:left="4111"/>
        <w:jc w:val="both"/>
        <w:rPr>
          <w:rFonts w:ascii="Arial" w:hAnsi="Arial" w:cs="Arial"/>
          <w:sz w:val="16"/>
        </w:rPr>
      </w:pPr>
      <w:r w:rsidRPr="000878EC">
        <w:rPr>
          <w:rFonts w:ascii="Arial" w:hAnsi="Arial" w:cs="Arial"/>
          <w:sz w:val="16"/>
        </w:rPr>
        <w:t>наименование страны</w:t>
      </w:r>
    </w:p>
    <w:p w:rsidR="000612B9" w:rsidRPr="000878EC" w:rsidRDefault="000612B9" w:rsidP="00B46D58">
      <w:pPr>
        <w:jc w:val="both"/>
        <w:rPr>
          <w:rFonts w:ascii="Arial" w:hAnsi="Arial" w:cs="Arial"/>
        </w:rPr>
      </w:pPr>
    </w:p>
    <w:p w:rsidR="000612B9" w:rsidRPr="000878EC" w:rsidRDefault="004F0CAA" w:rsidP="00B46D58">
      <w:pPr>
        <w:jc w:val="both"/>
        <w:rPr>
          <w:rFonts w:ascii="Arial" w:hAnsi="Arial" w:cs="Arial"/>
        </w:rPr>
      </w:pPr>
      <w:r w:rsidRPr="000878EC">
        <w:rPr>
          <w:rFonts w:ascii="Arial" w:hAnsi="Arial" w:cs="Arial"/>
        </w:rPr>
        <w:t>Данные</w:t>
      </w:r>
      <w:r w:rsidR="002A0700" w:rsidRPr="000878EC">
        <w:rPr>
          <w:rFonts w:ascii="Arial" w:hAnsi="Arial" w:cs="Arial"/>
        </w:rPr>
        <w:t xml:space="preserve">       </w:t>
      </w:r>
      <w:r w:rsidR="000612B9" w:rsidRPr="000878EC">
        <w:rPr>
          <w:rFonts w:ascii="Arial" w:hAnsi="Arial" w:cs="Arial"/>
        </w:rPr>
        <w:t>----------------------------------------</w:t>
      </w:r>
      <w:r w:rsidR="00304237" w:rsidRPr="000878EC">
        <w:rPr>
          <w:rFonts w:ascii="Arial" w:hAnsi="Arial" w:cs="Arial"/>
        </w:rPr>
        <w:t xml:space="preserve">  </w:t>
      </w:r>
      <w:r w:rsidR="00F96993" w:rsidRPr="000878EC">
        <w:rPr>
          <w:rFonts w:ascii="Arial" w:hAnsi="Arial" w:cs="Arial"/>
        </w:rPr>
        <w:t>следующие</w:t>
      </w:r>
      <w:r w:rsidR="00304237" w:rsidRPr="000878EC">
        <w:rPr>
          <w:rFonts w:ascii="Arial" w:hAnsi="Arial" w:cs="Arial"/>
        </w:rPr>
        <w:t>:</w:t>
      </w:r>
    </w:p>
    <w:p w:rsidR="002A0700" w:rsidRPr="000878EC" w:rsidRDefault="002A0700" w:rsidP="000811C1">
      <w:pPr>
        <w:spacing w:after="160"/>
        <w:ind w:left="1843"/>
        <w:rPr>
          <w:rFonts w:ascii="Arial" w:hAnsi="Arial" w:cs="Arial"/>
          <w:sz w:val="16"/>
          <w:lang w:val="hy-AM"/>
        </w:rPr>
      </w:pPr>
      <w:r w:rsidRPr="000878EC">
        <w:rPr>
          <w:rFonts w:ascii="Arial" w:hAnsi="Arial" w:cs="Arial"/>
          <w:sz w:val="16"/>
        </w:rPr>
        <w:t>наименование участника</w:t>
      </w:r>
    </w:p>
    <w:p w:rsidR="000612B9" w:rsidRPr="000878EC" w:rsidRDefault="000612B9" w:rsidP="00B46D58">
      <w:pPr>
        <w:jc w:val="both"/>
        <w:rPr>
          <w:rFonts w:ascii="Arial" w:hAnsi="Arial" w:cs="Arial"/>
        </w:rPr>
      </w:pPr>
    </w:p>
    <w:p w:rsidR="00374F4A" w:rsidRPr="000878EC" w:rsidRDefault="00374F4A" w:rsidP="00B46D58">
      <w:pPr>
        <w:jc w:val="both"/>
        <w:rPr>
          <w:rFonts w:ascii="Arial" w:hAnsi="Arial" w:cs="Arial"/>
        </w:rPr>
      </w:pPr>
      <w:r w:rsidRPr="000878EC">
        <w:rPr>
          <w:rFonts w:ascii="Arial" w:hAnsi="Arial" w:cs="Arial"/>
        </w:rPr>
        <w:t xml:space="preserve">Учетный номер налогоплательщика  </w:t>
      </w:r>
      <w:r w:rsidR="00B138F3" w:rsidRPr="000878EC">
        <w:rPr>
          <w:rFonts w:ascii="Arial" w:hAnsi="Arial" w:cs="Arial"/>
        </w:rPr>
        <w:t xml:space="preserve">             </w:t>
      </w:r>
      <w:r w:rsidRPr="000878EC">
        <w:rPr>
          <w:rFonts w:ascii="Arial" w:hAnsi="Arial" w:cs="Arial"/>
        </w:rPr>
        <w:t>________________</w:t>
      </w:r>
    </w:p>
    <w:p w:rsidR="00374F4A" w:rsidRPr="000878EC" w:rsidRDefault="00B138F3" w:rsidP="00B138F3">
      <w:pPr>
        <w:tabs>
          <w:tab w:val="left" w:pos="7371"/>
        </w:tabs>
        <w:ind w:left="4111"/>
        <w:jc w:val="both"/>
        <w:rPr>
          <w:rFonts w:ascii="Arial" w:hAnsi="Arial" w:cs="Arial"/>
          <w:sz w:val="16"/>
        </w:rPr>
      </w:pPr>
      <w:r w:rsidRPr="000878EC">
        <w:rPr>
          <w:rFonts w:ascii="Arial" w:hAnsi="Arial" w:cs="Arial"/>
          <w:sz w:val="16"/>
        </w:rPr>
        <w:t xml:space="preserve">               </w:t>
      </w:r>
      <w:r w:rsidR="00374F4A" w:rsidRPr="000878EC">
        <w:rPr>
          <w:rFonts w:ascii="Arial" w:hAnsi="Arial" w:cs="Arial"/>
          <w:sz w:val="16"/>
        </w:rPr>
        <w:t>учетный номер</w:t>
      </w:r>
      <w:r w:rsidRPr="000878EC">
        <w:rPr>
          <w:rFonts w:ascii="Arial" w:hAnsi="Arial" w:cs="Arial"/>
          <w:sz w:val="16"/>
        </w:rPr>
        <w:t xml:space="preserve"> </w:t>
      </w:r>
      <w:r w:rsidR="00374F4A" w:rsidRPr="000878EC">
        <w:rPr>
          <w:rFonts w:ascii="Arial" w:hAnsi="Arial" w:cs="Arial"/>
          <w:sz w:val="16"/>
        </w:rPr>
        <w:t>налогоплательщика</w:t>
      </w:r>
    </w:p>
    <w:p w:rsidR="00B138F3" w:rsidRPr="000878EC" w:rsidRDefault="00B138F3" w:rsidP="00B46D58">
      <w:pPr>
        <w:jc w:val="both"/>
        <w:rPr>
          <w:rFonts w:ascii="Arial" w:hAnsi="Arial" w:cs="Arial"/>
        </w:rPr>
      </w:pPr>
    </w:p>
    <w:p w:rsidR="00374F4A" w:rsidRPr="000878EC" w:rsidRDefault="00B138F3" w:rsidP="00B46D58">
      <w:pPr>
        <w:jc w:val="both"/>
        <w:rPr>
          <w:rFonts w:ascii="Arial" w:hAnsi="Arial" w:cs="Arial"/>
        </w:rPr>
      </w:pPr>
      <w:r w:rsidRPr="000878EC">
        <w:rPr>
          <w:rFonts w:ascii="Arial" w:hAnsi="Arial" w:cs="Arial"/>
        </w:rPr>
        <w:t xml:space="preserve"> </w:t>
      </w:r>
      <w:r w:rsidR="00374F4A" w:rsidRPr="000878EC">
        <w:rPr>
          <w:rFonts w:ascii="Arial" w:hAnsi="Arial" w:cs="Arial"/>
        </w:rPr>
        <w:t xml:space="preserve">Адрес электронной почты </w:t>
      </w:r>
      <w:r w:rsidRPr="000878EC">
        <w:rPr>
          <w:rFonts w:ascii="Arial" w:hAnsi="Arial" w:cs="Arial"/>
        </w:rPr>
        <w:t xml:space="preserve">                           </w:t>
      </w:r>
      <w:r w:rsidR="00374F4A" w:rsidRPr="000878EC">
        <w:rPr>
          <w:rFonts w:ascii="Arial" w:hAnsi="Arial" w:cs="Arial"/>
        </w:rPr>
        <w:t>__________________</w:t>
      </w:r>
    </w:p>
    <w:p w:rsidR="00374F4A" w:rsidRPr="000878EC" w:rsidRDefault="00B138F3" w:rsidP="00B138F3">
      <w:pPr>
        <w:tabs>
          <w:tab w:val="left" w:pos="6946"/>
        </w:tabs>
        <w:ind w:left="3402" w:firstLine="6"/>
        <w:jc w:val="both"/>
        <w:rPr>
          <w:rFonts w:ascii="Arial" w:hAnsi="Arial" w:cs="Arial"/>
          <w:sz w:val="16"/>
        </w:rPr>
      </w:pPr>
      <w:r w:rsidRPr="000878EC">
        <w:rPr>
          <w:rFonts w:ascii="Arial" w:hAnsi="Arial" w:cs="Arial"/>
          <w:sz w:val="16"/>
        </w:rPr>
        <w:t xml:space="preserve">                                  </w:t>
      </w:r>
      <w:r w:rsidR="00374F4A" w:rsidRPr="000878EC">
        <w:rPr>
          <w:rFonts w:ascii="Arial" w:hAnsi="Arial" w:cs="Arial"/>
          <w:sz w:val="16"/>
        </w:rPr>
        <w:t>адрес электронной</w:t>
      </w:r>
      <w:r w:rsidR="00374F4A" w:rsidRPr="000878EC">
        <w:rPr>
          <w:rFonts w:ascii="Arial" w:hAnsi="Arial" w:cs="Arial"/>
          <w:sz w:val="16"/>
        </w:rPr>
        <w:tab/>
        <w:t>почты</w:t>
      </w:r>
    </w:p>
    <w:p w:rsidR="00B138F3" w:rsidRPr="000878EC" w:rsidRDefault="00B138F3" w:rsidP="00F96993">
      <w:pPr>
        <w:jc w:val="both"/>
        <w:rPr>
          <w:rFonts w:ascii="Arial" w:hAnsi="Arial" w:cs="Arial"/>
        </w:rPr>
      </w:pPr>
    </w:p>
    <w:p w:rsidR="009E1181" w:rsidRPr="000878EC" w:rsidRDefault="00F96993" w:rsidP="00F96993">
      <w:pPr>
        <w:jc w:val="both"/>
        <w:rPr>
          <w:rFonts w:ascii="Arial" w:hAnsi="Arial" w:cs="Arial"/>
        </w:rPr>
      </w:pPr>
      <w:r w:rsidRPr="000878EC">
        <w:rPr>
          <w:rFonts w:ascii="Arial" w:hAnsi="Arial" w:cs="Arial"/>
        </w:rPr>
        <w:t>Адрес деятельности</w:t>
      </w:r>
      <w:r w:rsidR="009E1181" w:rsidRPr="000878EC">
        <w:rPr>
          <w:rFonts w:ascii="Arial" w:hAnsi="Arial" w:cs="Arial"/>
        </w:rPr>
        <w:t xml:space="preserve">              ----------------------------</w:t>
      </w:r>
      <w:r w:rsidR="009627B3" w:rsidRPr="000878EC">
        <w:rPr>
          <w:rFonts w:ascii="Arial" w:hAnsi="Arial" w:cs="Arial"/>
        </w:rPr>
        <w:t>--------------------------------</w:t>
      </w:r>
    </w:p>
    <w:p w:rsidR="00F96993" w:rsidRPr="000878EC" w:rsidRDefault="009E1181" w:rsidP="00F96993">
      <w:pPr>
        <w:jc w:val="both"/>
        <w:rPr>
          <w:rFonts w:ascii="Arial" w:hAnsi="Arial" w:cs="Arial"/>
          <w:sz w:val="18"/>
          <w:szCs w:val="18"/>
        </w:rPr>
      </w:pPr>
      <w:r w:rsidRPr="000878EC">
        <w:rPr>
          <w:rFonts w:ascii="Arial" w:hAnsi="Arial" w:cs="Arial"/>
        </w:rPr>
        <w:t xml:space="preserve">            </w:t>
      </w:r>
      <w:r w:rsidR="00F96993" w:rsidRPr="000878EC">
        <w:rPr>
          <w:rFonts w:ascii="Arial" w:hAnsi="Arial" w:cs="Arial"/>
        </w:rPr>
        <w:t xml:space="preserve">  </w:t>
      </w:r>
      <w:r w:rsidRPr="000878EC">
        <w:rPr>
          <w:rFonts w:ascii="Arial" w:hAnsi="Arial" w:cs="Arial"/>
        </w:rPr>
        <w:t xml:space="preserve">                                </w:t>
      </w:r>
      <w:r w:rsidR="00B138F3" w:rsidRPr="000878EC">
        <w:rPr>
          <w:rFonts w:ascii="Arial" w:hAnsi="Arial" w:cs="Arial"/>
        </w:rPr>
        <w:t xml:space="preserve">                        </w:t>
      </w:r>
      <w:r w:rsidRPr="000878EC">
        <w:rPr>
          <w:rFonts w:ascii="Arial" w:hAnsi="Arial" w:cs="Arial"/>
          <w:sz w:val="18"/>
          <w:szCs w:val="18"/>
        </w:rPr>
        <w:t>адрес деятельности</w:t>
      </w:r>
    </w:p>
    <w:p w:rsidR="00B16483" w:rsidRPr="000878EC" w:rsidRDefault="00B16483" w:rsidP="00F96993">
      <w:pPr>
        <w:jc w:val="both"/>
        <w:rPr>
          <w:rFonts w:ascii="Arial" w:hAnsi="Arial" w:cs="Arial"/>
          <w:sz w:val="18"/>
          <w:szCs w:val="18"/>
        </w:rPr>
      </w:pPr>
    </w:p>
    <w:p w:rsidR="00B16483" w:rsidRPr="000878EC" w:rsidRDefault="00B16483" w:rsidP="00F96993">
      <w:pPr>
        <w:jc w:val="both"/>
        <w:rPr>
          <w:rFonts w:ascii="Arial" w:hAnsi="Arial" w:cs="Arial"/>
        </w:rPr>
      </w:pPr>
      <w:r w:rsidRPr="000878EC">
        <w:rPr>
          <w:rFonts w:ascii="Arial" w:hAnsi="Arial" w:cs="Arial"/>
        </w:rPr>
        <w:t>Номер телефона                     ------------------------------</w:t>
      </w:r>
      <w:r w:rsidR="009627B3" w:rsidRPr="000878EC">
        <w:rPr>
          <w:rFonts w:ascii="Arial" w:hAnsi="Arial" w:cs="Arial"/>
        </w:rPr>
        <w:t>-------------------------------</w:t>
      </w:r>
      <w:r w:rsidRPr="000878EC">
        <w:rPr>
          <w:rFonts w:ascii="Arial" w:hAnsi="Arial" w:cs="Arial"/>
        </w:rPr>
        <w:t xml:space="preserve"> </w:t>
      </w:r>
    </w:p>
    <w:p w:rsidR="006B3E56" w:rsidRPr="000878EC" w:rsidRDefault="00B138F3" w:rsidP="00B16483">
      <w:pPr>
        <w:tabs>
          <w:tab w:val="left" w:pos="7371"/>
        </w:tabs>
        <w:spacing w:after="160"/>
        <w:ind w:left="3544" w:firstLine="3"/>
        <w:jc w:val="both"/>
        <w:rPr>
          <w:rFonts w:ascii="Arial" w:hAnsi="Arial" w:cs="Arial"/>
          <w:sz w:val="16"/>
        </w:rPr>
      </w:pPr>
      <w:r w:rsidRPr="000878EC">
        <w:rPr>
          <w:rFonts w:ascii="Arial" w:hAnsi="Arial" w:cs="Arial"/>
          <w:sz w:val="16"/>
        </w:rPr>
        <w:t xml:space="preserve">                                 </w:t>
      </w:r>
      <w:r w:rsidR="00B16483" w:rsidRPr="000878EC">
        <w:rPr>
          <w:rFonts w:ascii="Arial" w:hAnsi="Arial" w:cs="Arial"/>
          <w:sz w:val="16"/>
        </w:rPr>
        <w:t>Номер телефона</w:t>
      </w:r>
    </w:p>
    <w:p w:rsidR="00B16483" w:rsidRPr="000878EC" w:rsidRDefault="00B16483" w:rsidP="00B16483">
      <w:pPr>
        <w:tabs>
          <w:tab w:val="left" w:pos="7371"/>
        </w:tabs>
        <w:spacing w:after="160"/>
        <w:ind w:left="3544" w:firstLine="3"/>
        <w:jc w:val="both"/>
        <w:rPr>
          <w:rFonts w:ascii="Arial" w:hAnsi="Arial" w:cs="Arial"/>
          <w:sz w:val="16"/>
        </w:rPr>
      </w:pPr>
    </w:p>
    <w:p w:rsidR="006B3E56" w:rsidRPr="000878EC" w:rsidRDefault="006B3E56" w:rsidP="00B46D58">
      <w:pPr>
        <w:widowControl w:val="0"/>
        <w:jc w:val="both"/>
        <w:rPr>
          <w:rFonts w:ascii="Arial" w:hAnsi="Arial" w:cs="Arial"/>
        </w:rPr>
      </w:pPr>
      <w:r w:rsidRPr="000878EC">
        <w:rPr>
          <w:rFonts w:ascii="Arial" w:hAnsi="Arial" w:cs="Arial"/>
        </w:rPr>
        <w:t xml:space="preserve">Настоящим _________________________________объявляет и </w:t>
      </w:r>
      <w:proofErr w:type="spellStart"/>
      <w:r w:rsidRPr="000878EC">
        <w:rPr>
          <w:rFonts w:ascii="Arial" w:hAnsi="Arial" w:cs="Arial"/>
        </w:rPr>
        <w:t>подтверждает</w:t>
      </w:r>
      <w:proofErr w:type="gramStart"/>
      <w:r w:rsidRPr="000878EC">
        <w:rPr>
          <w:rFonts w:ascii="Arial" w:hAnsi="Arial" w:cs="Arial"/>
        </w:rPr>
        <w:t>,ч</w:t>
      </w:r>
      <w:proofErr w:type="gramEnd"/>
      <w:r w:rsidRPr="000878EC">
        <w:rPr>
          <w:rFonts w:ascii="Arial" w:hAnsi="Arial" w:cs="Arial"/>
        </w:rPr>
        <w:t>то</w:t>
      </w:r>
      <w:proofErr w:type="spellEnd"/>
      <w:r w:rsidRPr="000878EC">
        <w:rPr>
          <w:rFonts w:ascii="Arial" w:hAnsi="Arial" w:cs="Arial"/>
        </w:rPr>
        <w:t>:</w:t>
      </w:r>
    </w:p>
    <w:p w:rsidR="006B3E56" w:rsidRPr="000878EC" w:rsidRDefault="006B3E56" w:rsidP="00B46D58">
      <w:pPr>
        <w:widowControl w:val="0"/>
        <w:spacing w:after="120"/>
        <w:ind w:left="2835"/>
        <w:jc w:val="both"/>
        <w:rPr>
          <w:rFonts w:ascii="Arial" w:hAnsi="Arial" w:cs="Arial"/>
          <w:sz w:val="16"/>
        </w:rPr>
      </w:pPr>
      <w:r w:rsidRPr="000878EC">
        <w:rPr>
          <w:rFonts w:ascii="Arial" w:hAnsi="Arial" w:cs="Arial"/>
          <w:sz w:val="16"/>
        </w:rPr>
        <w:t>наименование участника</w:t>
      </w:r>
    </w:p>
    <w:p w:rsidR="006B3E56" w:rsidRPr="000878EC" w:rsidRDefault="006B3E56" w:rsidP="00B46D58">
      <w:pPr>
        <w:pStyle w:val="aff"/>
        <w:widowControl w:val="0"/>
        <w:numPr>
          <w:ilvl w:val="0"/>
          <w:numId w:val="21"/>
        </w:numPr>
        <w:spacing w:after="160"/>
        <w:jc w:val="both"/>
        <w:rPr>
          <w:rFonts w:ascii="Arial" w:hAnsi="Arial" w:cs="Arial"/>
        </w:rPr>
      </w:pPr>
      <w:r w:rsidRPr="000878EC">
        <w:rPr>
          <w:rFonts w:ascii="Arial" w:hAnsi="Arial" w:cs="Arial"/>
        </w:rPr>
        <w:t>удовлетворяет</w:t>
      </w:r>
      <w:r w:rsidRPr="000878EC">
        <w:rPr>
          <w:rFonts w:ascii="Arial" w:hAnsi="Arial" w:cs="Arial"/>
          <w:spacing w:val="-4"/>
        </w:rPr>
        <w:t xml:space="preserve"> </w:t>
      </w:r>
      <w:proofErr w:type="gramStart"/>
      <w:r w:rsidRPr="000878EC">
        <w:rPr>
          <w:rFonts w:ascii="Arial" w:hAnsi="Arial" w:cs="Arial"/>
          <w:spacing w:val="-4"/>
        </w:rPr>
        <w:t>требованиям</w:t>
      </w:r>
      <w:proofErr w:type="gramEnd"/>
      <w:r w:rsidRPr="000878EC">
        <w:rPr>
          <w:rFonts w:ascii="Arial" w:hAnsi="Arial" w:cs="Arial"/>
          <w:spacing w:val="-4"/>
        </w:rPr>
        <w:t xml:space="preserve"> к праву участия установленным приглашением на </w:t>
      </w:r>
      <w:r w:rsidR="00E45E98" w:rsidRPr="000878EC">
        <w:rPr>
          <w:rFonts w:ascii="Arial" w:hAnsi="Arial" w:cs="Arial"/>
          <w:b/>
        </w:rPr>
        <w:t>запрос котировок</w:t>
      </w:r>
      <w:r w:rsidR="00E45E98" w:rsidRPr="000878EC">
        <w:rPr>
          <w:rFonts w:ascii="Arial" w:hAnsi="Arial" w:cs="Arial"/>
        </w:rPr>
        <w:t xml:space="preserve"> </w:t>
      </w:r>
      <w:r w:rsidRPr="000878EC">
        <w:rPr>
          <w:rFonts w:ascii="Arial" w:hAnsi="Arial" w:cs="Arial"/>
        </w:rPr>
        <w:t xml:space="preserve">под кодом </w:t>
      </w:r>
      <w:r w:rsidR="001D5477">
        <w:rPr>
          <w:rFonts w:ascii="Arial" w:hAnsi="Arial" w:cs="Arial"/>
          <w:b/>
          <w:i/>
          <w:sz w:val="22"/>
          <w:szCs w:val="22"/>
          <w:lang w:val="en-US"/>
        </w:rPr>
        <w:t>AM</w:t>
      </w:r>
      <w:r w:rsidR="001D5477" w:rsidRPr="001D5477">
        <w:rPr>
          <w:rFonts w:ascii="Arial" w:hAnsi="Arial" w:cs="Arial"/>
          <w:b/>
          <w:i/>
          <w:sz w:val="22"/>
          <w:szCs w:val="22"/>
        </w:rPr>
        <w:t>Х</w:t>
      </w:r>
      <w:r w:rsidR="001D5477">
        <w:rPr>
          <w:rFonts w:ascii="Arial" w:hAnsi="Arial" w:cs="Arial"/>
          <w:b/>
          <w:i/>
          <w:sz w:val="22"/>
          <w:szCs w:val="22"/>
          <w:lang w:val="en-US"/>
        </w:rPr>
        <w:t>H</w:t>
      </w:r>
      <w:r w:rsidR="001D5477" w:rsidRPr="001D5477">
        <w:rPr>
          <w:rFonts w:ascii="Arial" w:hAnsi="Arial" w:cs="Arial"/>
          <w:b/>
          <w:i/>
          <w:sz w:val="22"/>
          <w:szCs w:val="22"/>
        </w:rPr>
        <w:t>Х</w:t>
      </w:r>
      <w:r w:rsidR="0015282D" w:rsidRPr="006A41CD">
        <w:rPr>
          <w:rFonts w:ascii="Arial" w:hAnsi="Arial" w:cs="Arial"/>
          <w:b/>
          <w:i/>
          <w:sz w:val="22"/>
          <w:szCs w:val="22"/>
          <w:lang w:val="en-US"/>
        </w:rPr>
        <w:t>M</w:t>
      </w:r>
      <w:r w:rsidR="0015282D" w:rsidRPr="006A41CD">
        <w:rPr>
          <w:rFonts w:ascii="Arial" w:hAnsi="Arial" w:cs="Arial"/>
          <w:b/>
          <w:i/>
          <w:sz w:val="22"/>
          <w:szCs w:val="22"/>
          <w:lang w:val="hy-AM"/>
        </w:rPr>
        <w:t>-GHA</w:t>
      </w:r>
      <w:r w:rsidR="0015282D" w:rsidRPr="006A41CD">
        <w:rPr>
          <w:rFonts w:ascii="Arial" w:hAnsi="Arial" w:cs="Arial"/>
          <w:b/>
          <w:i/>
          <w:sz w:val="22"/>
          <w:szCs w:val="22"/>
        </w:rPr>
        <w:t>P</w:t>
      </w:r>
      <w:r w:rsidR="0015282D" w:rsidRPr="006A41CD">
        <w:rPr>
          <w:rFonts w:ascii="Arial" w:hAnsi="Arial" w:cs="Arial"/>
          <w:b/>
          <w:i/>
          <w:sz w:val="22"/>
          <w:szCs w:val="22"/>
          <w:lang w:val="hy-AM"/>
        </w:rPr>
        <w:t>DZB-20/</w:t>
      </w:r>
      <w:r w:rsidR="0015282D" w:rsidRPr="006A41CD">
        <w:rPr>
          <w:rFonts w:ascii="Arial" w:hAnsi="Arial" w:cs="Arial"/>
          <w:b/>
          <w:i/>
          <w:sz w:val="22"/>
          <w:szCs w:val="22"/>
        </w:rPr>
        <w:t>1</w:t>
      </w:r>
      <w:r w:rsidR="00A90FCD" w:rsidRPr="000878EC">
        <w:rPr>
          <w:rFonts w:ascii="Arial" w:hAnsi="Arial" w:cs="Arial"/>
        </w:rPr>
        <w:t xml:space="preserve">обязуется в случае признания </w:t>
      </w:r>
      <w:r w:rsidR="00BF09F8" w:rsidRPr="000878EC">
        <w:rPr>
          <w:rFonts w:ascii="Arial" w:hAnsi="Arial" w:cs="Arial"/>
        </w:rPr>
        <w:t>отобранным</w:t>
      </w:r>
      <w:r w:rsidR="00A90FCD" w:rsidRPr="000878EC">
        <w:rPr>
          <w:rFonts w:ascii="Arial" w:hAnsi="Arial" w:cs="Arial"/>
        </w:rPr>
        <w:t xml:space="preserve"> участником в порядке и сроки, установленные </w:t>
      </w:r>
      <w:r w:rsidR="00B64C48" w:rsidRPr="000878EC">
        <w:rPr>
          <w:rFonts w:ascii="Arial" w:hAnsi="Arial" w:cs="Arial"/>
        </w:rPr>
        <w:t xml:space="preserve">настоящим </w:t>
      </w:r>
      <w:r w:rsidR="00A90FCD" w:rsidRPr="000878EC">
        <w:rPr>
          <w:rFonts w:ascii="Arial" w:hAnsi="Arial" w:cs="Arial"/>
        </w:rPr>
        <w:t xml:space="preserve">приглашением </w:t>
      </w:r>
      <w:r w:rsidR="00952531" w:rsidRPr="000878EC">
        <w:rPr>
          <w:rFonts w:ascii="Arial" w:hAnsi="Arial" w:cs="Arial"/>
        </w:rPr>
        <w:t xml:space="preserve"> представить </w:t>
      </w:r>
      <w:r w:rsidR="00952531" w:rsidRPr="000878EC">
        <w:rPr>
          <w:rFonts w:ascii="Arial" w:hAnsi="Arial" w:cs="Arial"/>
        </w:rPr>
        <w:lastRenderedPageBreak/>
        <w:t>обеспечение квалификации в размере ценового предложения,</w:t>
      </w:r>
    </w:p>
    <w:p w:rsidR="006B3E56" w:rsidRPr="000878EC" w:rsidRDefault="006B3E56" w:rsidP="00B46D58">
      <w:pPr>
        <w:pStyle w:val="aff"/>
        <w:widowControl w:val="0"/>
        <w:numPr>
          <w:ilvl w:val="0"/>
          <w:numId w:val="21"/>
        </w:numPr>
        <w:tabs>
          <w:tab w:val="left" w:pos="567"/>
        </w:tabs>
        <w:spacing w:after="160"/>
        <w:jc w:val="both"/>
        <w:rPr>
          <w:rFonts w:ascii="Arial" w:hAnsi="Arial" w:cs="Arial"/>
        </w:rPr>
      </w:pPr>
      <w:r w:rsidRPr="000878EC">
        <w:rPr>
          <w:rFonts w:ascii="Arial" w:hAnsi="Arial" w:cs="Arial"/>
        </w:rPr>
        <w:t xml:space="preserve">в рамках участия в </w:t>
      </w:r>
      <w:r w:rsidR="00E45E98" w:rsidRPr="000878EC">
        <w:rPr>
          <w:rFonts w:ascii="Arial" w:hAnsi="Arial" w:cs="Arial"/>
          <w:b/>
        </w:rPr>
        <w:t>запросе котировок</w:t>
      </w:r>
      <w:r w:rsidR="00E45E98" w:rsidRPr="000878EC">
        <w:rPr>
          <w:rFonts w:ascii="Arial" w:hAnsi="Arial" w:cs="Arial"/>
        </w:rPr>
        <w:t xml:space="preserve"> </w:t>
      </w:r>
      <w:r w:rsidRPr="000878EC">
        <w:rPr>
          <w:rFonts w:ascii="Arial" w:hAnsi="Arial" w:cs="Arial"/>
        </w:rPr>
        <w:t xml:space="preserve">под кодом </w:t>
      </w:r>
      <w:r w:rsidR="001D5477">
        <w:rPr>
          <w:rFonts w:ascii="Arial" w:hAnsi="Arial" w:cs="Arial"/>
          <w:b/>
          <w:lang w:val="en-US"/>
        </w:rPr>
        <w:t>AM</w:t>
      </w:r>
      <w:r w:rsidR="001D5477" w:rsidRPr="001D5477">
        <w:rPr>
          <w:rFonts w:ascii="Arial" w:hAnsi="Arial" w:cs="Arial"/>
          <w:b/>
        </w:rPr>
        <w:t>Х</w:t>
      </w:r>
      <w:r w:rsidR="001D5477">
        <w:rPr>
          <w:rFonts w:ascii="Arial" w:hAnsi="Arial" w:cs="Arial"/>
          <w:b/>
          <w:lang w:val="en-US"/>
        </w:rPr>
        <w:t>H</w:t>
      </w:r>
      <w:r w:rsidR="001D5477" w:rsidRPr="001D5477">
        <w:rPr>
          <w:rFonts w:ascii="Arial" w:hAnsi="Arial" w:cs="Arial"/>
          <w:b/>
        </w:rPr>
        <w:t>Х</w:t>
      </w:r>
      <w:r w:rsidR="000F6F7F" w:rsidRPr="000878EC">
        <w:rPr>
          <w:rFonts w:ascii="Arial" w:hAnsi="Arial" w:cs="Arial"/>
          <w:b/>
          <w:lang w:val="en-US"/>
        </w:rPr>
        <w:t>M</w:t>
      </w:r>
      <w:r w:rsidR="000F6F7F" w:rsidRPr="000878EC">
        <w:rPr>
          <w:rFonts w:ascii="Arial" w:hAnsi="Arial" w:cs="Arial"/>
          <w:b/>
          <w:lang w:val="hy-AM"/>
        </w:rPr>
        <w:t>-GHA</w:t>
      </w:r>
      <w:r w:rsidR="000F6F7F" w:rsidRPr="000878EC">
        <w:rPr>
          <w:rFonts w:ascii="Arial" w:hAnsi="Arial" w:cs="Arial"/>
          <w:b/>
        </w:rPr>
        <w:t>P</w:t>
      </w:r>
      <w:r w:rsidR="000F6F7F" w:rsidRPr="000878EC">
        <w:rPr>
          <w:rFonts w:ascii="Arial" w:hAnsi="Arial" w:cs="Arial"/>
          <w:b/>
          <w:lang w:val="hy-AM"/>
        </w:rPr>
        <w:t>DZB-20/</w:t>
      </w:r>
      <w:r w:rsidR="000F6F7F" w:rsidRPr="000878EC">
        <w:rPr>
          <w:rFonts w:ascii="Arial" w:hAnsi="Arial" w:cs="Arial"/>
          <w:b/>
        </w:rPr>
        <w:t>1</w:t>
      </w:r>
    </w:p>
    <w:p w:rsidR="006B3E56" w:rsidRPr="000878EC" w:rsidRDefault="006B3E56" w:rsidP="00B46D58">
      <w:pPr>
        <w:pStyle w:val="aff"/>
        <w:widowControl w:val="0"/>
        <w:numPr>
          <w:ilvl w:val="0"/>
          <w:numId w:val="22"/>
        </w:numPr>
        <w:tabs>
          <w:tab w:val="left" w:pos="567"/>
        </w:tabs>
        <w:spacing w:after="160"/>
        <w:jc w:val="both"/>
        <w:rPr>
          <w:rFonts w:ascii="Arial" w:hAnsi="Arial" w:cs="Arial"/>
        </w:rPr>
      </w:pPr>
      <w:r w:rsidRPr="000878EC">
        <w:rPr>
          <w:rFonts w:ascii="Arial" w:hAnsi="Arial" w:cs="Arial"/>
        </w:rPr>
        <w:t xml:space="preserve">не допускал и (или) не допустит злоупотребления доминирующим положением и </w:t>
      </w:r>
      <w:proofErr w:type="spellStart"/>
      <w:r w:rsidRPr="000878EC">
        <w:rPr>
          <w:rFonts w:ascii="Arial" w:hAnsi="Arial" w:cs="Arial"/>
        </w:rPr>
        <w:t>антиконкурентного</w:t>
      </w:r>
      <w:proofErr w:type="spellEnd"/>
      <w:r w:rsidRPr="000878EC">
        <w:rPr>
          <w:rFonts w:ascii="Arial" w:hAnsi="Arial" w:cs="Arial"/>
        </w:rPr>
        <w:t xml:space="preserve"> соглашения,</w:t>
      </w:r>
    </w:p>
    <w:p w:rsidR="006B3E56" w:rsidRPr="000878EC" w:rsidRDefault="006B3E56" w:rsidP="00B46D58">
      <w:pPr>
        <w:pStyle w:val="aff"/>
        <w:widowControl w:val="0"/>
        <w:numPr>
          <w:ilvl w:val="0"/>
          <w:numId w:val="22"/>
        </w:numPr>
        <w:tabs>
          <w:tab w:val="left" w:pos="567"/>
        </w:tabs>
        <w:spacing w:after="160"/>
        <w:jc w:val="both"/>
        <w:rPr>
          <w:rFonts w:ascii="Arial" w:hAnsi="Arial" w:cs="Arial"/>
          <w:spacing w:val="-6"/>
        </w:rPr>
      </w:pPr>
      <w:r w:rsidRPr="000878EC">
        <w:rPr>
          <w:rFonts w:ascii="Arial" w:hAnsi="Arial" w:cs="Arial"/>
          <w:spacing w:val="-6"/>
        </w:rPr>
        <w:t xml:space="preserve">отсутствует случай установленного приглашением на </w:t>
      </w:r>
      <w:r w:rsidR="00E45E98" w:rsidRPr="000878EC">
        <w:rPr>
          <w:rFonts w:ascii="Arial" w:hAnsi="Arial" w:cs="Arial"/>
          <w:b/>
        </w:rPr>
        <w:t>запрос котировок</w:t>
      </w:r>
      <w:r w:rsidR="00E45E98" w:rsidRPr="000878EC">
        <w:rPr>
          <w:rFonts w:ascii="Arial" w:hAnsi="Arial" w:cs="Arial"/>
        </w:rPr>
        <w:t xml:space="preserve"> </w:t>
      </w:r>
      <w:r w:rsidRPr="000878EC">
        <w:rPr>
          <w:rFonts w:ascii="Arial" w:hAnsi="Arial" w:cs="Arial"/>
        </w:rPr>
        <w:t xml:space="preserve">случая     одновременного </w:t>
      </w:r>
    </w:p>
    <w:p w:rsidR="006B3E56" w:rsidRPr="000878EC" w:rsidRDefault="006B3E56" w:rsidP="00B46D58">
      <w:pPr>
        <w:pStyle w:val="a3"/>
        <w:widowControl w:val="0"/>
        <w:spacing w:line="240" w:lineRule="auto"/>
        <w:ind w:firstLine="0"/>
        <w:jc w:val="left"/>
        <w:rPr>
          <w:rFonts w:ascii="Arial" w:hAnsi="Arial" w:cs="Arial"/>
          <w:i w:val="0"/>
          <w:sz w:val="24"/>
        </w:rPr>
      </w:pPr>
      <w:proofErr w:type="gramStart"/>
      <w:r w:rsidRPr="000878EC">
        <w:rPr>
          <w:rFonts w:ascii="Arial" w:hAnsi="Arial" w:cs="Arial"/>
          <w:i w:val="0"/>
          <w:sz w:val="24"/>
        </w:rPr>
        <w:t>участия взаимосвязанных с ________________ лиц и (или) учрежденных__________</w:t>
      </w:r>
      <w:proofErr w:type="gramEnd"/>
    </w:p>
    <w:p w:rsidR="006B3E56" w:rsidRPr="000878EC" w:rsidRDefault="006B3E56" w:rsidP="00B46D58">
      <w:pPr>
        <w:widowControl w:val="0"/>
        <w:tabs>
          <w:tab w:val="left" w:pos="7938"/>
        </w:tabs>
        <w:ind w:left="3119"/>
        <w:jc w:val="both"/>
        <w:rPr>
          <w:rFonts w:ascii="Arial" w:hAnsi="Arial" w:cs="Arial"/>
          <w:sz w:val="16"/>
        </w:rPr>
      </w:pPr>
      <w:r w:rsidRPr="000878EC">
        <w:rPr>
          <w:rFonts w:ascii="Arial" w:hAnsi="Arial" w:cs="Arial"/>
          <w:sz w:val="16"/>
        </w:rPr>
        <w:t>наименование участника</w:t>
      </w:r>
      <w:r w:rsidRPr="000878EC">
        <w:rPr>
          <w:rFonts w:ascii="Arial" w:hAnsi="Arial" w:cs="Arial"/>
          <w:sz w:val="16"/>
        </w:rPr>
        <w:tab/>
        <w:t>наименование</w:t>
      </w:r>
    </w:p>
    <w:p w:rsidR="006B3E56" w:rsidRPr="000878EC" w:rsidRDefault="006B3E56" w:rsidP="00B46D58">
      <w:pPr>
        <w:widowControl w:val="0"/>
        <w:tabs>
          <w:tab w:val="left" w:pos="7938"/>
        </w:tabs>
        <w:spacing w:after="160"/>
        <w:ind w:left="8080"/>
        <w:jc w:val="both"/>
        <w:rPr>
          <w:rFonts w:ascii="Arial" w:hAnsi="Arial" w:cs="Arial"/>
          <w:sz w:val="16"/>
        </w:rPr>
      </w:pPr>
      <w:r w:rsidRPr="000878EC">
        <w:rPr>
          <w:rFonts w:ascii="Arial" w:hAnsi="Arial" w:cs="Arial"/>
          <w:sz w:val="16"/>
        </w:rPr>
        <w:t>участника</w:t>
      </w:r>
    </w:p>
    <w:p w:rsidR="006B3E56" w:rsidRPr="000878EC" w:rsidRDefault="006B3E56" w:rsidP="00B46D58">
      <w:pPr>
        <w:widowControl w:val="0"/>
        <w:jc w:val="both"/>
        <w:rPr>
          <w:rFonts w:ascii="Arial" w:hAnsi="Arial" w:cs="Arial"/>
          <w:u w:val="single"/>
        </w:rPr>
      </w:pPr>
      <w:r w:rsidRPr="000878EC">
        <w:rPr>
          <w:rFonts w:ascii="Arial" w:hAnsi="Arial" w:cs="Arial"/>
        </w:rPr>
        <w:t xml:space="preserve">организаций, либо организаций, имеющих </w:t>
      </w:r>
      <w:proofErr w:type="gramStart"/>
      <w:r w:rsidRPr="000878EC">
        <w:rPr>
          <w:rFonts w:ascii="Arial" w:hAnsi="Arial" w:cs="Arial"/>
        </w:rPr>
        <w:t>принадлежащую</w:t>
      </w:r>
      <w:proofErr w:type="gramEnd"/>
      <w:r w:rsidRPr="000878EC">
        <w:rPr>
          <w:rFonts w:ascii="Arial" w:hAnsi="Arial" w:cs="Arial"/>
        </w:rPr>
        <w:t xml:space="preserve"> ____________________</w:t>
      </w:r>
    </w:p>
    <w:p w:rsidR="006B3E56" w:rsidRPr="000878EC" w:rsidRDefault="006B3E56" w:rsidP="00B46D58">
      <w:pPr>
        <w:widowControl w:val="0"/>
        <w:spacing w:after="160"/>
        <w:ind w:left="7088"/>
        <w:jc w:val="both"/>
        <w:rPr>
          <w:rFonts w:ascii="Arial" w:hAnsi="Arial" w:cs="Arial"/>
        </w:rPr>
      </w:pPr>
      <w:r w:rsidRPr="000878EC">
        <w:rPr>
          <w:rFonts w:ascii="Arial" w:hAnsi="Arial" w:cs="Arial"/>
          <w:vertAlign w:val="superscript"/>
        </w:rPr>
        <w:t>наименование участника</w:t>
      </w:r>
    </w:p>
    <w:p w:rsidR="006B3E56" w:rsidRPr="000878EC" w:rsidRDefault="006B3E56" w:rsidP="00B46D58">
      <w:pPr>
        <w:widowControl w:val="0"/>
        <w:spacing w:after="160"/>
        <w:jc w:val="both"/>
        <w:rPr>
          <w:rFonts w:ascii="Arial" w:hAnsi="Arial" w:cs="Arial"/>
        </w:rPr>
      </w:pPr>
      <w:r w:rsidRPr="000878EC">
        <w:rPr>
          <w:rFonts w:ascii="Arial" w:hAnsi="Arial" w:cs="Arial"/>
        </w:rPr>
        <w:t>долю (пай) в размере более пятидесяти процентов,</w:t>
      </w:r>
    </w:p>
    <w:p w:rsidR="006B3E56" w:rsidRPr="000878EC" w:rsidRDefault="006B3E56" w:rsidP="00B46D58">
      <w:pPr>
        <w:pStyle w:val="aff"/>
        <w:widowControl w:val="0"/>
        <w:numPr>
          <w:ilvl w:val="0"/>
          <w:numId w:val="23"/>
        </w:numPr>
        <w:tabs>
          <w:tab w:val="left" w:pos="1134"/>
        </w:tabs>
        <w:spacing w:after="160"/>
        <w:jc w:val="both"/>
        <w:rPr>
          <w:rFonts w:ascii="Arial" w:hAnsi="Arial" w:cs="Arial"/>
        </w:rPr>
      </w:pPr>
      <w:r w:rsidRPr="000878EC">
        <w:rPr>
          <w:rFonts w:ascii="Arial" w:hAnsi="Arial" w:cs="Arial"/>
        </w:rPr>
        <w:tab/>
      </w:r>
      <w:proofErr w:type="gramStart"/>
      <w:r w:rsidR="006B3B3D" w:rsidRPr="000878EC">
        <w:rPr>
          <w:rFonts w:ascii="Arial" w:hAnsi="Arial" w:cs="Arial"/>
        </w:rPr>
        <w:t xml:space="preserve">ниже представляет </w:t>
      </w:r>
      <w:r w:rsidRPr="000878EC">
        <w:rPr>
          <w:rFonts w:ascii="Arial" w:hAnsi="Arial" w:cs="Arial"/>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sidRPr="000878EC">
        <w:rPr>
          <w:rFonts w:ascii="Arial" w:hAnsi="Arial" w:cs="Arial"/>
        </w:rPr>
        <w:t xml:space="preserve"> в результате осуществления участником предпринимательской или иной деятельности (реальные бенефициары)</w:t>
      </w:r>
      <w:r w:rsidRPr="000878EC">
        <w:rPr>
          <w:rStyle w:val="af6"/>
          <w:rFonts w:ascii="Arial" w:hAnsi="Arial" w:cs="Arial"/>
          <w:sz w:val="28"/>
          <w:szCs w:val="28"/>
        </w:rPr>
        <w:footnoteReference w:customMarkFollows="1" w:id="7"/>
        <w:t>**</w:t>
      </w:r>
      <w:r w:rsidRPr="000878EC">
        <w:rPr>
          <w:rFonts w:ascii="Arial" w:hAnsi="Arial" w:cs="Arial"/>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1"/>
        <w:gridCol w:w="2343"/>
        <w:gridCol w:w="3644"/>
        <w:gridCol w:w="2728"/>
      </w:tblGrid>
      <w:tr w:rsidR="006B3E56" w:rsidRPr="000878EC"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0878EC" w:rsidRDefault="006B3E56" w:rsidP="00B46D58">
            <w:pPr>
              <w:pStyle w:val="31"/>
              <w:widowControl w:val="0"/>
              <w:spacing w:after="120" w:line="240" w:lineRule="auto"/>
              <w:ind w:firstLine="0"/>
              <w:jc w:val="center"/>
              <w:rPr>
                <w:rFonts w:ascii="Arial" w:hAnsi="Arial" w:cs="Arial"/>
                <w:szCs w:val="24"/>
              </w:rPr>
            </w:pPr>
            <w:proofErr w:type="gramStart"/>
            <w:r w:rsidRPr="000878EC">
              <w:rPr>
                <w:rFonts w:ascii="Arial" w:hAnsi="Arial" w:cs="Arial"/>
                <w:szCs w:val="24"/>
              </w:rPr>
              <w:t>п</w:t>
            </w:r>
            <w:proofErr w:type="gramEnd"/>
            <w:r w:rsidRPr="000878EC">
              <w:rPr>
                <w:rFonts w:ascii="Arial" w:hAnsi="Arial" w:cs="Arial"/>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0878EC" w:rsidRDefault="006B3E56" w:rsidP="00B46D58">
            <w:pPr>
              <w:pStyle w:val="31"/>
              <w:widowControl w:val="0"/>
              <w:spacing w:after="120" w:line="240" w:lineRule="auto"/>
              <w:ind w:firstLine="0"/>
              <w:jc w:val="center"/>
              <w:rPr>
                <w:rFonts w:ascii="Arial" w:hAnsi="Arial" w:cs="Arial"/>
                <w:szCs w:val="24"/>
              </w:rPr>
            </w:pPr>
            <w:r w:rsidRPr="000878EC">
              <w:rPr>
                <w:rFonts w:ascii="Arial" w:hAnsi="Arial" w:cs="Arial"/>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0878EC" w:rsidRDefault="006B3E56" w:rsidP="00B46D58">
            <w:pPr>
              <w:pStyle w:val="31"/>
              <w:widowControl w:val="0"/>
              <w:spacing w:after="120" w:line="240" w:lineRule="auto"/>
              <w:ind w:firstLine="0"/>
              <w:jc w:val="center"/>
              <w:rPr>
                <w:rFonts w:ascii="Arial" w:hAnsi="Arial" w:cs="Arial"/>
                <w:szCs w:val="24"/>
              </w:rPr>
            </w:pPr>
            <w:r w:rsidRPr="000878EC">
              <w:rPr>
                <w:rFonts w:ascii="Arial" w:hAnsi="Arial" w:cs="Arial"/>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0878EC" w:rsidRDefault="006B3E56" w:rsidP="00B46D58">
            <w:pPr>
              <w:pStyle w:val="31"/>
              <w:widowControl w:val="0"/>
              <w:spacing w:after="120" w:line="240" w:lineRule="auto"/>
              <w:ind w:firstLine="0"/>
              <w:jc w:val="center"/>
              <w:rPr>
                <w:rFonts w:ascii="Arial" w:hAnsi="Arial" w:cs="Arial"/>
                <w:szCs w:val="24"/>
              </w:rPr>
            </w:pPr>
            <w:r w:rsidRPr="000878EC">
              <w:rPr>
                <w:rFonts w:ascii="Arial" w:hAnsi="Arial" w:cs="Arial"/>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0878EC"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0878EC" w:rsidRDefault="006B3E56" w:rsidP="00B46D58">
            <w:pPr>
              <w:pStyle w:val="31"/>
              <w:widowControl w:val="0"/>
              <w:spacing w:after="120" w:line="240" w:lineRule="auto"/>
              <w:ind w:firstLine="0"/>
              <w:jc w:val="center"/>
              <w:rPr>
                <w:rFonts w:ascii="Arial" w:hAnsi="Arial" w:cs="Arial"/>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0878EC" w:rsidRDefault="006B3E56" w:rsidP="00B46D58">
            <w:pPr>
              <w:pStyle w:val="31"/>
              <w:widowControl w:val="0"/>
              <w:spacing w:after="120" w:line="240" w:lineRule="auto"/>
              <w:ind w:firstLine="0"/>
              <w:jc w:val="center"/>
              <w:rPr>
                <w:rFonts w:ascii="Arial" w:hAnsi="Arial" w:cs="Arial"/>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0878EC" w:rsidRDefault="006B3E56" w:rsidP="00B46D58">
            <w:pPr>
              <w:pStyle w:val="31"/>
              <w:widowControl w:val="0"/>
              <w:spacing w:after="120" w:line="240" w:lineRule="auto"/>
              <w:ind w:firstLine="0"/>
              <w:jc w:val="center"/>
              <w:rPr>
                <w:rFonts w:ascii="Arial" w:hAnsi="Arial" w:cs="Arial"/>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0878EC" w:rsidRDefault="006B3E56" w:rsidP="00B46D58">
            <w:pPr>
              <w:pStyle w:val="31"/>
              <w:widowControl w:val="0"/>
              <w:spacing w:after="120" w:line="240" w:lineRule="auto"/>
              <w:ind w:firstLine="0"/>
              <w:jc w:val="center"/>
              <w:rPr>
                <w:rFonts w:ascii="Arial" w:hAnsi="Arial" w:cs="Arial"/>
                <w:szCs w:val="24"/>
              </w:rPr>
            </w:pPr>
          </w:p>
        </w:tc>
      </w:tr>
      <w:tr w:rsidR="006B3E56" w:rsidRPr="000878EC"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0878EC" w:rsidRDefault="006B3E56" w:rsidP="00B46D58">
            <w:pPr>
              <w:pStyle w:val="31"/>
              <w:widowControl w:val="0"/>
              <w:spacing w:after="120" w:line="240" w:lineRule="auto"/>
              <w:ind w:firstLine="0"/>
              <w:jc w:val="center"/>
              <w:rPr>
                <w:rFonts w:ascii="Arial" w:hAnsi="Arial" w:cs="Arial"/>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0878EC" w:rsidRDefault="006B3E56" w:rsidP="00B46D58">
            <w:pPr>
              <w:pStyle w:val="31"/>
              <w:widowControl w:val="0"/>
              <w:spacing w:after="120" w:line="240" w:lineRule="auto"/>
              <w:ind w:firstLine="0"/>
              <w:jc w:val="center"/>
              <w:rPr>
                <w:rFonts w:ascii="Arial" w:hAnsi="Arial" w:cs="Arial"/>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0878EC" w:rsidRDefault="006B3E56" w:rsidP="00B46D58">
            <w:pPr>
              <w:pStyle w:val="31"/>
              <w:widowControl w:val="0"/>
              <w:spacing w:after="120" w:line="240" w:lineRule="auto"/>
              <w:ind w:firstLine="0"/>
              <w:jc w:val="center"/>
              <w:rPr>
                <w:rFonts w:ascii="Arial" w:hAnsi="Arial" w:cs="Arial"/>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0878EC" w:rsidRDefault="006B3E56" w:rsidP="00B46D58">
            <w:pPr>
              <w:pStyle w:val="31"/>
              <w:widowControl w:val="0"/>
              <w:spacing w:after="120" w:line="240" w:lineRule="auto"/>
              <w:ind w:firstLine="0"/>
              <w:jc w:val="center"/>
              <w:rPr>
                <w:rFonts w:ascii="Arial" w:hAnsi="Arial" w:cs="Arial"/>
                <w:szCs w:val="24"/>
              </w:rPr>
            </w:pPr>
          </w:p>
        </w:tc>
      </w:tr>
      <w:tr w:rsidR="006B3E56" w:rsidRPr="000878EC"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0878EC" w:rsidRDefault="006B3E56" w:rsidP="00B46D58">
            <w:pPr>
              <w:pStyle w:val="31"/>
              <w:widowControl w:val="0"/>
              <w:spacing w:after="120" w:line="240" w:lineRule="auto"/>
              <w:ind w:firstLine="0"/>
              <w:jc w:val="center"/>
              <w:rPr>
                <w:rFonts w:ascii="Arial" w:hAnsi="Arial" w:cs="Arial"/>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0878EC" w:rsidRDefault="006B3E56" w:rsidP="00B46D58">
            <w:pPr>
              <w:pStyle w:val="31"/>
              <w:widowControl w:val="0"/>
              <w:spacing w:after="120" w:line="240" w:lineRule="auto"/>
              <w:ind w:firstLine="0"/>
              <w:jc w:val="center"/>
              <w:rPr>
                <w:rFonts w:ascii="Arial" w:hAnsi="Arial" w:cs="Arial"/>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0878EC" w:rsidRDefault="006B3E56" w:rsidP="00B46D58">
            <w:pPr>
              <w:pStyle w:val="31"/>
              <w:widowControl w:val="0"/>
              <w:spacing w:after="120" w:line="240" w:lineRule="auto"/>
              <w:ind w:firstLine="0"/>
              <w:jc w:val="center"/>
              <w:rPr>
                <w:rFonts w:ascii="Arial" w:hAnsi="Arial" w:cs="Arial"/>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Pr="000878EC" w:rsidRDefault="006B3E56" w:rsidP="00B46D58">
            <w:pPr>
              <w:pStyle w:val="31"/>
              <w:widowControl w:val="0"/>
              <w:spacing w:after="120" w:line="240" w:lineRule="auto"/>
              <w:ind w:firstLine="0"/>
              <w:jc w:val="center"/>
              <w:rPr>
                <w:rFonts w:ascii="Arial" w:hAnsi="Arial" w:cs="Arial"/>
                <w:szCs w:val="24"/>
              </w:rPr>
            </w:pPr>
          </w:p>
        </w:tc>
      </w:tr>
    </w:tbl>
    <w:p w:rsidR="006B3E56" w:rsidRPr="000878EC" w:rsidRDefault="006B3E56" w:rsidP="00B46D58">
      <w:pPr>
        <w:jc w:val="both"/>
        <w:rPr>
          <w:rFonts w:ascii="Arial" w:hAnsi="Arial" w:cs="Arial"/>
        </w:rPr>
      </w:pPr>
    </w:p>
    <w:p w:rsidR="00923711" w:rsidRPr="000878EC" w:rsidRDefault="00923711">
      <w:pPr>
        <w:rPr>
          <w:rFonts w:ascii="Arial" w:hAnsi="Arial" w:cs="Arial"/>
        </w:rPr>
      </w:pPr>
      <w:r w:rsidRPr="000878EC">
        <w:rPr>
          <w:rFonts w:ascii="Arial" w:hAnsi="Arial" w:cs="Arial"/>
        </w:rPr>
        <w:br w:type="page"/>
      </w:r>
    </w:p>
    <w:p w:rsidR="00110534" w:rsidRPr="000878EC" w:rsidRDefault="00F36AD3" w:rsidP="00B46D58">
      <w:pPr>
        <w:jc w:val="both"/>
        <w:rPr>
          <w:rFonts w:ascii="Arial" w:hAnsi="Arial" w:cs="Arial"/>
        </w:rPr>
      </w:pPr>
      <w:r w:rsidRPr="000878EC">
        <w:rPr>
          <w:rFonts w:ascii="Arial" w:hAnsi="Arial" w:cs="Arial"/>
        </w:rPr>
        <w:lastRenderedPageBreak/>
        <w:t xml:space="preserve"> </w:t>
      </w:r>
    </w:p>
    <w:p w:rsidR="00993891" w:rsidRPr="000878EC" w:rsidRDefault="00F36AD3" w:rsidP="00B46D58">
      <w:pPr>
        <w:jc w:val="both"/>
        <w:rPr>
          <w:rFonts w:ascii="Arial" w:hAnsi="Arial" w:cs="Arial"/>
        </w:rPr>
      </w:pPr>
      <w:r w:rsidRPr="000878EC">
        <w:rPr>
          <w:rFonts w:ascii="Arial" w:hAnsi="Arial" w:cs="Arial"/>
        </w:rPr>
        <w:t xml:space="preserve">Прилагается  </w:t>
      </w:r>
      <w:r w:rsidR="00F855BB" w:rsidRPr="000878EC">
        <w:rPr>
          <w:rFonts w:ascii="Arial" w:hAnsi="Arial" w:cs="Arial"/>
        </w:rPr>
        <w:t xml:space="preserve">полное описание предлагаемого </w:t>
      </w:r>
      <w:r w:rsidR="00AA4DC0" w:rsidRPr="000878EC">
        <w:rPr>
          <w:rFonts w:ascii="Arial" w:hAnsi="Arial" w:cs="Arial"/>
        </w:rPr>
        <w:t xml:space="preserve">  ----------------------------</w:t>
      </w:r>
      <w:r w:rsidRPr="000878EC">
        <w:rPr>
          <w:rFonts w:ascii="Arial" w:hAnsi="Arial" w:cs="Arial"/>
        </w:rPr>
        <w:t xml:space="preserve"> </w:t>
      </w:r>
      <w:r w:rsidR="00F855BB" w:rsidRPr="000878EC">
        <w:rPr>
          <w:rFonts w:ascii="Arial" w:hAnsi="Arial" w:cs="Arial"/>
        </w:rPr>
        <w:t xml:space="preserve">    товара</w:t>
      </w:r>
      <w:r w:rsidR="00B14486" w:rsidRPr="000878EC">
        <w:rPr>
          <w:rFonts w:ascii="Arial" w:hAnsi="Arial" w:cs="Arial"/>
        </w:rPr>
        <w:t>,</w:t>
      </w:r>
      <w:r w:rsidR="00F855BB" w:rsidRPr="000878EC">
        <w:rPr>
          <w:rFonts w:ascii="Arial" w:hAnsi="Arial" w:cs="Arial"/>
        </w:rPr>
        <w:t xml:space="preserve"> </w:t>
      </w:r>
    </w:p>
    <w:p w:rsidR="00993891" w:rsidRPr="000878EC" w:rsidRDefault="00993891" w:rsidP="00B46D58">
      <w:pPr>
        <w:jc w:val="both"/>
        <w:rPr>
          <w:rFonts w:ascii="Arial" w:hAnsi="Arial" w:cs="Arial"/>
        </w:rPr>
      </w:pPr>
      <w:r w:rsidRPr="000878EC">
        <w:rPr>
          <w:rFonts w:ascii="Arial" w:hAnsi="Arial" w:cs="Arial"/>
          <w:sz w:val="16"/>
        </w:rPr>
        <w:t xml:space="preserve">                                                                                                  </w:t>
      </w:r>
      <w:r w:rsidR="00C33115" w:rsidRPr="000878EC">
        <w:rPr>
          <w:rFonts w:ascii="Arial" w:hAnsi="Arial" w:cs="Arial"/>
          <w:sz w:val="16"/>
        </w:rPr>
        <w:t xml:space="preserve">          </w:t>
      </w:r>
      <w:r w:rsidRPr="000878EC">
        <w:rPr>
          <w:rFonts w:ascii="Arial" w:hAnsi="Arial" w:cs="Arial"/>
          <w:sz w:val="16"/>
        </w:rPr>
        <w:t xml:space="preserve"> наименование участника</w:t>
      </w:r>
    </w:p>
    <w:p w:rsidR="006B3E56" w:rsidRPr="000878EC" w:rsidRDefault="00F855BB" w:rsidP="000811C1">
      <w:pPr>
        <w:jc w:val="both"/>
        <w:rPr>
          <w:rFonts w:ascii="Arial" w:hAnsi="Arial" w:cs="Arial"/>
          <w:sz w:val="16"/>
          <w:lang w:val="hy-AM"/>
        </w:rPr>
      </w:pPr>
      <w:r w:rsidRPr="000878EC">
        <w:rPr>
          <w:rFonts w:ascii="Arial" w:hAnsi="Arial" w:cs="Arial"/>
        </w:rPr>
        <w:t>согласно Приложению 1.1</w:t>
      </w:r>
      <w:r w:rsidR="00C061DC" w:rsidRPr="000878EC">
        <w:rPr>
          <w:rFonts w:ascii="Arial" w:hAnsi="Arial" w:cs="Arial"/>
        </w:rPr>
        <w:t>.</w:t>
      </w:r>
      <w:r w:rsidR="00F36AD3" w:rsidRPr="000878EC">
        <w:rPr>
          <w:rFonts w:ascii="Arial" w:hAnsi="Arial" w:cs="Arial"/>
        </w:rPr>
        <w:t xml:space="preserve"> </w:t>
      </w:r>
      <w:r w:rsidRPr="000878EC">
        <w:rPr>
          <w:rFonts w:ascii="Arial" w:hAnsi="Arial" w:cs="Arial"/>
        </w:rPr>
        <w:t xml:space="preserve"> </w:t>
      </w:r>
      <w:r w:rsidR="00F36AD3" w:rsidRPr="000878EC">
        <w:rPr>
          <w:rFonts w:ascii="Arial" w:hAnsi="Arial" w:cs="Arial"/>
        </w:rPr>
        <w:t xml:space="preserve"> </w:t>
      </w:r>
      <w:r w:rsidR="00DA5D3D" w:rsidRPr="000878EC">
        <w:rPr>
          <w:rFonts w:ascii="Arial" w:hAnsi="Arial" w:cs="Arial"/>
          <w:sz w:val="16"/>
        </w:rPr>
        <w:t xml:space="preserve">                                                                             </w:t>
      </w:r>
      <w:r w:rsidRPr="000878EC">
        <w:rPr>
          <w:rFonts w:ascii="Arial" w:hAnsi="Arial" w:cs="Arial"/>
          <w:sz w:val="16"/>
        </w:rPr>
        <w:t xml:space="preserve">                                     </w:t>
      </w:r>
      <w:r w:rsidR="00DA5D3D" w:rsidRPr="000878EC">
        <w:rPr>
          <w:rFonts w:ascii="Arial" w:hAnsi="Arial" w:cs="Arial"/>
          <w:sz w:val="16"/>
        </w:rPr>
        <w:t xml:space="preserve">      </w:t>
      </w:r>
    </w:p>
    <w:p w:rsidR="00F855BB" w:rsidRPr="000878EC" w:rsidRDefault="00F855BB" w:rsidP="00B46D58">
      <w:pPr>
        <w:tabs>
          <w:tab w:val="left" w:pos="7371"/>
        </w:tabs>
        <w:spacing w:after="160"/>
        <w:ind w:left="3544" w:firstLine="3"/>
        <w:jc w:val="both"/>
        <w:rPr>
          <w:rFonts w:ascii="Arial" w:hAnsi="Arial" w:cs="Arial"/>
          <w:sz w:val="16"/>
          <w:lang w:val="hy-AM"/>
        </w:rPr>
      </w:pPr>
    </w:p>
    <w:p w:rsidR="00F855BB" w:rsidRPr="000878EC" w:rsidRDefault="00F855BB" w:rsidP="00B46D58">
      <w:pPr>
        <w:tabs>
          <w:tab w:val="left" w:pos="7371"/>
        </w:tabs>
        <w:spacing w:after="160"/>
        <w:ind w:left="3544" w:firstLine="3"/>
        <w:jc w:val="both"/>
        <w:rPr>
          <w:rFonts w:ascii="Arial" w:hAnsi="Arial" w:cs="Arial"/>
          <w:sz w:val="16"/>
          <w:lang w:val="hy-AM"/>
        </w:rPr>
      </w:pPr>
    </w:p>
    <w:p w:rsidR="006B3E56" w:rsidRPr="000878EC" w:rsidRDefault="006B3E56" w:rsidP="00B46D58">
      <w:pPr>
        <w:tabs>
          <w:tab w:val="left" w:pos="7371"/>
        </w:tabs>
        <w:spacing w:after="160"/>
        <w:ind w:left="3544" w:firstLine="3"/>
        <w:jc w:val="both"/>
        <w:rPr>
          <w:rFonts w:ascii="Arial" w:hAnsi="Arial" w:cs="Arial"/>
          <w:sz w:val="16"/>
        </w:rPr>
      </w:pPr>
    </w:p>
    <w:p w:rsidR="006B3E56" w:rsidRPr="000878EC" w:rsidRDefault="006B3E56" w:rsidP="00B46D58">
      <w:pPr>
        <w:tabs>
          <w:tab w:val="left" w:pos="7371"/>
        </w:tabs>
        <w:spacing w:after="160"/>
        <w:ind w:left="3544" w:firstLine="3"/>
        <w:jc w:val="both"/>
        <w:rPr>
          <w:rFonts w:ascii="Arial" w:hAnsi="Arial" w:cs="Arial"/>
          <w:sz w:val="16"/>
        </w:rPr>
      </w:pPr>
    </w:p>
    <w:p w:rsidR="00374F4A" w:rsidRPr="000878EC" w:rsidRDefault="00374F4A" w:rsidP="00B46D58">
      <w:pPr>
        <w:jc w:val="both"/>
        <w:rPr>
          <w:rFonts w:ascii="Arial" w:hAnsi="Arial" w:cs="Arial"/>
        </w:rPr>
      </w:pPr>
      <w:r w:rsidRPr="000878EC">
        <w:rPr>
          <w:rFonts w:ascii="Arial" w:hAnsi="Arial" w:cs="Arial"/>
        </w:rPr>
        <w:t>_______________________________________________</w:t>
      </w:r>
      <w:r w:rsidRPr="000878EC">
        <w:rPr>
          <w:rFonts w:ascii="Arial" w:hAnsi="Arial" w:cs="Arial"/>
        </w:rPr>
        <w:tab/>
        <w:t>_____________________</w:t>
      </w:r>
    </w:p>
    <w:p w:rsidR="00374F4A" w:rsidRPr="000878EC" w:rsidRDefault="00374F4A" w:rsidP="00B46D58">
      <w:pPr>
        <w:tabs>
          <w:tab w:val="left" w:pos="7230"/>
        </w:tabs>
        <w:ind w:left="851"/>
        <w:jc w:val="both"/>
        <w:rPr>
          <w:rFonts w:ascii="Arial" w:hAnsi="Arial" w:cs="Arial"/>
          <w:sz w:val="16"/>
        </w:rPr>
      </w:pPr>
      <w:r w:rsidRPr="000878EC">
        <w:rPr>
          <w:rFonts w:ascii="Arial" w:hAnsi="Arial" w:cs="Arial"/>
          <w:sz w:val="16"/>
        </w:rPr>
        <w:t>наименование участника (должность,</w:t>
      </w:r>
      <w:r w:rsidRPr="000878EC">
        <w:rPr>
          <w:rFonts w:ascii="Arial" w:hAnsi="Arial" w:cs="Arial"/>
          <w:sz w:val="16"/>
        </w:rPr>
        <w:tab/>
        <w:t>подпись)</w:t>
      </w:r>
    </w:p>
    <w:p w:rsidR="00374F4A" w:rsidRPr="000878EC" w:rsidRDefault="00374F4A" w:rsidP="00B46D58">
      <w:pPr>
        <w:spacing w:after="160"/>
        <w:ind w:left="1134"/>
        <w:jc w:val="both"/>
        <w:rPr>
          <w:rFonts w:ascii="Arial" w:hAnsi="Arial" w:cs="Arial"/>
          <w:sz w:val="16"/>
        </w:rPr>
      </w:pPr>
      <w:r w:rsidRPr="000878EC">
        <w:rPr>
          <w:rFonts w:ascii="Arial" w:hAnsi="Arial" w:cs="Arial"/>
          <w:sz w:val="16"/>
        </w:rPr>
        <w:t>имя, фамилия руководителя)</w:t>
      </w:r>
    </w:p>
    <w:p w:rsidR="0094684E" w:rsidRPr="000878EC" w:rsidRDefault="00B2572B" w:rsidP="00B46D58">
      <w:pPr>
        <w:widowControl w:val="0"/>
        <w:spacing w:after="160"/>
        <w:jc w:val="right"/>
        <w:rPr>
          <w:rFonts w:ascii="Arial" w:hAnsi="Arial" w:cs="Arial"/>
          <w:b/>
        </w:rPr>
      </w:pPr>
      <w:r w:rsidRPr="000878EC">
        <w:rPr>
          <w:rFonts w:ascii="Arial" w:hAnsi="Arial" w:cs="Arial"/>
        </w:rPr>
        <w:t>М. П.</w:t>
      </w:r>
      <w:r w:rsidR="00A225D9" w:rsidRPr="000878EC">
        <w:rPr>
          <w:rFonts w:ascii="Arial" w:hAnsi="Arial" w:cs="Arial"/>
          <w:b/>
        </w:rPr>
        <w:t xml:space="preserve"> </w:t>
      </w:r>
    </w:p>
    <w:p w:rsidR="00123294" w:rsidRPr="000878EC" w:rsidRDefault="00123294" w:rsidP="00B46D58">
      <w:pPr>
        <w:rPr>
          <w:rFonts w:ascii="Arial" w:hAnsi="Arial" w:cs="Arial"/>
          <w:b/>
        </w:rPr>
      </w:pPr>
      <w:r w:rsidRPr="000878EC">
        <w:rPr>
          <w:rFonts w:ascii="Arial" w:hAnsi="Arial" w:cs="Arial"/>
          <w:b/>
        </w:rPr>
        <w:br w:type="page"/>
      </w:r>
    </w:p>
    <w:p w:rsidR="00B048B2" w:rsidRPr="000878EC" w:rsidRDefault="00B048B2" w:rsidP="00B46D58">
      <w:pPr>
        <w:rPr>
          <w:rFonts w:ascii="Arial" w:hAnsi="Arial" w:cs="Arial"/>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0F6F7F"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w:t>
      </w:r>
      <w:r w:rsidR="00E45E98">
        <w:rPr>
          <w:rFonts w:ascii="GHEA Grapalat" w:hAnsi="GHEA Grapalat"/>
          <w:b/>
          <w:sz w:val="24"/>
          <w:szCs w:val="24"/>
        </w:rPr>
        <w:t xml:space="preserve"> Приглашению </w:t>
      </w:r>
      <w:r w:rsidR="00E45E98" w:rsidRPr="00DF13E4">
        <w:rPr>
          <w:rFonts w:ascii="GHEA Grapalat" w:hAnsi="GHEA Grapalat"/>
          <w:b/>
          <w:sz w:val="24"/>
          <w:szCs w:val="24"/>
        </w:rPr>
        <w:t>запрос котировок</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1D5477">
        <w:rPr>
          <w:rFonts w:ascii="Arial" w:hAnsi="Arial" w:cs="Arial"/>
          <w:b/>
          <w:i/>
          <w:sz w:val="22"/>
          <w:szCs w:val="22"/>
          <w:lang w:val="en-US"/>
        </w:rPr>
        <w:t>AM</w:t>
      </w:r>
      <w:r w:rsidR="001D5477" w:rsidRPr="001D5477">
        <w:rPr>
          <w:rFonts w:ascii="Arial" w:hAnsi="Arial" w:cs="Arial"/>
          <w:b/>
          <w:i/>
          <w:sz w:val="22"/>
          <w:szCs w:val="22"/>
        </w:rPr>
        <w:t>Х</w:t>
      </w:r>
      <w:r w:rsidR="001D5477">
        <w:rPr>
          <w:rFonts w:ascii="Arial" w:hAnsi="Arial" w:cs="Arial"/>
          <w:b/>
          <w:i/>
          <w:sz w:val="22"/>
          <w:szCs w:val="22"/>
          <w:lang w:val="en-US"/>
        </w:rPr>
        <w:t>H</w:t>
      </w:r>
      <w:r w:rsidR="001D5477" w:rsidRPr="001D5477">
        <w:rPr>
          <w:rFonts w:ascii="Arial" w:hAnsi="Arial" w:cs="Arial"/>
          <w:b/>
          <w:i/>
          <w:sz w:val="22"/>
          <w:szCs w:val="22"/>
        </w:rPr>
        <w:t>Х</w:t>
      </w:r>
      <w:r w:rsidR="001930CB" w:rsidRPr="006A41CD">
        <w:rPr>
          <w:rFonts w:ascii="Arial" w:hAnsi="Arial" w:cs="Arial"/>
          <w:b/>
          <w:i/>
          <w:sz w:val="22"/>
          <w:szCs w:val="22"/>
          <w:lang w:val="en-US"/>
        </w:rPr>
        <w:t>M</w:t>
      </w:r>
      <w:r w:rsidR="001930CB" w:rsidRPr="006A41CD">
        <w:rPr>
          <w:rFonts w:ascii="Arial" w:hAnsi="Arial" w:cs="Arial"/>
          <w:b/>
          <w:i/>
          <w:sz w:val="22"/>
          <w:szCs w:val="22"/>
          <w:lang w:val="hy-AM"/>
        </w:rPr>
        <w:t>-GHA</w:t>
      </w:r>
      <w:r w:rsidR="001930CB" w:rsidRPr="006A41CD">
        <w:rPr>
          <w:rFonts w:ascii="Arial" w:hAnsi="Arial" w:cs="Arial"/>
          <w:b/>
          <w:i/>
          <w:sz w:val="22"/>
          <w:szCs w:val="22"/>
        </w:rPr>
        <w:t>P</w:t>
      </w:r>
      <w:r w:rsidR="001930CB" w:rsidRPr="006A41CD">
        <w:rPr>
          <w:rFonts w:ascii="Arial" w:hAnsi="Arial" w:cs="Arial"/>
          <w:b/>
          <w:i/>
          <w:sz w:val="22"/>
          <w:szCs w:val="22"/>
          <w:lang w:val="hy-AM"/>
        </w:rPr>
        <w:t>DZB-20/</w:t>
      </w:r>
      <w:r w:rsidR="001930CB" w:rsidRPr="006A41CD">
        <w:rPr>
          <w:rFonts w:ascii="Arial" w:hAnsi="Arial" w:cs="Arial"/>
          <w:b/>
          <w:i/>
          <w:sz w:val="22"/>
          <w:szCs w:val="22"/>
        </w:rPr>
        <w:t>1</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E45E98">
        <w:rPr>
          <w:rFonts w:ascii="GHEA Grapalat" w:hAnsi="GHEA Grapalat"/>
        </w:rPr>
        <w:t>запроса котировки</w:t>
      </w:r>
      <w:r w:rsidRPr="009044F1">
        <w:rPr>
          <w:rFonts w:ascii="GHEA Grapalat" w:hAnsi="GHEA Grapalat"/>
        </w:rPr>
        <w:t xml:space="preserve"> под кодом </w:t>
      </w:r>
      <w:r w:rsidR="001D5477">
        <w:rPr>
          <w:rFonts w:ascii="Arial" w:hAnsi="Arial" w:cs="Arial"/>
          <w:b/>
          <w:i/>
          <w:sz w:val="22"/>
          <w:szCs w:val="22"/>
          <w:lang w:val="en-US"/>
        </w:rPr>
        <w:t>AM</w:t>
      </w:r>
      <w:r w:rsidR="001D5477" w:rsidRPr="001D5477">
        <w:rPr>
          <w:rFonts w:ascii="Arial" w:hAnsi="Arial" w:cs="Arial"/>
          <w:b/>
          <w:i/>
          <w:sz w:val="22"/>
          <w:szCs w:val="22"/>
        </w:rPr>
        <w:t>Х</w:t>
      </w:r>
      <w:r w:rsidR="001D5477">
        <w:rPr>
          <w:rFonts w:ascii="Arial" w:hAnsi="Arial" w:cs="Arial"/>
          <w:b/>
          <w:i/>
          <w:sz w:val="22"/>
          <w:szCs w:val="22"/>
          <w:lang w:val="en-US"/>
        </w:rPr>
        <w:t>H</w:t>
      </w:r>
      <w:r w:rsidR="001D5477" w:rsidRPr="001D5477">
        <w:rPr>
          <w:rFonts w:ascii="Arial" w:hAnsi="Arial" w:cs="Arial"/>
          <w:b/>
          <w:i/>
          <w:sz w:val="22"/>
          <w:szCs w:val="22"/>
        </w:rPr>
        <w:t>Х</w:t>
      </w:r>
      <w:r w:rsidR="001930CB" w:rsidRPr="006A41CD">
        <w:rPr>
          <w:rFonts w:ascii="Arial" w:hAnsi="Arial" w:cs="Arial"/>
          <w:b/>
          <w:i/>
          <w:sz w:val="22"/>
          <w:szCs w:val="22"/>
          <w:lang w:val="en-US"/>
        </w:rPr>
        <w:t>M</w:t>
      </w:r>
      <w:r w:rsidR="001930CB" w:rsidRPr="006A41CD">
        <w:rPr>
          <w:rFonts w:ascii="Arial" w:hAnsi="Arial" w:cs="Arial"/>
          <w:b/>
          <w:i/>
          <w:sz w:val="22"/>
          <w:szCs w:val="22"/>
          <w:lang w:val="hy-AM"/>
        </w:rPr>
        <w:t>-GHA</w:t>
      </w:r>
      <w:r w:rsidR="001930CB" w:rsidRPr="006A41CD">
        <w:rPr>
          <w:rFonts w:ascii="Arial" w:hAnsi="Arial" w:cs="Arial"/>
          <w:b/>
          <w:i/>
          <w:sz w:val="22"/>
          <w:szCs w:val="22"/>
        </w:rPr>
        <w:t>P</w:t>
      </w:r>
      <w:r w:rsidR="001930CB" w:rsidRPr="006A41CD">
        <w:rPr>
          <w:rFonts w:ascii="Arial" w:hAnsi="Arial" w:cs="Arial"/>
          <w:b/>
          <w:i/>
          <w:sz w:val="22"/>
          <w:szCs w:val="22"/>
          <w:lang w:val="hy-AM"/>
        </w:rPr>
        <w:t>DZB-20/</w:t>
      </w:r>
      <w:r w:rsidR="001930CB" w:rsidRPr="006A41CD">
        <w:rPr>
          <w:rFonts w:ascii="Arial" w:hAnsi="Arial" w:cs="Arial"/>
          <w:b/>
          <w:i/>
          <w:sz w:val="22"/>
          <w:szCs w:val="22"/>
        </w:rPr>
        <w:t>1</w:t>
      </w:r>
      <w:r w:rsidR="001930CB">
        <w:rPr>
          <w:rFonts w:ascii="Arial" w:hAnsi="Arial" w:cs="Arial"/>
          <w:b/>
          <w:i/>
          <w:sz w:val="22"/>
          <w:szCs w:val="22"/>
        </w:rPr>
        <w:t xml:space="preserve"> </w:t>
      </w:r>
      <w:r w:rsidRPr="009044F1">
        <w:rPr>
          <w:rFonts w:ascii="GHEA Grapalat" w:hAnsi="GHEA Grapalat"/>
        </w:rPr>
        <w:t>ниже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6"/>
        <w:gridCol w:w="1663"/>
        <w:gridCol w:w="1441"/>
        <w:gridCol w:w="1622"/>
        <w:gridCol w:w="1752"/>
        <w:gridCol w:w="1782"/>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31"/>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 xml:space="preserve">к Приглашению </w:t>
      </w:r>
      <w:r w:rsidR="00E45E98" w:rsidRPr="00DF13E4">
        <w:rPr>
          <w:rFonts w:ascii="GHEA Grapalat" w:hAnsi="GHEA Grapalat"/>
          <w:b/>
          <w:sz w:val="24"/>
          <w:szCs w:val="24"/>
        </w:rPr>
        <w:t>запрос котировок</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1D5477">
        <w:rPr>
          <w:rFonts w:ascii="Arial" w:hAnsi="Arial" w:cs="Arial"/>
          <w:b/>
          <w:i/>
          <w:sz w:val="22"/>
          <w:szCs w:val="22"/>
          <w:lang w:val="en-US"/>
        </w:rPr>
        <w:t>AM</w:t>
      </w:r>
      <w:r w:rsidR="001D5477" w:rsidRPr="001D5477">
        <w:rPr>
          <w:rFonts w:ascii="Arial" w:hAnsi="Arial" w:cs="Arial"/>
          <w:b/>
          <w:i/>
          <w:sz w:val="22"/>
          <w:szCs w:val="22"/>
        </w:rPr>
        <w:t>Х</w:t>
      </w:r>
      <w:r w:rsidR="001D5477">
        <w:rPr>
          <w:rFonts w:ascii="Arial" w:hAnsi="Arial" w:cs="Arial"/>
          <w:b/>
          <w:i/>
          <w:sz w:val="22"/>
          <w:szCs w:val="22"/>
          <w:lang w:val="en-US"/>
        </w:rPr>
        <w:t>H</w:t>
      </w:r>
      <w:r w:rsidR="001D5477" w:rsidRPr="001D5477">
        <w:rPr>
          <w:rFonts w:ascii="Arial" w:hAnsi="Arial" w:cs="Arial"/>
          <w:b/>
          <w:i/>
          <w:sz w:val="22"/>
          <w:szCs w:val="22"/>
        </w:rPr>
        <w:t>Х</w:t>
      </w:r>
      <w:r w:rsidR="001930CB" w:rsidRPr="006A41CD">
        <w:rPr>
          <w:rFonts w:ascii="Arial" w:hAnsi="Arial" w:cs="Arial"/>
          <w:b/>
          <w:i/>
          <w:sz w:val="22"/>
          <w:szCs w:val="22"/>
          <w:lang w:val="en-US"/>
        </w:rPr>
        <w:t>M</w:t>
      </w:r>
      <w:r w:rsidR="001930CB" w:rsidRPr="006A41CD">
        <w:rPr>
          <w:rFonts w:ascii="Arial" w:hAnsi="Arial" w:cs="Arial"/>
          <w:b/>
          <w:i/>
          <w:sz w:val="22"/>
          <w:szCs w:val="22"/>
          <w:lang w:val="hy-AM"/>
        </w:rPr>
        <w:t>-GHA</w:t>
      </w:r>
      <w:r w:rsidR="001930CB" w:rsidRPr="006A41CD">
        <w:rPr>
          <w:rFonts w:ascii="Arial" w:hAnsi="Arial" w:cs="Arial"/>
          <w:b/>
          <w:i/>
          <w:sz w:val="22"/>
          <w:szCs w:val="22"/>
        </w:rPr>
        <w:t>P</w:t>
      </w:r>
      <w:r w:rsidR="001930CB" w:rsidRPr="006A41CD">
        <w:rPr>
          <w:rFonts w:ascii="Arial" w:hAnsi="Arial" w:cs="Arial"/>
          <w:b/>
          <w:i/>
          <w:sz w:val="22"/>
          <w:szCs w:val="22"/>
          <w:lang w:val="hy-AM"/>
        </w:rPr>
        <w:t>DZB-20/</w:t>
      </w:r>
      <w:r w:rsidR="001930CB" w:rsidRPr="006A41CD">
        <w:rPr>
          <w:rFonts w:ascii="Arial" w:hAnsi="Arial" w:cs="Arial"/>
          <w:b/>
          <w:i/>
          <w:sz w:val="22"/>
          <w:szCs w:val="22"/>
        </w:rPr>
        <w:t>1</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842CE" w:rsidRDefault="00B2572B" w:rsidP="00D4611F">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E45E98" w:rsidRPr="00DF13E4">
        <w:rPr>
          <w:rFonts w:ascii="GHEA Grapalat" w:hAnsi="GHEA Grapalat"/>
          <w:b/>
        </w:rPr>
        <w:t>запрос котировок</w:t>
      </w:r>
      <w:r w:rsidR="00E45E98" w:rsidRPr="005744FC">
        <w:rPr>
          <w:rFonts w:ascii="GHEA Grapalat" w:hAnsi="GHEA Grapalat"/>
          <w:spacing w:val="-6"/>
        </w:rPr>
        <w:t xml:space="preserve"> </w:t>
      </w:r>
      <w:r w:rsidRPr="005744FC">
        <w:rPr>
          <w:rFonts w:ascii="GHEA Grapalat" w:hAnsi="GHEA Grapalat"/>
          <w:spacing w:val="-6"/>
        </w:rPr>
        <w:t xml:space="preserve">под кодом </w:t>
      </w:r>
      <w:r w:rsidR="001D5477">
        <w:rPr>
          <w:rFonts w:ascii="Arial" w:hAnsi="Arial" w:cs="Arial"/>
          <w:b/>
          <w:i/>
          <w:sz w:val="22"/>
          <w:szCs w:val="22"/>
          <w:lang w:val="en-US"/>
        </w:rPr>
        <w:t>AM</w:t>
      </w:r>
      <w:r w:rsidR="001D5477" w:rsidRPr="001D5477">
        <w:rPr>
          <w:rFonts w:ascii="Arial" w:hAnsi="Arial" w:cs="Arial"/>
          <w:b/>
          <w:i/>
          <w:sz w:val="22"/>
          <w:szCs w:val="22"/>
        </w:rPr>
        <w:t>Х</w:t>
      </w:r>
      <w:r w:rsidR="001D5477">
        <w:rPr>
          <w:rFonts w:ascii="Arial" w:hAnsi="Arial" w:cs="Arial"/>
          <w:b/>
          <w:i/>
          <w:sz w:val="22"/>
          <w:szCs w:val="22"/>
          <w:lang w:val="en-US"/>
        </w:rPr>
        <w:t>H</w:t>
      </w:r>
      <w:r w:rsidR="001D5477" w:rsidRPr="001D5477">
        <w:rPr>
          <w:rFonts w:ascii="Arial" w:hAnsi="Arial" w:cs="Arial"/>
          <w:b/>
          <w:i/>
          <w:sz w:val="22"/>
          <w:szCs w:val="22"/>
        </w:rPr>
        <w:t>Х</w:t>
      </w:r>
      <w:r w:rsidR="001930CB" w:rsidRPr="006A41CD">
        <w:rPr>
          <w:rFonts w:ascii="Arial" w:hAnsi="Arial" w:cs="Arial"/>
          <w:b/>
          <w:i/>
          <w:sz w:val="22"/>
          <w:szCs w:val="22"/>
          <w:lang w:val="en-US"/>
        </w:rPr>
        <w:t>M</w:t>
      </w:r>
      <w:r w:rsidR="001930CB" w:rsidRPr="006A41CD">
        <w:rPr>
          <w:rFonts w:ascii="Arial" w:hAnsi="Arial" w:cs="Arial"/>
          <w:b/>
          <w:i/>
          <w:sz w:val="22"/>
          <w:szCs w:val="22"/>
          <w:lang w:val="hy-AM"/>
        </w:rPr>
        <w:t>-GHA</w:t>
      </w:r>
      <w:r w:rsidR="001930CB" w:rsidRPr="006A41CD">
        <w:rPr>
          <w:rFonts w:ascii="Arial" w:hAnsi="Arial" w:cs="Arial"/>
          <w:b/>
          <w:i/>
          <w:sz w:val="22"/>
          <w:szCs w:val="22"/>
        </w:rPr>
        <w:t>P</w:t>
      </w:r>
      <w:r w:rsidR="001930CB" w:rsidRPr="006A41CD">
        <w:rPr>
          <w:rFonts w:ascii="Arial" w:hAnsi="Arial" w:cs="Arial"/>
          <w:b/>
          <w:i/>
          <w:sz w:val="22"/>
          <w:szCs w:val="22"/>
          <w:lang w:val="hy-AM"/>
        </w:rPr>
        <w:t>DZB-20/</w:t>
      </w:r>
      <w:r w:rsidR="001930CB" w:rsidRPr="006A41CD">
        <w:rPr>
          <w:rFonts w:ascii="Arial" w:hAnsi="Arial" w:cs="Arial"/>
          <w:b/>
          <w:i/>
          <w:sz w:val="22"/>
          <w:szCs w:val="22"/>
        </w:rPr>
        <w:t>1</w:t>
      </w:r>
      <w:r w:rsidR="005744FC" w:rsidRPr="009044F1">
        <w:rPr>
          <w:rFonts w:ascii="GHEA Grapalat" w:hAnsi="GHEA Grapalat"/>
        </w:rPr>
        <w:t xml:space="preserve">в </w:t>
      </w:r>
      <w:r w:rsidRPr="009044F1">
        <w:rPr>
          <w:rFonts w:ascii="GHEA Grapalat" w:hAnsi="GHEA Grapalat"/>
        </w:rPr>
        <w:t>том числе проект заключаемого договора</w:t>
      </w:r>
      <w:r w:rsidR="005744FC" w:rsidRPr="005744FC">
        <w:rPr>
          <w:rFonts w:ascii="GHEA Grapalat" w:hAnsi="GHEA Grapalat"/>
        </w:rPr>
        <w:t xml:space="preserve"> </w:t>
      </w:r>
      <w:r w:rsidRPr="005744FC">
        <w:rPr>
          <w:rFonts w:ascii="GHEA Grapalat" w:hAnsi="GHEA Grapalat"/>
        </w:rPr>
        <w:t>___</w:t>
      </w:r>
      <w:r w:rsidR="005744FC" w:rsidRPr="005744FC">
        <w:rPr>
          <w:rFonts w:ascii="GHEA Grapalat" w:hAnsi="GHEA Grapalat"/>
        </w:rPr>
        <w:t>_______________</w:t>
      </w:r>
      <w:r w:rsidR="005744FC">
        <w:rPr>
          <w:rFonts w:ascii="GHEA Grapalat" w:hAnsi="GHEA Grapalat"/>
        </w:rPr>
        <w:t>_</w:t>
      </w:r>
      <w:r w:rsidR="005744FC" w:rsidRPr="005744FC">
        <w:rPr>
          <w:rFonts w:ascii="GHEA Grapalat" w:hAnsi="GHEA Grapalat"/>
        </w:rPr>
        <w:t>________</w:t>
      </w:r>
      <w:r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418"/>
        <w:gridCol w:w="1617"/>
        <w:gridCol w:w="1448"/>
      </w:tblGrid>
      <w:tr w:rsidR="00BD50E7" w:rsidRPr="005744FC" w:rsidTr="001D5785">
        <w:trPr>
          <w:trHeight w:val="916"/>
          <w:jc w:val="center"/>
        </w:trPr>
        <w:tc>
          <w:tcPr>
            <w:tcW w:w="136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rsidR="00BD50E7" w:rsidRPr="005744FC" w:rsidRDefault="00306C33" w:rsidP="00B46D58">
            <w:pPr>
              <w:widowControl w:val="0"/>
              <w:jc w:val="center"/>
              <w:rPr>
                <w:rFonts w:ascii="GHEA Grapalat" w:hAnsi="GHEA Grapalat"/>
                <w:b/>
                <w:bCs/>
                <w:sz w:val="20"/>
                <w:szCs w:val="20"/>
              </w:rPr>
            </w:pPr>
            <w:r>
              <w:rPr>
                <w:rFonts w:ascii="GHEA Grapalat" w:hAnsi="GHEA Grapalat"/>
                <w:b/>
                <w:sz w:val="20"/>
                <w:szCs w:val="20"/>
              </w:rPr>
              <w:t>С</w:t>
            </w:r>
            <w:r w:rsidRPr="005744FC">
              <w:rPr>
                <w:rFonts w:ascii="GHEA Grapalat" w:hAnsi="GHEA Grapalat"/>
                <w:b/>
                <w:sz w:val="20"/>
                <w:szCs w:val="20"/>
              </w:rPr>
              <w:t>ебестоимост</w:t>
            </w:r>
            <w:r>
              <w:rPr>
                <w:rFonts w:ascii="GHEA Grapalat" w:hAnsi="GHEA Grapalat"/>
                <w:b/>
                <w:sz w:val="20"/>
                <w:szCs w:val="20"/>
              </w:rPr>
              <w:t>ь</w:t>
            </w:r>
            <w:r w:rsidRPr="005744FC">
              <w:rPr>
                <w:rFonts w:ascii="GHEA Grapalat" w:hAnsi="GHEA Grapalat"/>
                <w:b/>
                <w:sz w:val="20"/>
                <w:szCs w:val="20"/>
              </w:rPr>
              <w:t xml:space="preserve"> </w:t>
            </w:r>
            <w:r w:rsidR="00BD50E7" w:rsidRPr="005744FC">
              <w:rPr>
                <w:rFonts w:ascii="GHEA Grapalat" w:hAnsi="GHEA Grapalat"/>
                <w:b/>
                <w:sz w:val="20"/>
                <w:szCs w:val="20"/>
              </w:rPr>
              <w:t>/прописью и цифрами/</w:t>
            </w:r>
          </w:p>
        </w:tc>
        <w:tc>
          <w:tcPr>
            <w:tcW w:w="1418" w:type="dxa"/>
            <w:tcBorders>
              <w:top w:val="single" w:sz="4" w:space="0" w:color="auto"/>
              <w:left w:val="single" w:sz="4" w:space="0" w:color="auto"/>
              <w:right w:val="single" w:sz="4" w:space="0" w:color="auto"/>
            </w:tcBorders>
            <w:vAlign w:val="center"/>
          </w:tcPr>
          <w:p w:rsidR="00BD50E7" w:rsidRDefault="00306C33" w:rsidP="00B46D58">
            <w:pPr>
              <w:widowControl w:val="0"/>
              <w:jc w:val="center"/>
              <w:rPr>
                <w:rFonts w:ascii="GHEA Grapalat" w:hAnsi="GHEA Grapalat"/>
                <w:b/>
                <w:bCs/>
                <w:sz w:val="20"/>
                <w:szCs w:val="20"/>
              </w:rPr>
            </w:pPr>
            <w:r>
              <w:rPr>
                <w:rFonts w:ascii="GHEA Grapalat" w:hAnsi="GHEA Grapalat"/>
                <w:b/>
                <w:bCs/>
                <w:sz w:val="20"/>
                <w:szCs w:val="20"/>
              </w:rPr>
              <w:t>Прибыль</w:t>
            </w:r>
          </w:p>
          <w:p w:rsidR="00306C33" w:rsidRPr="005744FC" w:rsidRDefault="00306C33"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617"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НДС</w:t>
            </w:r>
            <w:r>
              <w:rPr>
                <w:rStyle w:val="af6"/>
                <w:rFonts w:ascii="GHEA Grapalat" w:hAnsi="GHEA Grapalat"/>
                <w:b/>
                <w:sz w:val="20"/>
                <w:szCs w:val="20"/>
              </w:rPr>
              <w:footnoteReference w:customMarkFollows="1" w:id="8"/>
              <w:t>**</w:t>
            </w:r>
            <w:r w:rsidRPr="005744FC">
              <w:rPr>
                <w:rFonts w:ascii="GHEA Grapalat" w:hAnsi="GHEA Grapalat"/>
                <w:b/>
                <w:sz w:val="20"/>
                <w:szCs w:val="20"/>
              </w:rPr>
              <w:t>/прописью и цифрами/</w:t>
            </w:r>
          </w:p>
        </w:tc>
        <w:tc>
          <w:tcPr>
            <w:tcW w:w="1448" w:type="dxa"/>
            <w:tcBorders>
              <w:top w:val="single" w:sz="4" w:space="0" w:color="auto"/>
              <w:left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1D5785" w:rsidRPr="005744FC" w:rsidTr="001D578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418"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D50E7">
            <w:pPr>
              <w:widowControl w:val="0"/>
              <w:jc w:val="center"/>
              <w:rPr>
                <w:rFonts w:ascii="GHEA Grapalat" w:hAnsi="GHEA Grapalat"/>
                <w:i/>
                <w:sz w:val="20"/>
                <w:szCs w:val="20"/>
              </w:rPr>
            </w:pPr>
            <w:r>
              <w:rPr>
                <w:rFonts w:ascii="GHEA Grapalat" w:hAnsi="GHEA Grapalat"/>
                <w:i/>
                <w:sz w:val="20"/>
                <w:szCs w:val="20"/>
              </w:rPr>
              <w:t>4</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rsidR="00BD50E7" w:rsidRPr="005744FC" w:rsidRDefault="00BD50E7" w:rsidP="00B46D58">
            <w:pPr>
              <w:widowControl w:val="0"/>
              <w:jc w:val="center"/>
              <w:rPr>
                <w:rFonts w:ascii="GHEA Grapalat" w:hAnsi="GHEA Grapalat"/>
                <w:i/>
                <w:sz w:val="20"/>
                <w:szCs w:val="20"/>
              </w:rPr>
            </w:pPr>
            <w:r>
              <w:rPr>
                <w:rFonts w:ascii="GHEA Grapalat" w:hAnsi="GHEA Grapalat"/>
                <w:b/>
                <w:i/>
                <w:sz w:val="20"/>
                <w:szCs w:val="20"/>
              </w:rPr>
              <w:t>5</w:t>
            </w:r>
          </w:p>
        </w:tc>
        <w:tc>
          <w:tcPr>
            <w:tcW w:w="1448" w:type="dxa"/>
            <w:tcBorders>
              <w:top w:val="single" w:sz="4" w:space="0" w:color="auto"/>
              <w:left w:val="single" w:sz="4" w:space="0" w:color="auto"/>
              <w:bottom w:val="single" w:sz="4" w:space="0" w:color="auto"/>
              <w:right w:val="single" w:sz="4" w:space="0" w:color="auto"/>
            </w:tcBorders>
            <w:shd w:val="clear" w:color="auto" w:fill="99CCFF"/>
          </w:tcPr>
          <w:p w:rsidR="00BD50E7" w:rsidRPr="001D5477" w:rsidRDefault="00BD50E7" w:rsidP="00B46D58">
            <w:pPr>
              <w:widowControl w:val="0"/>
              <w:jc w:val="center"/>
              <w:rPr>
                <w:rFonts w:ascii="GHEA Grapalat" w:hAnsi="GHEA Grapalat"/>
                <w:i/>
                <w:sz w:val="20"/>
                <w:szCs w:val="20"/>
                <w:lang w:val="en-US"/>
              </w:rPr>
            </w:pPr>
            <w:r>
              <w:rPr>
                <w:rFonts w:ascii="GHEA Grapalat" w:hAnsi="GHEA Grapalat"/>
                <w:b/>
                <w:i/>
                <w:sz w:val="20"/>
                <w:szCs w:val="20"/>
              </w:rPr>
              <w:t>6</w:t>
            </w:r>
            <w:r w:rsidRPr="005744FC">
              <w:rPr>
                <w:rFonts w:ascii="GHEA Grapalat" w:hAnsi="GHEA Grapalat"/>
                <w:b/>
                <w:i/>
                <w:sz w:val="20"/>
                <w:szCs w:val="20"/>
              </w:rPr>
              <w:t>=3+4</w:t>
            </w:r>
            <w:r>
              <w:rPr>
                <w:rFonts w:ascii="GHEA Grapalat" w:hAnsi="GHEA Grapalat"/>
                <w:b/>
                <w:i/>
                <w:sz w:val="20"/>
                <w:szCs w:val="20"/>
              </w:rPr>
              <w:t>+5</w:t>
            </w:r>
          </w:p>
        </w:tc>
      </w:tr>
      <w:tr w:rsidR="00BD50E7" w:rsidRPr="005744FC" w:rsidTr="001D578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BD50E7" w:rsidRPr="005744FC" w:rsidRDefault="00BD50E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c>
          <w:tcPr>
            <w:tcW w:w="1448" w:type="dxa"/>
            <w:tcBorders>
              <w:top w:val="single" w:sz="4" w:space="0" w:color="auto"/>
              <w:left w:val="single" w:sz="4" w:space="0" w:color="auto"/>
              <w:bottom w:val="single" w:sz="4" w:space="0" w:color="auto"/>
              <w:right w:val="single" w:sz="4" w:space="0" w:color="auto"/>
            </w:tcBorders>
            <w:shd w:val="clear" w:color="auto" w:fill="auto"/>
          </w:tcPr>
          <w:p w:rsidR="00BD50E7" w:rsidRPr="005744FC" w:rsidRDefault="00BD50E7"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CF2692" w:rsidRPr="00B138F3" w:rsidRDefault="00CF2692"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Приложение № 4.1</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 xml:space="preserve">к Приглашению на </w:t>
      </w:r>
      <w:r w:rsidR="00C9713B">
        <w:rPr>
          <w:rFonts w:ascii="GHEA Grapalat" w:hAnsi="GHEA Grapalat"/>
          <w:i/>
          <w:sz w:val="22"/>
          <w:szCs w:val="22"/>
        </w:rPr>
        <w:t>запрос котировок</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1D5477">
        <w:rPr>
          <w:rFonts w:ascii="Arial" w:hAnsi="Arial" w:cs="Arial"/>
          <w:b/>
          <w:i/>
          <w:sz w:val="22"/>
          <w:szCs w:val="22"/>
          <w:lang w:val="en-US"/>
        </w:rPr>
        <w:t>AM</w:t>
      </w:r>
      <w:r w:rsidR="001D5477" w:rsidRPr="001D5477">
        <w:rPr>
          <w:rFonts w:ascii="Arial" w:hAnsi="Arial" w:cs="Arial"/>
          <w:b/>
          <w:i/>
          <w:sz w:val="22"/>
          <w:szCs w:val="22"/>
        </w:rPr>
        <w:t>Х</w:t>
      </w:r>
      <w:r w:rsidR="001D5477">
        <w:rPr>
          <w:rFonts w:ascii="Arial" w:hAnsi="Arial" w:cs="Arial"/>
          <w:b/>
          <w:i/>
          <w:sz w:val="22"/>
          <w:szCs w:val="22"/>
          <w:lang w:val="en-US"/>
        </w:rPr>
        <w:t>H</w:t>
      </w:r>
      <w:r w:rsidR="001D5477" w:rsidRPr="001D5477">
        <w:rPr>
          <w:rFonts w:ascii="Arial" w:hAnsi="Arial" w:cs="Arial"/>
          <w:b/>
          <w:i/>
          <w:sz w:val="22"/>
          <w:szCs w:val="22"/>
        </w:rPr>
        <w:t>Х</w:t>
      </w:r>
      <w:r w:rsidR="001930CB" w:rsidRPr="006A41CD">
        <w:rPr>
          <w:rFonts w:ascii="Arial" w:hAnsi="Arial" w:cs="Arial"/>
          <w:b/>
          <w:i/>
          <w:sz w:val="22"/>
          <w:szCs w:val="22"/>
          <w:lang w:val="en-US"/>
        </w:rPr>
        <w:t>M</w:t>
      </w:r>
      <w:r w:rsidR="001930CB" w:rsidRPr="006A41CD">
        <w:rPr>
          <w:rFonts w:ascii="Arial" w:hAnsi="Arial" w:cs="Arial"/>
          <w:b/>
          <w:i/>
          <w:sz w:val="22"/>
          <w:szCs w:val="22"/>
          <w:lang w:val="hy-AM"/>
        </w:rPr>
        <w:t>-GHA</w:t>
      </w:r>
      <w:r w:rsidR="001930CB" w:rsidRPr="006A41CD">
        <w:rPr>
          <w:rFonts w:ascii="Arial" w:hAnsi="Arial" w:cs="Arial"/>
          <w:b/>
          <w:i/>
          <w:sz w:val="22"/>
          <w:szCs w:val="22"/>
        </w:rPr>
        <w:t>P</w:t>
      </w:r>
      <w:r w:rsidR="001930CB" w:rsidRPr="006A41CD">
        <w:rPr>
          <w:rFonts w:ascii="Arial" w:hAnsi="Arial" w:cs="Arial"/>
          <w:b/>
          <w:i/>
          <w:sz w:val="22"/>
          <w:szCs w:val="22"/>
          <w:lang w:val="hy-AM"/>
        </w:rPr>
        <w:t>DZB-20/</w:t>
      </w:r>
      <w:r w:rsidR="001930CB" w:rsidRPr="006A41CD">
        <w:rPr>
          <w:rFonts w:ascii="Arial" w:hAnsi="Arial" w:cs="Arial"/>
          <w:b/>
          <w:i/>
          <w:sz w:val="22"/>
          <w:szCs w:val="22"/>
        </w:rPr>
        <w:t>1</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9"/>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1930CB" w:rsidRPr="001930CB" w:rsidRDefault="003D2FE2" w:rsidP="001930CB">
      <w:pPr>
        <w:rPr>
          <w:rFonts w:ascii="Arial" w:hAnsi="Arial" w:cs="Arial"/>
          <w:b/>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w:t>
      </w:r>
      <w:r w:rsidRPr="001930CB">
        <w:rPr>
          <w:rFonts w:ascii="GHEA Grapalat" w:hAnsi="GHEA Grapalat"/>
          <w:spacing w:val="-6"/>
          <w:sz w:val="22"/>
          <w:szCs w:val="22"/>
        </w:rPr>
        <w:t>орг</w:t>
      </w:r>
      <w:r w:rsidR="00C9713B" w:rsidRPr="001930CB">
        <w:rPr>
          <w:rFonts w:ascii="GHEA Grapalat" w:hAnsi="GHEA Grapalat"/>
          <w:spacing w:val="-6"/>
          <w:sz w:val="22"/>
          <w:szCs w:val="22"/>
        </w:rPr>
        <w:t xml:space="preserve">анизованной </w:t>
      </w:r>
      <w:r w:rsidR="001930CB" w:rsidRPr="001930CB">
        <w:rPr>
          <w:rFonts w:ascii="Arial" w:hAnsi="Arial" w:cs="Arial"/>
          <w:i/>
          <w:sz w:val="22"/>
          <w:szCs w:val="22"/>
        </w:rPr>
        <w:t>РА</w:t>
      </w:r>
      <w:r w:rsidR="001D5477">
        <w:rPr>
          <w:rFonts w:ascii="Arial" w:hAnsi="Arial" w:cs="Arial"/>
          <w:i/>
          <w:sz w:val="22"/>
          <w:szCs w:val="22"/>
        </w:rPr>
        <w:t xml:space="preserve"> </w:t>
      </w:r>
      <w:proofErr w:type="spellStart"/>
      <w:r w:rsidR="001D5477">
        <w:rPr>
          <w:rFonts w:ascii="Arial" w:hAnsi="Arial" w:cs="Arial"/>
          <w:i/>
          <w:sz w:val="22"/>
          <w:szCs w:val="22"/>
        </w:rPr>
        <w:t>Армавирского</w:t>
      </w:r>
      <w:proofErr w:type="spellEnd"/>
      <w:r w:rsidR="001D5477">
        <w:rPr>
          <w:rFonts w:ascii="Arial" w:hAnsi="Arial" w:cs="Arial"/>
          <w:i/>
          <w:sz w:val="22"/>
          <w:szCs w:val="22"/>
        </w:rPr>
        <w:t xml:space="preserve"> области, </w:t>
      </w:r>
      <w:proofErr w:type="spellStart"/>
      <w:r w:rsidR="001D5477" w:rsidRPr="001D5477">
        <w:rPr>
          <w:rFonts w:ascii="Arial" w:hAnsi="Arial" w:cs="Arial"/>
          <w:i/>
          <w:sz w:val="22"/>
          <w:szCs w:val="22"/>
        </w:rPr>
        <w:t>Хоронк</w:t>
      </w:r>
      <w:r w:rsidR="001930CB" w:rsidRPr="001930CB">
        <w:rPr>
          <w:rFonts w:ascii="Arial" w:hAnsi="Arial" w:cs="Arial"/>
          <w:i/>
          <w:sz w:val="22"/>
          <w:szCs w:val="22"/>
        </w:rPr>
        <w:t>ско</w:t>
      </w:r>
      <w:r w:rsidR="001D5477">
        <w:rPr>
          <w:rFonts w:ascii="Arial" w:hAnsi="Arial" w:cs="Arial"/>
          <w:i/>
          <w:sz w:val="22"/>
          <w:szCs w:val="22"/>
        </w:rPr>
        <w:t>й</w:t>
      </w:r>
      <w:proofErr w:type="spellEnd"/>
      <w:r w:rsidR="001D5477">
        <w:rPr>
          <w:rFonts w:ascii="Arial" w:hAnsi="Arial" w:cs="Arial"/>
          <w:i/>
          <w:sz w:val="22"/>
          <w:szCs w:val="22"/>
        </w:rPr>
        <w:t xml:space="preserve"> общины " Детский Сад </w:t>
      </w:r>
      <w:proofErr w:type="spellStart"/>
      <w:r w:rsidR="001D5477" w:rsidRPr="001D5477">
        <w:rPr>
          <w:rFonts w:ascii="Arial" w:hAnsi="Arial" w:cs="Arial"/>
          <w:i/>
          <w:sz w:val="22"/>
          <w:szCs w:val="22"/>
        </w:rPr>
        <w:t>Хоронк</w:t>
      </w:r>
      <w:r w:rsidR="001930CB" w:rsidRPr="001930CB">
        <w:rPr>
          <w:rFonts w:ascii="Arial" w:hAnsi="Arial" w:cs="Arial"/>
          <w:i/>
          <w:sz w:val="22"/>
          <w:szCs w:val="22"/>
        </w:rPr>
        <w:t>а</w:t>
      </w:r>
      <w:proofErr w:type="spellEnd"/>
      <w:r w:rsidR="001930CB" w:rsidRPr="001930CB">
        <w:rPr>
          <w:rFonts w:ascii="Arial" w:hAnsi="Arial" w:cs="Arial"/>
          <w:i/>
          <w:sz w:val="22"/>
          <w:szCs w:val="22"/>
        </w:rPr>
        <w:t>" ОНО</w:t>
      </w:r>
      <w:r w:rsidR="001930CB" w:rsidRPr="001930CB">
        <w:rPr>
          <w:rFonts w:ascii="Arial" w:hAnsi="Arial" w:cs="Arial"/>
          <w:b/>
        </w:rPr>
        <w:t xml:space="preserve"> </w:t>
      </w:r>
    </w:p>
    <w:p w:rsidR="003D2FE2" w:rsidRPr="00B138F3" w:rsidRDefault="003D2FE2" w:rsidP="00D4611F">
      <w:pPr>
        <w:widowControl w:val="0"/>
        <w:tabs>
          <w:tab w:val="left" w:pos="567"/>
        </w:tabs>
        <w:jc w:val="both"/>
        <w:rPr>
          <w:rFonts w:ascii="GHEA Grapalat" w:hAnsi="GHEA Grapalat" w:cs="GHEA Grapalat"/>
          <w:sz w:val="22"/>
          <w:szCs w:val="22"/>
        </w:rPr>
      </w:pPr>
      <w:r w:rsidRPr="00B138F3">
        <w:rPr>
          <w:rFonts w:ascii="GHEA Grapalat" w:hAnsi="GHEA Grapalat"/>
          <w:spacing w:val="-6"/>
          <w:sz w:val="22"/>
          <w:szCs w:val="22"/>
        </w:rPr>
        <w:t xml:space="preserve">далее — Заказчик) </w:t>
      </w:r>
      <w:r w:rsidRPr="00B138F3">
        <w:rPr>
          <w:rFonts w:ascii="GHEA Grapalat" w:hAnsi="GHEA Grapalat"/>
          <w:sz w:val="22"/>
          <w:szCs w:val="22"/>
        </w:rPr>
        <w:t xml:space="preserve">процедуре закупок под </w:t>
      </w:r>
      <w:r w:rsidR="001D5477">
        <w:rPr>
          <w:rFonts w:ascii="Arial" w:hAnsi="Arial" w:cs="Arial"/>
          <w:b/>
          <w:i/>
          <w:sz w:val="22"/>
          <w:szCs w:val="22"/>
          <w:lang w:val="en-US"/>
        </w:rPr>
        <w:t>AM</w:t>
      </w:r>
      <w:r w:rsidR="001D5477" w:rsidRPr="001D5477">
        <w:rPr>
          <w:rFonts w:ascii="Arial" w:hAnsi="Arial" w:cs="Arial"/>
          <w:b/>
          <w:i/>
          <w:sz w:val="22"/>
          <w:szCs w:val="22"/>
        </w:rPr>
        <w:t>Х</w:t>
      </w:r>
      <w:r w:rsidR="001D5477">
        <w:rPr>
          <w:rFonts w:ascii="Arial" w:hAnsi="Arial" w:cs="Arial"/>
          <w:b/>
          <w:i/>
          <w:sz w:val="22"/>
          <w:szCs w:val="22"/>
          <w:lang w:val="en-US"/>
        </w:rPr>
        <w:t>H</w:t>
      </w:r>
      <w:r w:rsidR="001D5477" w:rsidRPr="001D5477">
        <w:rPr>
          <w:rFonts w:ascii="Arial" w:hAnsi="Arial" w:cs="Arial"/>
          <w:b/>
          <w:i/>
          <w:sz w:val="22"/>
          <w:szCs w:val="22"/>
        </w:rPr>
        <w:t>Х</w:t>
      </w:r>
      <w:r w:rsidR="001930CB" w:rsidRPr="006A41CD">
        <w:rPr>
          <w:rFonts w:ascii="Arial" w:hAnsi="Arial" w:cs="Arial"/>
          <w:b/>
          <w:i/>
          <w:sz w:val="22"/>
          <w:szCs w:val="22"/>
          <w:lang w:val="en-US"/>
        </w:rPr>
        <w:t>M</w:t>
      </w:r>
      <w:r w:rsidR="001930CB" w:rsidRPr="006A41CD">
        <w:rPr>
          <w:rFonts w:ascii="Arial" w:hAnsi="Arial" w:cs="Arial"/>
          <w:b/>
          <w:i/>
          <w:sz w:val="22"/>
          <w:szCs w:val="22"/>
          <w:lang w:val="hy-AM"/>
        </w:rPr>
        <w:t>-GHA</w:t>
      </w:r>
      <w:r w:rsidR="001930CB" w:rsidRPr="006A41CD">
        <w:rPr>
          <w:rFonts w:ascii="Arial" w:hAnsi="Arial" w:cs="Arial"/>
          <w:b/>
          <w:i/>
          <w:sz w:val="22"/>
          <w:szCs w:val="22"/>
        </w:rPr>
        <w:t>P</w:t>
      </w:r>
      <w:r w:rsidR="001930CB" w:rsidRPr="006A41CD">
        <w:rPr>
          <w:rFonts w:ascii="Arial" w:hAnsi="Arial" w:cs="Arial"/>
          <w:b/>
          <w:i/>
          <w:sz w:val="22"/>
          <w:szCs w:val="22"/>
          <w:lang w:val="hy-AM"/>
        </w:rPr>
        <w:t>DZB-20/</w:t>
      </w:r>
      <w:r w:rsidR="001930CB" w:rsidRPr="006A41CD">
        <w:rPr>
          <w:rFonts w:ascii="Arial" w:hAnsi="Arial" w:cs="Arial"/>
          <w:b/>
          <w:i/>
          <w:sz w:val="22"/>
          <w:szCs w:val="22"/>
        </w:rPr>
        <w:t>1</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lastRenderedPageBreak/>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44432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44432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44432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44432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4443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44432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D4E8A" w:rsidRPr="00ED4E8A" w:rsidRDefault="00C3421C" w:rsidP="00ED4E8A">
            <w:pPr>
              <w:rPr>
                <w:rFonts w:ascii="Arial" w:hAnsi="Arial" w:cs="Arial"/>
                <w:b/>
              </w:rPr>
            </w:pPr>
            <w:r w:rsidRPr="00B138F3">
              <w:rPr>
                <w:rFonts w:ascii="GHEA Grapalat" w:hAnsi="GHEA Grapalat"/>
              </w:rPr>
              <w:t>9.</w:t>
            </w:r>
            <w:r w:rsidRPr="00B138F3">
              <w:rPr>
                <w:rFonts w:ascii="GHEA Grapalat" w:hAnsi="GHEA Grapalat"/>
              </w:rPr>
              <w:tab/>
              <w:t>Наименование, или имя, фамилия бенефициара:</w:t>
            </w:r>
            <w:r w:rsidR="00C9713B">
              <w:rPr>
                <w:rFonts w:ascii="GHEA Grapalat" w:hAnsi="GHEA Grapalat"/>
              </w:rPr>
              <w:t xml:space="preserve"> </w:t>
            </w:r>
            <w:r w:rsidR="00C9713B" w:rsidRPr="00C9713B">
              <w:rPr>
                <w:rFonts w:ascii="GHEA Grapalat" w:hAnsi="GHEA Grapalat"/>
                <w:sz w:val="20"/>
                <w:szCs w:val="20"/>
                <w:lang w:val="hy-AM"/>
              </w:rPr>
              <w:t xml:space="preserve"> </w:t>
            </w:r>
            <w:r w:rsidR="00ED4E8A" w:rsidRPr="00ED4E8A">
              <w:rPr>
                <w:rFonts w:ascii="Arial" w:hAnsi="Arial" w:cs="Arial"/>
                <w:i/>
              </w:rPr>
              <w:t xml:space="preserve"> РА</w:t>
            </w:r>
            <w:r w:rsidR="001D5477">
              <w:rPr>
                <w:rFonts w:ascii="Arial" w:hAnsi="Arial" w:cs="Arial"/>
                <w:i/>
              </w:rPr>
              <w:t xml:space="preserve"> </w:t>
            </w:r>
            <w:proofErr w:type="spellStart"/>
            <w:r w:rsidR="001D5477">
              <w:rPr>
                <w:rFonts w:ascii="Arial" w:hAnsi="Arial" w:cs="Arial"/>
                <w:i/>
              </w:rPr>
              <w:t>Армавирского</w:t>
            </w:r>
            <w:proofErr w:type="spellEnd"/>
            <w:r w:rsidR="001D5477">
              <w:rPr>
                <w:rFonts w:ascii="Arial" w:hAnsi="Arial" w:cs="Arial"/>
                <w:i/>
              </w:rPr>
              <w:t xml:space="preserve"> области, </w:t>
            </w:r>
            <w:proofErr w:type="spellStart"/>
            <w:r w:rsidR="001D5477" w:rsidRPr="001D5477">
              <w:rPr>
                <w:rFonts w:ascii="Arial" w:hAnsi="Arial" w:cs="Arial"/>
                <w:i/>
              </w:rPr>
              <w:t>Хоронк</w:t>
            </w:r>
            <w:r w:rsidR="00ED4E8A" w:rsidRPr="00ED4E8A">
              <w:rPr>
                <w:rFonts w:ascii="Arial" w:hAnsi="Arial" w:cs="Arial"/>
                <w:i/>
              </w:rPr>
              <w:t>ско</w:t>
            </w:r>
            <w:r w:rsidR="001D5477">
              <w:rPr>
                <w:rFonts w:ascii="Arial" w:hAnsi="Arial" w:cs="Arial"/>
                <w:i/>
              </w:rPr>
              <w:t>й</w:t>
            </w:r>
            <w:proofErr w:type="spellEnd"/>
            <w:r w:rsidR="001D5477">
              <w:rPr>
                <w:rFonts w:ascii="Arial" w:hAnsi="Arial" w:cs="Arial"/>
                <w:i/>
              </w:rPr>
              <w:t xml:space="preserve"> общины " Детский Сад </w:t>
            </w:r>
            <w:proofErr w:type="spellStart"/>
            <w:r w:rsidR="001D5477" w:rsidRPr="001D5477">
              <w:rPr>
                <w:rFonts w:ascii="Arial" w:hAnsi="Arial" w:cs="Arial"/>
                <w:i/>
              </w:rPr>
              <w:t>Хоронк</w:t>
            </w:r>
            <w:r w:rsidR="00ED4E8A" w:rsidRPr="00ED4E8A">
              <w:rPr>
                <w:rFonts w:ascii="Arial" w:hAnsi="Arial" w:cs="Arial"/>
                <w:i/>
              </w:rPr>
              <w:t>а</w:t>
            </w:r>
            <w:proofErr w:type="spellEnd"/>
            <w:r w:rsidR="00ED4E8A" w:rsidRPr="00ED4E8A">
              <w:rPr>
                <w:rFonts w:ascii="Arial" w:hAnsi="Arial" w:cs="Arial"/>
                <w:i/>
              </w:rPr>
              <w:t>" ОНО</w:t>
            </w:r>
            <w:r w:rsidR="00ED4E8A" w:rsidRPr="00ED4E8A">
              <w:rPr>
                <w:rFonts w:ascii="Arial" w:hAnsi="Arial" w:cs="Arial"/>
                <w:b/>
              </w:rPr>
              <w:t xml:space="preserve"> </w:t>
            </w:r>
          </w:p>
          <w:p w:rsidR="00C3421C" w:rsidRPr="00B138F3" w:rsidRDefault="00C3421C" w:rsidP="00444326">
            <w:pPr>
              <w:widowControl w:val="0"/>
              <w:tabs>
                <w:tab w:val="left" w:pos="855"/>
              </w:tabs>
              <w:spacing w:after="160"/>
              <w:ind w:left="360"/>
              <w:rPr>
                <w:rFonts w:ascii="GHEA Grapalat" w:hAnsi="GHEA Grapalat"/>
              </w:rPr>
            </w:pPr>
          </w:p>
        </w:tc>
      </w:tr>
      <w:tr w:rsidR="00B138F3" w:rsidRPr="00B138F3"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44432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ED4E8A" w:rsidRDefault="00C3421C" w:rsidP="00FD5788">
            <w:pPr>
              <w:widowControl w:val="0"/>
              <w:tabs>
                <w:tab w:val="left" w:pos="855"/>
              </w:tabs>
              <w:spacing w:after="160"/>
              <w:ind w:left="360"/>
              <w:rPr>
                <w:rFonts w:ascii="GHEA Grapalat" w:hAnsi="GHEA Grapalat"/>
                <w:lang w:val="hy-AM"/>
              </w:rPr>
            </w:pPr>
            <w:r w:rsidRPr="00B138F3">
              <w:rPr>
                <w:rFonts w:ascii="GHEA Grapalat" w:hAnsi="GHEA Grapalat"/>
              </w:rPr>
              <w:t>11.</w:t>
            </w:r>
            <w:r w:rsidRPr="00B138F3">
              <w:rPr>
                <w:rFonts w:ascii="GHEA Grapalat" w:hAnsi="GHEA Grapalat"/>
              </w:rPr>
              <w:tab/>
              <w:t>УНН бенефициара:</w:t>
            </w:r>
            <w:r w:rsidR="00FD5788" w:rsidRPr="00FD5788">
              <w:rPr>
                <w:rFonts w:ascii="GHEA Grapalat" w:hAnsi="GHEA Grapalat"/>
              </w:rPr>
              <w:t>04724168</w:t>
            </w:r>
          </w:p>
        </w:tc>
      </w:tr>
      <w:tr w:rsidR="00B138F3" w:rsidRPr="00B138F3" w:rsidTr="004443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D4611F" w:rsidRDefault="00C3421C" w:rsidP="00FD578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C9713B" w:rsidRPr="00C9713B">
              <w:rPr>
                <w:rFonts w:ascii="GHEA Grapalat" w:hAnsi="GHEA Grapalat"/>
                <w:sz w:val="20"/>
                <w:szCs w:val="20"/>
                <w:lang w:val="hy-AM"/>
              </w:rPr>
              <w:t xml:space="preserve"> </w:t>
            </w:r>
            <w:r w:rsidR="00FD5788" w:rsidRPr="00FD5788">
              <w:rPr>
                <w:rFonts w:ascii="GHEA Grapalat" w:hAnsi="GHEA Grapalat"/>
                <w:sz w:val="22"/>
                <w:szCs w:val="22"/>
              </w:rPr>
              <w:t>АРДШИНБАНК</w:t>
            </w:r>
            <w:r w:rsidR="00ED4E8A" w:rsidRPr="00ED4E8A">
              <w:rPr>
                <w:rFonts w:ascii="GHEA Grapalat" w:hAnsi="GHEA Grapalat"/>
              </w:rPr>
              <w:t xml:space="preserve">, </w:t>
            </w:r>
            <w:proofErr w:type="spellStart"/>
            <w:r w:rsidR="00ED4E8A" w:rsidRPr="00ED4E8A">
              <w:rPr>
                <w:rFonts w:ascii="GHEA Grapalat" w:hAnsi="GHEA Grapalat"/>
              </w:rPr>
              <w:t>Эчмиадзинский</w:t>
            </w:r>
            <w:proofErr w:type="spellEnd"/>
            <w:r w:rsidR="00ED4E8A" w:rsidRPr="00ED4E8A">
              <w:rPr>
                <w:rFonts w:ascii="GHEA Grapalat" w:hAnsi="GHEA Grapalat"/>
              </w:rPr>
              <w:t xml:space="preserve"> филиал</w:t>
            </w:r>
          </w:p>
        </w:tc>
      </w:tr>
      <w:tr w:rsidR="00B138F3" w:rsidRPr="00B138F3" w:rsidTr="0044432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FD578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FD5788" w:rsidRPr="00790C12">
              <w:rPr>
                <w:rFonts w:ascii="Sylfaen" w:hAnsi="Sylfaen" w:cs="Arial"/>
                <w:sz w:val="20"/>
                <w:szCs w:val="20"/>
              </w:rPr>
              <w:t>2475901444050010</w:t>
            </w:r>
          </w:p>
        </w:tc>
      </w:tr>
      <w:tr w:rsidR="00B138F3" w:rsidRPr="00B138F3"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C9713B">
              <w:rPr>
                <w:rFonts w:ascii="GHEA Grapalat" w:hAnsi="GHEA Grapalat"/>
              </w:rPr>
              <w:t xml:space="preserve"> </w:t>
            </w:r>
            <w:r w:rsidR="00C9713B" w:rsidRPr="00C9713B">
              <w:rPr>
                <w:rFonts w:ascii="GHEA Grapalat" w:hAnsi="GHEA Grapalat"/>
                <w:sz w:val="20"/>
                <w:szCs w:val="20"/>
                <w:lang w:val="hy-AM"/>
              </w:rPr>
              <w:t xml:space="preserve"> </w:t>
            </w:r>
            <w:r w:rsidR="00C9713B" w:rsidRPr="00C9713B">
              <w:rPr>
                <w:rFonts w:ascii="GHEA Grapalat" w:hAnsi="GHEA Grapalat"/>
                <w:lang w:val="hy-AM"/>
              </w:rPr>
              <w:t xml:space="preserve">драм РА, </w:t>
            </w:r>
            <w:r w:rsidR="00C9713B" w:rsidRPr="00C9713B">
              <w:rPr>
                <w:rFonts w:ascii="GHEA Grapalat" w:hAnsi="GHEA Grapalat"/>
                <w:lang w:val="en-US"/>
              </w:rPr>
              <w:t>AMD</w:t>
            </w:r>
          </w:p>
        </w:tc>
      </w:tr>
      <w:tr w:rsidR="00B138F3" w:rsidRPr="00B138F3"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444326">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44432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44432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44432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44432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444326">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44432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444326">
            <w:pPr>
              <w:widowControl w:val="0"/>
              <w:spacing w:after="160"/>
              <w:rPr>
                <w:rFonts w:ascii="GHEA Grapalat" w:hAnsi="GHEA Grapalat" w:cs="Sylfaen"/>
              </w:rPr>
            </w:pPr>
          </w:p>
          <w:p w:rsidR="00C3421C" w:rsidRPr="00B138F3" w:rsidRDefault="00C3421C" w:rsidP="00444326">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444326">
            <w:pPr>
              <w:widowControl w:val="0"/>
              <w:spacing w:after="160"/>
              <w:rPr>
                <w:rFonts w:ascii="GHEA Grapalat" w:hAnsi="GHEA Grapalat" w:cs="Sylfaen"/>
              </w:rPr>
            </w:pPr>
          </w:p>
          <w:p w:rsidR="00C3421C" w:rsidRPr="00B138F3" w:rsidRDefault="00C3421C" w:rsidP="00444326">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444326">
            <w:pPr>
              <w:widowControl w:val="0"/>
              <w:spacing w:after="160"/>
              <w:rPr>
                <w:rFonts w:ascii="GHEA Grapalat" w:hAnsi="GHEA Grapalat" w:cs="Sylfaen"/>
              </w:rPr>
            </w:pPr>
          </w:p>
          <w:p w:rsidR="00C3421C" w:rsidRPr="00B138F3" w:rsidRDefault="00C3421C" w:rsidP="0044432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44432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44432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444326">
            <w:pPr>
              <w:widowControl w:val="0"/>
              <w:spacing w:after="160"/>
              <w:rPr>
                <w:rFonts w:ascii="GHEA Grapalat" w:hAnsi="GHEA Grapalat" w:cs="Sylfaen"/>
              </w:rPr>
            </w:pPr>
          </w:p>
          <w:p w:rsidR="00C3421C" w:rsidRPr="00B138F3" w:rsidRDefault="00C3421C" w:rsidP="00444326">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444326">
            <w:pPr>
              <w:widowControl w:val="0"/>
              <w:spacing w:after="160"/>
              <w:jc w:val="right"/>
              <w:rPr>
                <w:rFonts w:ascii="GHEA Grapalat" w:hAnsi="GHEA Grapalat" w:cs="Tahoma"/>
              </w:rPr>
            </w:pPr>
          </w:p>
          <w:p w:rsidR="00C3421C" w:rsidRPr="00B138F3" w:rsidRDefault="00C3421C" w:rsidP="00444326">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444326">
            <w:pPr>
              <w:widowControl w:val="0"/>
              <w:spacing w:after="160"/>
              <w:rPr>
                <w:rFonts w:ascii="GHEA Grapalat" w:hAnsi="GHEA Grapalat" w:cs="Sylfaen"/>
              </w:rPr>
            </w:pPr>
          </w:p>
          <w:p w:rsidR="00C3421C" w:rsidRPr="00B138F3" w:rsidRDefault="00C3421C" w:rsidP="0044432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444326">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44432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444326">
            <w:pPr>
              <w:widowControl w:val="0"/>
              <w:spacing w:after="160"/>
              <w:rPr>
                <w:rFonts w:ascii="GHEA Grapalat" w:hAnsi="GHEA Grapalat"/>
              </w:rPr>
            </w:pPr>
          </w:p>
          <w:p w:rsidR="00C3421C" w:rsidRPr="00B138F3" w:rsidRDefault="00C3421C" w:rsidP="00444326">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44432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444326">
            <w:pPr>
              <w:widowControl w:val="0"/>
              <w:spacing w:after="160"/>
              <w:rPr>
                <w:rFonts w:ascii="GHEA Grapalat" w:hAnsi="GHEA Grapalat" w:cs="Tahoma"/>
              </w:rPr>
            </w:pPr>
          </w:p>
          <w:p w:rsidR="00C3421C" w:rsidRPr="00B138F3" w:rsidRDefault="00C3421C" w:rsidP="0044432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44432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444326">
            <w:pPr>
              <w:widowControl w:val="0"/>
              <w:spacing w:after="160"/>
              <w:rPr>
                <w:rFonts w:ascii="GHEA Grapalat" w:hAnsi="GHEA Grapalat" w:cs="Tahoma"/>
              </w:rPr>
            </w:pPr>
          </w:p>
          <w:p w:rsidR="00C3421C" w:rsidRPr="00B138F3" w:rsidRDefault="00C3421C" w:rsidP="00444326">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44432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444326">
            <w:pPr>
              <w:widowControl w:val="0"/>
              <w:spacing w:after="160"/>
              <w:rPr>
                <w:rFonts w:ascii="GHEA Grapalat" w:hAnsi="GHEA Grapalat" w:cs="Arial"/>
              </w:rPr>
            </w:pPr>
          </w:p>
        </w:tc>
      </w:tr>
      <w:tr w:rsidR="00B138F3" w:rsidRPr="00B138F3" w:rsidTr="00444326">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44432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444326">
            <w:pPr>
              <w:widowControl w:val="0"/>
              <w:spacing w:after="160"/>
              <w:rPr>
                <w:rFonts w:ascii="GHEA Grapalat" w:hAnsi="GHEA Grapalat" w:cs="Sylfaen"/>
              </w:rPr>
            </w:pPr>
          </w:p>
          <w:p w:rsidR="00C3421C" w:rsidRPr="00B138F3" w:rsidRDefault="00C3421C" w:rsidP="0044432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44432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444326">
            <w:pPr>
              <w:widowControl w:val="0"/>
              <w:spacing w:after="160"/>
              <w:rPr>
                <w:rFonts w:ascii="GHEA Grapalat" w:hAnsi="GHEA Grapalat"/>
              </w:rPr>
            </w:pPr>
          </w:p>
          <w:p w:rsidR="00C3421C" w:rsidRPr="00B138F3" w:rsidRDefault="00C3421C" w:rsidP="0044432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44432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44432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44432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90FEB" w:rsidP="00444326">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90FEB" w:rsidP="00444326">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4432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90FEB" w:rsidP="00444326">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90FEB" w:rsidP="00444326">
            <w:pPr>
              <w:widowControl w:val="0"/>
              <w:spacing w:after="120"/>
              <w:jc w:val="center"/>
              <w:rPr>
                <w:rFonts w:ascii="GHEA Grapalat" w:hAnsi="GHEA Grapalat"/>
                <w:sz w:val="18"/>
                <w:szCs w:val="18"/>
              </w:rPr>
            </w:pPr>
            <w:r w:rsidRPr="00B138F3">
              <w:rPr>
                <w:rFonts w:ascii="GHEA Grapalat" w:hAnsi="GHEA Grapalat"/>
                <w:sz w:val="18"/>
                <w:szCs w:val="18"/>
              </w:rPr>
              <w:t>О</w:t>
            </w:r>
            <w:r w:rsidR="00C3421C"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w:t>
            </w:r>
            <w:r w:rsidRPr="00B138F3">
              <w:rPr>
                <w:rFonts w:ascii="GHEA Grapalat" w:hAnsi="GHEA Grapalat"/>
                <w:sz w:val="18"/>
                <w:szCs w:val="18"/>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44432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44432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p>
        </w:tc>
      </w:tr>
      <w:tr w:rsidR="00FF3DE9"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444326">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1C07B7">
      <w:pPr>
        <w:widowControl w:val="0"/>
        <w:spacing w:after="160"/>
        <w:jc w:val="right"/>
        <w:rPr>
          <w:rFonts w:ascii="GHEA Grapalat" w:hAnsi="GHEA Grapalat" w:cs="GHEA Grapalat"/>
          <w:i/>
        </w:rPr>
      </w:pPr>
      <w:r w:rsidRPr="00B138F3">
        <w:rPr>
          <w:rFonts w:ascii="GHEA Grapalat" w:hAnsi="GHEA Grapalat"/>
          <w:i/>
        </w:rPr>
        <w:t>Приложение № 5.1</w:t>
      </w:r>
    </w:p>
    <w:p w:rsidR="001C07B7" w:rsidRPr="006A41CD" w:rsidRDefault="000A214C" w:rsidP="001C07B7">
      <w:pPr>
        <w:widowControl w:val="0"/>
        <w:spacing w:after="160"/>
        <w:jc w:val="right"/>
        <w:rPr>
          <w:rFonts w:ascii="Arial" w:hAnsi="Arial" w:cs="Arial"/>
        </w:rPr>
      </w:pPr>
      <w:r w:rsidRPr="00B138F3">
        <w:rPr>
          <w:rFonts w:ascii="GHEA Grapalat" w:hAnsi="GHEA Grapalat"/>
          <w:i/>
        </w:rPr>
        <w:t xml:space="preserve">к Приглашению на </w:t>
      </w:r>
      <w:r w:rsidR="00C9713B" w:rsidRPr="00C9713B">
        <w:rPr>
          <w:rFonts w:ascii="GHEA Grapalat" w:hAnsi="GHEA Grapalat"/>
          <w:i/>
        </w:rPr>
        <w:t xml:space="preserve"> запрос котировок</w:t>
      </w:r>
      <w:r w:rsidRPr="00B138F3">
        <w:rPr>
          <w:rFonts w:ascii="GHEA Grapalat" w:hAnsi="GHEA Grapalat"/>
          <w:i/>
        </w:rPr>
        <w:br/>
        <w:t xml:space="preserve">под кодом </w:t>
      </w:r>
      <w:r w:rsidR="00FD5788">
        <w:rPr>
          <w:rFonts w:ascii="Arial" w:hAnsi="Arial" w:cs="Arial"/>
          <w:b/>
          <w:i/>
          <w:lang w:val="en-US"/>
        </w:rPr>
        <w:t>AM</w:t>
      </w:r>
      <w:r w:rsidR="00FD5788" w:rsidRPr="00FD5788">
        <w:rPr>
          <w:rFonts w:ascii="Arial" w:hAnsi="Arial" w:cs="Arial"/>
          <w:b/>
          <w:i/>
        </w:rPr>
        <w:t>Х</w:t>
      </w:r>
      <w:r w:rsidR="00FD5788">
        <w:rPr>
          <w:rFonts w:ascii="Arial" w:hAnsi="Arial" w:cs="Arial"/>
          <w:b/>
          <w:i/>
          <w:lang w:val="en-US"/>
        </w:rPr>
        <w:t>H</w:t>
      </w:r>
      <w:r w:rsidR="00FD5788" w:rsidRPr="00FD5788">
        <w:rPr>
          <w:rFonts w:ascii="Arial" w:hAnsi="Arial" w:cs="Arial"/>
          <w:b/>
          <w:i/>
        </w:rPr>
        <w:t>Х</w:t>
      </w:r>
      <w:r w:rsidR="001C07B7" w:rsidRPr="006A41CD">
        <w:rPr>
          <w:rFonts w:ascii="Arial" w:hAnsi="Arial" w:cs="Arial"/>
          <w:b/>
          <w:i/>
          <w:lang w:val="en-US"/>
        </w:rPr>
        <w:t>M</w:t>
      </w:r>
      <w:r w:rsidR="001C07B7" w:rsidRPr="006A41CD">
        <w:rPr>
          <w:rFonts w:ascii="Arial" w:hAnsi="Arial" w:cs="Arial"/>
          <w:b/>
          <w:i/>
          <w:lang w:val="hy-AM"/>
        </w:rPr>
        <w:t>-GHA</w:t>
      </w:r>
      <w:r w:rsidR="001C07B7" w:rsidRPr="006A41CD">
        <w:rPr>
          <w:rFonts w:ascii="Arial" w:hAnsi="Arial" w:cs="Arial"/>
          <w:b/>
          <w:i/>
        </w:rPr>
        <w:t>P</w:t>
      </w:r>
      <w:r w:rsidR="001C07B7" w:rsidRPr="006A41CD">
        <w:rPr>
          <w:rFonts w:ascii="Arial" w:hAnsi="Arial" w:cs="Arial"/>
          <w:b/>
          <w:i/>
          <w:lang w:val="hy-AM"/>
        </w:rPr>
        <w:t>DZB-20/</w:t>
      </w:r>
      <w:r w:rsidR="001C07B7" w:rsidRPr="006A41CD">
        <w:rPr>
          <w:rFonts w:ascii="Arial" w:hAnsi="Arial" w:cs="Arial"/>
          <w:b/>
          <w:i/>
        </w:rPr>
        <w:t>1</w:t>
      </w:r>
    </w:p>
    <w:p w:rsidR="000A214C" w:rsidRPr="00B138F3" w:rsidRDefault="000A214C" w:rsidP="00D4611F">
      <w:pPr>
        <w:widowControl w:val="0"/>
        <w:spacing w:after="160"/>
        <w:jc w:val="right"/>
        <w:rPr>
          <w:rFonts w:ascii="GHEA Grapalat" w:hAnsi="GHEA Grapalat" w:cs="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rsidTr="00444326">
        <w:tc>
          <w:tcPr>
            <w:tcW w:w="4786" w:type="dxa"/>
          </w:tcPr>
          <w:p w:rsidR="000A214C" w:rsidRPr="00FD5788" w:rsidRDefault="001C07B7" w:rsidP="00FD5788">
            <w:pPr>
              <w:widowControl w:val="0"/>
              <w:spacing w:after="160"/>
              <w:rPr>
                <w:rFonts w:ascii="GHEA Grapalat" w:hAnsi="GHEA Grapalat" w:cs="GHEA Grapalat"/>
                <w:b/>
                <w:lang w:val="en-US"/>
              </w:rPr>
            </w:pPr>
            <w:r w:rsidRPr="001C07B7">
              <w:rPr>
                <w:rFonts w:ascii="Arial" w:hAnsi="Arial" w:cs="Arial"/>
                <w:b/>
              </w:rPr>
              <w:t xml:space="preserve">с. </w:t>
            </w:r>
            <w:proofErr w:type="spellStart"/>
            <w:r w:rsidR="00FD5788">
              <w:rPr>
                <w:rFonts w:ascii="Arial" w:hAnsi="Arial" w:cs="Arial"/>
                <w:b/>
                <w:lang w:val="en-US"/>
              </w:rPr>
              <w:t>Хоронк</w:t>
            </w:r>
            <w:proofErr w:type="spellEnd"/>
          </w:p>
        </w:tc>
        <w:tc>
          <w:tcPr>
            <w:tcW w:w="4500" w:type="dxa"/>
          </w:tcPr>
          <w:p w:rsidR="000A214C" w:rsidRPr="00B138F3" w:rsidRDefault="000A214C" w:rsidP="0044432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0"/>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1C07B7" w:rsidRPr="001C07B7" w:rsidRDefault="000A214C" w:rsidP="001C07B7">
      <w:pPr>
        <w:jc w:val="both"/>
        <w:rPr>
          <w:rFonts w:ascii="Arial" w:hAnsi="Arial" w:cs="Arial"/>
          <w:b/>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Компания участвует в орг</w:t>
      </w:r>
      <w:r w:rsidR="00C9713B">
        <w:rPr>
          <w:rFonts w:ascii="GHEA Grapalat" w:hAnsi="GHEA Grapalat"/>
          <w:spacing w:val="-6"/>
        </w:rPr>
        <w:t xml:space="preserve">анизованной </w:t>
      </w:r>
      <w:r w:rsidR="001C07B7" w:rsidRPr="001C07B7">
        <w:rPr>
          <w:rFonts w:ascii="Arial" w:hAnsi="Arial" w:cs="Arial"/>
          <w:i/>
        </w:rPr>
        <w:t>РА</w:t>
      </w:r>
      <w:r w:rsidR="00FD5788">
        <w:rPr>
          <w:rFonts w:ascii="Arial" w:hAnsi="Arial" w:cs="Arial"/>
          <w:i/>
        </w:rPr>
        <w:t xml:space="preserve"> </w:t>
      </w:r>
      <w:proofErr w:type="spellStart"/>
      <w:r w:rsidR="00FD5788">
        <w:rPr>
          <w:rFonts w:ascii="Arial" w:hAnsi="Arial" w:cs="Arial"/>
          <w:i/>
        </w:rPr>
        <w:t>Армавирского</w:t>
      </w:r>
      <w:proofErr w:type="spellEnd"/>
      <w:r w:rsidR="00FD5788">
        <w:rPr>
          <w:rFonts w:ascii="Arial" w:hAnsi="Arial" w:cs="Arial"/>
          <w:i/>
        </w:rPr>
        <w:t xml:space="preserve"> области, </w:t>
      </w:r>
      <w:proofErr w:type="spellStart"/>
      <w:r w:rsidR="00FD5788" w:rsidRPr="00FD5788">
        <w:rPr>
          <w:rFonts w:ascii="Arial" w:hAnsi="Arial" w:cs="Arial"/>
          <w:i/>
        </w:rPr>
        <w:t>Хоронк</w:t>
      </w:r>
      <w:r w:rsidR="001C07B7" w:rsidRPr="001C07B7">
        <w:rPr>
          <w:rFonts w:ascii="Arial" w:hAnsi="Arial" w:cs="Arial"/>
          <w:i/>
        </w:rPr>
        <w:t>ско</w:t>
      </w:r>
      <w:r w:rsidR="00FD5788">
        <w:rPr>
          <w:rFonts w:ascii="Arial" w:hAnsi="Arial" w:cs="Arial"/>
          <w:i/>
        </w:rPr>
        <w:t>й</w:t>
      </w:r>
      <w:proofErr w:type="spellEnd"/>
      <w:r w:rsidR="00FD5788">
        <w:rPr>
          <w:rFonts w:ascii="Arial" w:hAnsi="Arial" w:cs="Arial"/>
          <w:i/>
        </w:rPr>
        <w:t xml:space="preserve"> общины " Детский Сад </w:t>
      </w:r>
      <w:proofErr w:type="spellStart"/>
      <w:r w:rsidR="00FD5788" w:rsidRPr="00FD5788">
        <w:rPr>
          <w:rFonts w:ascii="Arial" w:hAnsi="Arial" w:cs="Arial"/>
          <w:i/>
        </w:rPr>
        <w:t>Хоронк</w:t>
      </w:r>
      <w:r w:rsidR="001C07B7" w:rsidRPr="001C07B7">
        <w:rPr>
          <w:rFonts w:ascii="Arial" w:hAnsi="Arial" w:cs="Arial"/>
          <w:i/>
        </w:rPr>
        <w:t>а</w:t>
      </w:r>
      <w:proofErr w:type="spellEnd"/>
      <w:r w:rsidR="001C07B7" w:rsidRPr="001C07B7">
        <w:rPr>
          <w:rFonts w:ascii="Arial" w:hAnsi="Arial" w:cs="Arial"/>
          <w:i/>
        </w:rPr>
        <w:t>" ОНО</w:t>
      </w:r>
      <w:r w:rsidR="001C07B7" w:rsidRPr="001C07B7">
        <w:rPr>
          <w:rFonts w:ascii="Arial" w:hAnsi="Arial" w:cs="Arial"/>
          <w:b/>
        </w:rPr>
        <w:t xml:space="preserve"> </w:t>
      </w:r>
    </w:p>
    <w:p w:rsidR="001C07B7" w:rsidRPr="006A41CD" w:rsidRDefault="001C07B7" w:rsidP="001C07B7">
      <w:pPr>
        <w:widowControl w:val="0"/>
        <w:spacing w:after="160"/>
        <w:jc w:val="center"/>
        <w:rPr>
          <w:rFonts w:ascii="Arial" w:hAnsi="Arial" w:cs="Arial"/>
        </w:rPr>
      </w:pPr>
      <w:r w:rsidRPr="00B138F3">
        <w:rPr>
          <w:rFonts w:ascii="GHEA Grapalat" w:hAnsi="GHEA Grapalat"/>
          <w:spacing w:val="-6"/>
        </w:rPr>
        <w:t xml:space="preserve"> </w:t>
      </w:r>
      <w:r w:rsidR="000A214C" w:rsidRPr="00B138F3">
        <w:rPr>
          <w:rFonts w:ascii="GHEA Grapalat" w:hAnsi="GHEA Grapalat"/>
          <w:spacing w:val="-6"/>
        </w:rPr>
        <w:t xml:space="preserve">(далее — Заказчик) </w:t>
      </w:r>
      <w:r w:rsidR="000A214C" w:rsidRPr="00B138F3">
        <w:rPr>
          <w:rFonts w:ascii="GHEA Grapalat" w:hAnsi="GHEA Grapalat"/>
        </w:rPr>
        <w:t xml:space="preserve">процедуре закупок под кодом </w:t>
      </w:r>
      <w:r w:rsidR="00FD5788">
        <w:rPr>
          <w:rFonts w:ascii="Arial" w:hAnsi="Arial" w:cs="Arial"/>
          <w:b/>
          <w:i/>
          <w:lang w:val="en-US"/>
        </w:rPr>
        <w:t>AM</w:t>
      </w:r>
      <w:r w:rsidR="00FD5788" w:rsidRPr="00FD5788">
        <w:rPr>
          <w:rFonts w:ascii="Arial" w:hAnsi="Arial" w:cs="Arial"/>
          <w:b/>
          <w:i/>
        </w:rPr>
        <w:t>Х</w:t>
      </w:r>
      <w:r w:rsidR="00FD5788">
        <w:rPr>
          <w:rFonts w:ascii="Arial" w:hAnsi="Arial" w:cs="Arial"/>
          <w:b/>
          <w:i/>
          <w:lang w:val="en-US"/>
        </w:rPr>
        <w:t>H</w:t>
      </w:r>
      <w:r w:rsidR="00FD5788" w:rsidRPr="00FD5788">
        <w:rPr>
          <w:rFonts w:ascii="Arial" w:hAnsi="Arial" w:cs="Arial"/>
          <w:b/>
          <w:i/>
        </w:rPr>
        <w:t>Х</w:t>
      </w:r>
      <w:r w:rsidRPr="006A41CD">
        <w:rPr>
          <w:rFonts w:ascii="Arial" w:hAnsi="Arial" w:cs="Arial"/>
          <w:b/>
          <w:i/>
          <w:lang w:val="en-US"/>
        </w:rPr>
        <w:t>M</w:t>
      </w:r>
      <w:r w:rsidRPr="006A41CD">
        <w:rPr>
          <w:rFonts w:ascii="Arial" w:hAnsi="Arial" w:cs="Arial"/>
          <w:b/>
          <w:i/>
          <w:lang w:val="hy-AM"/>
        </w:rPr>
        <w:t>-GHA</w:t>
      </w:r>
      <w:r w:rsidRPr="006A41CD">
        <w:rPr>
          <w:rFonts w:ascii="Arial" w:hAnsi="Arial" w:cs="Arial"/>
          <w:b/>
          <w:i/>
        </w:rPr>
        <w:t>P</w:t>
      </w:r>
      <w:r w:rsidRPr="006A41CD">
        <w:rPr>
          <w:rFonts w:ascii="Arial" w:hAnsi="Arial" w:cs="Arial"/>
          <w:b/>
          <w:i/>
          <w:lang w:val="hy-AM"/>
        </w:rPr>
        <w:t>DZB-20/</w:t>
      </w:r>
      <w:r w:rsidRPr="006A41CD">
        <w:rPr>
          <w:rFonts w:ascii="Arial" w:hAnsi="Arial" w:cs="Arial"/>
          <w:b/>
          <w:i/>
        </w:rPr>
        <w:t>1</w:t>
      </w:r>
    </w:p>
    <w:p w:rsidR="003827C2" w:rsidRDefault="003827C2" w:rsidP="001C07B7">
      <w:pPr>
        <w:widowControl w:val="0"/>
        <w:tabs>
          <w:tab w:val="left" w:pos="567"/>
        </w:tabs>
        <w:jc w:val="both"/>
        <w:rPr>
          <w:rFonts w:ascii="GHEA Grapalat" w:hAnsi="GHEA Grapalat"/>
          <w:b/>
          <w:i/>
        </w:rPr>
      </w:pPr>
    </w:p>
    <w:p w:rsidR="000A214C" w:rsidRPr="00B138F3" w:rsidRDefault="000A214C" w:rsidP="001C07B7">
      <w:pPr>
        <w:widowControl w:val="0"/>
        <w:tabs>
          <w:tab w:val="left" w:pos="567"/>
        </w:tabs>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w:t>
      </w:r>
      <w:r w:rsidRPr="00B138F3">
        <w:rPr>
          <w:rFonts w:ascii="GHEA Grapalat" w:hAnsi="GHEA Grapalat"/>
        </w:rPr>
        <w:lastRenderedPageBreak/>
        <w:t xml:space="preserve">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lastRenderedPageBreak/>
        <w:t>2. Иные условия</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2.1.</w:t>
      </w:r>
      <w:r w:rsidRPr="00B138F3">
        <w:rPr>
          <w:rFonts w:ascii="GHEA Grapalat" w:hAnsi="GHEA Grapalat"/>
        </w:rPr>
        <w:tab/>
        <w:t>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444326">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444326">
            <w:pPr>
              <w:widowControl w:val="0"/>
              <w:tabs>
                <w:tab w:val="left" w:pos="855"/>
              </w:tabs>
              <w:spacing w:after="160"/>
              <w:ind w:left="360"/>
              <w:rPr>
                <w:rFonts w:ascii="GHEA Grapalat" w:hAnsi="GHEA Grapalat" w:cs="Sylfaen"/>
              </w:rPr>
            </w:pPr>
            <w:r w:rsidRPr="00B138F3">
              <w:rPr>
                <w:rFonts w:ascii="GHEA Grapalat" w:hAnsi="GHEA Grapalat"/>
              </w:rPr>
              <w:lastRenderedPageBreak/>
              <w:t>2.</w:t>
            </w:r>
            <w:r w:rsidRPr="00B138F3">
              <w:rPr>
                <w:rFonts w:ascii="GHEA Grapalat" w:hAnsi="GHEA Grapalat"/>
              </w:rPr>
              <w:tab/>
              <w:t xml:space="preserve">Номер </w:t>
            </w:r>
          </w:p>
        </w:tc>
      </w:tr>
      <w:tr w:rsidR="00B138F3" w:rsidRPr="00B138F3" w:rsidTr="0044432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44432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44432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4443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44432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138F3" w:rsidRPr="00B138F3"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00170" w:rsidRDefault="00BE2572" w:rsidP="00B00170">
            <w:pPr>
              <w:rPr>
                <w:rFonts w:ascii="Arial" w:hAnsi="Arial" w:cs="Arial"/>
                <w:b/>
              </w:rPr>
            </w:pPr>
            <w:r w:rsidRPr="00B138F3">
              <w:rPr>
                <w:rFonts w:ascii="GHEA Grapalat" w:hAnsi="GHEA Grapalat"/>
              </w:rPr>
              <w:t>9.</w:t>
            </w:r>
            <w:r w:rsidRPr="00B138F3">
              <w:rPr>
                <w:rFonts w:ascii="GHEA Grapalat" w:hAnsi="GHEA Grapalat"/>
              </w:rPr>
              <w:tab/>
              <w:t>Наименование, или имя, фамилия бенефициара:</w:t>
            </w:r>
            <w:r w:rsidR="00C9713B" w:rsidRPr="00C9713B">
              <w:rPr>
                <w:rFonts w:ascii="GHEA Grapalat" w:hAnsi="GHEA Grapalat"/>
                <w:sz w:val="20"/>
                <w:szCs w:val="20"/>
                <w:lang w:val="hy-AM"/>
              </w:rPr>
              <w:t xml:space="preserve"> </w:t>
            </w:r>
            <w:r w:rsidR="00B00170" w:rsidRPr="00B00170">
              <w:rPr>
                <w:rFonts w:ascii="Arial" w:hAnsi="Arial" w:cs="Arial"/>
                <w:i/>
              </w:rPr>
              <w:t xml:space="preserve"> РА</w:t>
            </w:r>
            <w:r w:rsidR="00FD5788">
              <w:rPr>
                <w:rFonts w:ascii="Arial" w:hAnsi="Arial" w:cs="Arial"/>
                <w:i/>
              </w:rPr>
              <w:t xml:space="preserve"> </w:t>
            </w:r>
            <w:proofErr w:type="spellStart"/>
            <w:r w:rsidR="00FD5788">
              <w:rPr>
                <w:rFonts w:ascii="Arial" w:hAnsi="Arial" w:cs="Arial"/>
                <w:i/>
              </w:rPr>
              <w:t>Армавирского</w:t>
            </w:r>
            <w:proofErr w:type="spellEnd"/>
            <w:r w:rsidR="00FD5788">
              <w:rPr>
                <w:rFonts w:ascii="Arial" w:hAnsi="Arial" w:cs="Arial"/>
                <w:i/>
              </w:rPr>
              <w:t xml:space="preserve"> области, </w:t>
            </w:r>
            <w:proofErr w:type="spellStart"/>
            <w:r w:rsidR="00FD5788" w:rsidRPr="00FD5788">
              <w:rPr>
                <w:rFonts w:ascii="Arial" w:hAnsi="Arial" w:cs="Arial"/>
                <w:i/>
              </w:rPr>
              <w:t>Хоронк</w:t>
            </w:r>
            <w:r w:rsidR="00B00170" w:rsidRPr="00B00170">
              <w:rPr>
                <w:rFonts w:ascii="Arial" w:hAnsi="Arial" w:cs="Arial"/>
                <w:i/>
              </w:rPr>
              <w:t>ско</w:t>
            </w:r>
            <w:r w:rsidR="00FD5788">
              <w:rPr>
                <w:rFonts w:ascii="Arial" w:hAnsi="Arial" w:cs="Arial"/>
                <w:i/>
              </w:rPr>
              <w:t>й</w:t>
            </w:r>
            <w:proofErr w:type="spellEnd"/>
            <w:r w:rsidR="00FD5788">
              <w:rPr>
                <w:rFonts w:ascii="Arial" w:hAnsi="Arial" w:cs="Arial"/>
                <w:i/>
              </w:rPr>
              <w:t xml:space="preserve"> общины " Детский Сад </w:t>
            </w:r>
            <w:proofErr w:type="spellStart"/>
            <w:r w:rsidR="00FD5788" w:rsidRPr="00FD5788">
              <w:rPr>
                <w:rFonts w:ascii="Arial" w:hAnsi="Arial" w:cs="Arial"/>
                <w:i/>
              </w:rPr>
              <w:t>Хоронк</w:t>
            </w:r>
            <w:r w:rsidR="00B00170" w:rsidRPr="00B00170">
              <w:rPr>
                <w:rFonts w:ascii="Arial" w:hAnsi="Arial" w:cs="Arial"/>
                <w:i/>
              </w:rPr>
              <w:t>а</w:t>
            </w:r>
            <w:proofErr w:type="spellEnd"/>
            <w:r w:rsidR="00B00170" w:rsidRPr="00B00170">
              <w:rPr>
                <w:rFonts w:ascii="Arial" w:hAnsi="Arial" w:cs="Arial"/>
                <w:i/>
              </w:rPr>
              <w:t>" ОНО</w:t>
            </w:r>
            <w:r w:rsidR="00B00170" w:rsidRPr="00B00170">
              <w:rPr>
                <w:rFonts w:ascii="Arial" w:hAnsi="Arial" w:cs="Arial"/>
                <w:b/>
              </w:rPr>
              <w:t xml:space="preserve"> </w:t>
            </w:r>
          </w:p>
        </w:tc>
      </w:tr>
      <w:tr w:rsidR="00B138F3" w:rsidRPr="00B138F3" w:rsidTr="0044432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10.</w:t>
            </w:r>
            <w:r w:rsidRPr="00B138F3">
              <w:rPr>
                <w:rFonts w:ascii="GHEA Grapalat" w:hAnsi="GHEA Grapalat"/>
              </w:rPr>
              <w:tab/>
              <w:t>НЗОУ бенефициара (не заполняется)</w:t>
            </w:r>
          </w:p>
        </w:tc>
      </w:tr>
      <w:tr w:rsidR="00B138F3" w:rsidRPr="00B138F3" w:rsidTr="0044432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FD5788" w:rsidRDefault="00BE2572" w:rsidP="00444326">
            <w:pPr>
              <w:widowControl w:val="0"/>
              <w:tabs>
                <w:tab w:val="left" w:pos="855"/>
              </w:tabs>
              <w:spacing w:after="160"/>
              <w:ind w:left="360"/>
              <w:rPr>
                <w:rFonts w:ascii="GHEA Grapalat" w:hAnsi="GHEA Grapalat"/>
                <w:lang w:val="en-US"/>
              </w:rPr>
            </w:pPr>
            <w:r w:rsidRPr="00B138F3">
              <w:rPr>
                <w:rFonts w:ascii="GHEA Grapalat" w:hAnsi="GHEA Grapalat"/>
              </w:rPr>
              <w:t>11.</w:t>
            </w:r>
            <w:r w:rsidRPr="00B138F3">
              <w:rPr>
                <w:rFonts w:ascii="GHEA Grapalat" w:hAnsi="GHEA Grapalat"/>
              </w:rPr>
              <w:tab/>
              <w:t>УНН бенефициара:</w:t>
            </w:r>
            <w:r w:rsidR="00C9713B" w:rsidRPr="00C9713B">
              <w:rPr>
                <w:rFonts w:ascii="GHEA Grapalat" w:hAnsi="GHEA Grapalat"/>
              </w:rPr>
              <w:t xml:space="preserve"> </w:t>
            </w:r>
            <w:r w:rsidR="00B00170" w:rsidRPr="00B00170">
              <w:rPr>
                <w:rFonts w:ascii="Sylfaen" w:hAnsi="Sylfaen" w:cs="Arial"/>
                <w:sz w:val="20"/>
                <w:szCs w:val="20"/>
                <w:lang w:eastAsia="en-US" w:bidi="ar-SA"/>
              </w:rPr>
              <w:t>0472</w:t>
            </w:r>
            <w:r w:rsidR="00FD5788">
              <w:rPr>
                <w:rFonts w:ascii="Sylfaen" w:hAnsi="Sylfaen" w:cs="Arial"/>
                <w:sz w:val="20"/>
                <w:szCs w:val="20"/>
                <w:lang w:val="en-US" w:eastAsia="en-US" w:bidi="ar-SA"/>
              </w:rPr>
              <w:t>4168</w:t>
            </w:r>
          </w:p>
        </w:tc>
      </w:tr>
      <w:tr w:rsidR="00B138F3" w:rsidRPr="00B138F3" w:rsidTr="0044432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D5788">
            <w:pPr>
              <w:widowControl w:val="0"/>
              <w:tabs>
                <w:tab w:val="left" w:pos="855"/>
              </w:tabs>
              <w:spacing w:after="160"/>
              <w:ind w:left="360"/>
              <w:rPr>
                <w:rFonts w:ascii="GHEA Grapalat" w:hAnsi="GHEA Grapalat"/>
              </w:rPr>
            </w:pPr>
            <w:r w:rsidRPr="00B138F3">
              <w:rPr>
                <w:rFonts w:ascii="GHEA Grapalat" w:hAnsi="GHEA Grapalat"/>
              </w:rPr>
              <w:t>12.</w:t>
            </w:r>
            <w:r w:rsidRPr="00B138F3">
              <w:rPr>
                <w:rFonts w:ascii="GHEA Grapalat" w:hAnsi="GHEA Grapalat"/>
              </w:rPr>
              <w:tab/>
              <w:t>Обслуживающая бенефициара Финансовая организация (банк):</w:t>
            </w:r>
            <w:r w:rsidR="00C9713B" w:rsidRPr="00C9713B">
              <w:rPr>
                <w:rFonts w:ascii="GHEA Grapalat" w:hAnsi="GHEA Grapalat"/>
                <w:sz w:val="20"/>
                <w:szCs w:val="20"/>
                <w:lang w:val="hy-AM"/>
              </w:rPr>
              <w:t xml:space="preserve"> </w:t>
            </w:r>
            <w:r w:rsidR="00D4611F" w:rsidRPr="00D4611F">
              <w:rPr>
                <w:rFonts w:ascii="GHEA Grapalat" w:hAnsi="GHEA Grapalat"/>
              </w:rPr>
              <w:t xml:space="preserve"> </w:t>
            </w:r>
            <w:r w:rsidR="00B00170" w:rsidRPr="00ED4E8A">
              <w:rPr>
                <w:rFonts w:ascii="GHEA Grapalat" w:hAnsi="GHEA Grapalat"/>
              </w:rPr>
              <w:t xml:space="preserve"> </w:t>
            </w:r>
            <w:proofErr w:type="spellStart"/>
            <w:r w:rsidR="00FD5788" w:rsidRPr="00FD5788">
              <w:rPr>
                <w:rFonts w:ascii="GHEA Grapalat" w:hAnsi="GHEA Grapalat"/>
              </w:rPr>
              <w:t>Ардшинб</w:t>
            </w:r>
            <w:r w:rsidR="00B00170" w:rsidRPr="00ED4E8A">
              <w:rPr>
                <w:rFonts w:ascii="GHEA Grapalat" w:hAnsi="GHEA Grapalat"/>
              </w:rPr>
              <w:t>анк</w:t>
            </w:r>
            <w:proofErr w:type="spellEnd"/>
            <w:r w:rsidR="00B00170" w:rsidRPr="00ED4E8A">
              <w:rPr>
                <w:rFonts w:ascii="GHEA Grapalat" w:hAnsi="GHEA Grapalat"/>
              </w:rPr>
              <w:t xml:space="preserve">, </w:t>
            </w:r>
            <w:proofErr w:type="spellStart"/>
            <w:r w:rsidR="00B00170" w:rsidRPr="00ED4E8A">
              <w:rPr>
                <w:rFonts w:ascii="GHEA Grapalat" w:hAnsi="GHEA Grapalat"/>
              </w:rPr>
              <w:t>Эчмиадзинский</w:t>
            </w:r>
            <w:proofErr w:type="spellEnd"/>
            <w:r w:rsidR="00B00170" w:rsidRPr="00ED4E8A">
              <w:rPr>
                <w:rFonts w:ascii="GHEA Grapalat" w:hAnsi="GHEA Grapalat"/>
              </w:rPr>
              <w:t xml:space="preserve"> филиал</w:t>
            </w:r>
          </w:p>
        </w:tc>
      </w:tr>
      <w:tr w:rsidR="00B138F3" w:rsidRPr="00B138F3" w:rsidTr="0044432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FD5788">
            <w:pPr>
              <w:widowControl w:val="0"/>
              <w:tabs>
                <w:tab w:val="left" w:pos="855"/>
              </w:tabs>
              <w:spacing w:after="160"/>
              <w:ind w:left="360"/>
              <w:rPr>
                <w:rFonts w:ascii="GHEA Grapalat" w:hAnsi="GHEA Grapalat"/>
              </w:rPr>
            </w:pPr>
            <w:r w:rsidRPr="00B138F3">
              <w:rPr>
                <w:rFonts w:ascii="GHEA Grapalat" w:hAnsi="GHEA Grapalat"/>
              </w:rPr>
              <w:t>13.</w:t>
            </w:r>
            <w:r w:rsidRPr="00B138F3">
              <w:rPr>
                <w:rFonts w:ascii="GHEA Grapalat" w:hAnsi="GHEA Grapalat"/>
              </w:rPr>
              <w:tab/>
              <w:t>Номер счета бенефициара (</w:t>
            </w:r>
            <w:proofErr w:type="spellStart"/>
            <w:r w:rsidRPr="00B138F3">
              <w:rPr>
                <w:rFonts w:ascii="GHEA Grapalat" w:hAnsi="GHEA Grapalat"/>
              </w:rPr>
              <w:t>сч</w:t>
            </w:r>
            <w:proofErr w:type="spellEnd"/>
            <w:r w:rsidRPr="00B138F3">
              <w:rPr>
                <w:rFonts w:ascii="GHEA Grapalat" w:hAnsi="GHEA Grapalat"/>
              </w:rPr>
              <w:t>.№)</w:t>
            </w:r>
            <w:r w:rsidR="00FD5788" w:rsidRPr="00FD5788">
              <w:rPr>
                <w:rFonts w:ascii="Sylfaen" w:hAnsi="Sylfaen" w:cs="Arial"/>
                <w:sz w:val="22"/>
                <w:szCs w:val="22"/>
              </w:rPr>
              <w:t>2475901444050010</w:t>
            </w:r>
          </w:p>
        </w:tc>
      </w:tr>
      <w:tr w:rsidR="00B138F3" w:rsidRPr="00B138F3"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r w:rsidR="00C9713B" w:rsidRPr="00C9713B">
              <w:rPr>
                <w:rFonts w:ascii="GHEA Grapalat" w:hAnsi="GHEA Grapalat"/>
                <w:sz w:val="20"/>
                <w:szCs w:val="20"/>
                <w:lang w:val="hy-AM"/>
              </w:rPr>
              <w:t xml:space="preserve"> </w:t>
            </w:r>
            <w:r w:rsidR="00C9713B" w:rsidRPr="00C9713B">
              <w:rPr>
                <w:rFonts w:ascii="GHEA Grapalat" w:hAnsi="GHEA Grapalat"/>
                <w:lang w:val="hy-AM"/>
              </w:rPr>
              <w:t xml:space="preserve">драм РА, </w:t>
            </w:r>
            <w:r w:rsidR="00C9713B" w:rsidRPr="00C9713B">
              <w:rPr>
                <w:rFonts w:ascii="GHEA Grapalat" w:hAnsi="GHEA Grapalat"/>
                <w:lang w:val="en-US"/>
              </w:rPr>
              <w:t>AMD</w:t>
            </w:r>
          </w:p>
        </w:tc>
      </w:tr>
      <w:tr w:rsidR="00B138F3" w:rsidRPr="00B138F3" w:rsidTr="0044432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C9713B" w:rsidP="00444326">
            <w:pPr>
              <w:widowControl w:val="0"/>
              <w:tabs>
                <w:tab w:val="left" w:pos="855"/>
              </w:tabs>
              <w:spacing w:after="160"/>
              <w:ind w:left="360"/>
              <w:rPr>
                <w:rFonts w:ascii="GHEA Grapalat" w:hAnsi="GHEA Grapalat"/>
              </w:rPr>
            </w:pPr>
            <w:r>
              <w:rPr>
                <w:rFonts w:ascii="GHEA Grapalat" w:hAnsi="GHEA Grapalat"/>
              </w:rPr>
              <w:t>17.</w:t>
            </w:r>
            <w:r>
              <w:rPr>
                <w:rFonts w:ascii="GHEA Grapalat" w:hAnsi="GHEA Grapalat"/>
              </w:rPr>
              <w:tab/>
              <w:t xml:space="preserve">Цель сделки (уплаты): </w:t>
            </w:r>
            <w:r w:rsidR="00BE2572" w:rsidRPr="00B138F3">
              <w:rPr>
                <w:rFonts w:ascii="GHEA Grapalat" w:hAnsi="GHEA Grapalat"/>
              </w:rPr>
              <w:t>для обеспечения исполнения договора</w:t>
            </w:r>
          </w:p>
        </w:tc>
      </w:tr>
      <w:tr w:rsidR="00B138F3" w:rsidRPr="00B138F3" w:rsidTr="00444326">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44432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44432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44432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44432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44432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44432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444326">
            <w:pPr>
              <w:widowControl w:val="0"/>
              <w:spacing w:after="160"/>
              <w:rPr>
                <w:rFonts w:ascii="GHEA Grapalat" w:hAnsi="GHEA Grapalat" w:cs="Sylfaen"/>
              </w:rPr>
            </w:pPr>
          </w:p>
          <w:p w:rsidR="00BE2572" w:rsidRPr="00B138F3" w:rsidRDefault="00BE2572" w:rsidP="00444326">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444326">
            <w:pPr>
              <w:widowControl w:val="0"/>
              <w:spacing w:after="160"/>
              <w:rPr>
                <w:rFonts w:ascii="GHEA Grapalat" w:hAnsi="GHEA Grapalat" w:cs="Sylfaen"/>
              </w:rPr>
            </w:pPr>
          </w:p>
          <w:p w:rsidR="00BE2572" w:rsidRPr="00B138F3" w:rsidRDefault="00BE2572" w:rsidP="0044432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444326">
            <w:pPr>
              <w:widowControl w:val="0"/>
              <w:spacing w:after="160"/>
              <w:rPr>
                <w:rFonts w:ascii="GHEA Grapalat" w:hAnsi="GHEA Grapalat" w:cs="Sylfaen"/>
              </w:rPr>
            </w:pPr>
          </w:p>
          <w:p w:rsidR="00BE2572" w:rsidRPr="00B138F3" w:rsidRDefault="00BE2572" w:rsidP="0044432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44432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44432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444326">
            <w:pPr>
              <w:widowControl w:val="0"/>
              <w:spacing w:after="160"/>
              <w:rPr>
                <w:rFonts w:ascii="GHEA Grapalat" w:hAnsi="GHEA Grapalat" w:cs="Sylfaen"/>
              </w:rPr>
            </w:pPr>
          </w:p>
          <w:p w:rsidR="00BE2572" w:rsidRPr="00B138F3" w:rsidRDefault="00BE2572" w:rsidP="0044432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444326">
            <w:pPr>
              <w:widowControl w:val="0"/>
              <w:spacing w:after="160"/>
              <w:jc w:val="right"/>
              <w:rPr>
                <w:rFonts w:ascii="GHEA Grapalat" w:hAnsi="GHEA Grapalat" w:cs="Tahoma"/>
              </w:rPr>
            </w:pPr>
          </w:p>
          <w:p w:rsidR="00BE2572" w:rsidRPr="00B138F3" w:rsidRDefault="00BE2572" w:rsidP="00444326">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444326">
            <w:pPr>
              <w:widowControl w:val="0"/>
              <w:spacing w:after="160"/>
              <w:rPr>
                <w:rFonts w:ascii="GHEA Grapalat" w:hAnsi="GHEA Grapalat" w:cs="Sylfaen"/>
              </w:rPr>
            </w:pPr>
          </w:p>
          <w:p w:rsidR="00BE2572" w:rsidRPr="00B138F3" w:rsidRDefault="00BE2572" w:rsidP="0044432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444326">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44432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444326">
            <w:pPr>
              <w:widowControl w:val="0"/>
              <w:spacing w:after="160"/>
              <w:rPr>
                <w:rFonts w:ascii="GHEA Grapalat" w:hAnsi="GHEA Grapalat"/>
              </w:rPr>
            </w:pPr>
          </w:p>
          <w:p w:rsidR="00BE2572" w:rsidRPr="00B138F3" w:rsidRDefault="00BE2572" w:rsidP="0044432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44432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444326">
            <w:pPr>
              <w:widowControl w:val="0"/>
              <w:spacing w:after="160"/>
              <w:rPr>
                <w:rFonts w:ascii="GHEA Grapalat" w:hAnsi="GHEA Grapalat" w:cs="Tahoma"/>
              </w:rPr>
            </w:pPr>
          </w:p>
          <w:p w:rsidR="00BE2572" w:rsidRPr="00B138F3" w:rsidRDefault="00BE2572" w:rsidP="0044432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44432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444326">
            <w:pPr>
              <w:widowControl w:val="0"/>
              <w:spacing w:after="160"/>
              <w:rPr>
                <w:rFonts w:ascii="GHEA Grapalat" w:hAnsi="GHEA Grapalat" w:cs="Tahoma"/>
              </w:rPr>
            </w:pPr>
          </w:p>
          <w:p w:rsidR="00BE2572" w:rsidRPr="00B138F3" w:rsidRDefault="00BE2572" w:rsidP="00444326">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44432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444326">
            <w:pPr>
              <w:widowControl w:val="0"/>
              <w:spacing w:after="160"/>
              <w:rPr>
                <w:rFonts w:ascii="GHEA Grapalat" w:hAnsi="GHEA Grapalat" w:cs="Arial"/>
              </w:rPr>
            </w:pPr>
          </w:p>
        </w:tc>
      </w:tr>
      <w:tr w:rsidR="00B138F3" w:rsidRPr="00B138F3" w:rsidTr="00444326">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44432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444326">
            <w:pPr>
              <w:widowControl w:val="0"/>
              <w:spacing w:after="160"/>
              <w:rPr>
                <w:rFonts w:ascii="GHEA Grapalat" w:hAnsi="GHEA Grapalat" w:cs="Sylfaen"/>
              </w:rPr>
            </w:pPr>
          </w:p>
          <w:p w:rsidR="00BE2572" w:rsidRPr="00B138F3" w:rsidRDefault="00BE2572" w:rsidP="0044432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44432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444326">
            <w:pPr>
              <w:widowControl w:val="0"/>
              <w:spacing w:after="160"/>
              <w:rPr>
                <w:rFonts w:ascii="GHEA Grapalat" w:hAnsi="GHEA Grapalat"/>
              </w:rPr>
            </w:pPr>
          </w:p>
          <w:p w:rsidR="00BE2572" w:rsidRPr="00B138F3" w:rsidRDefault="00BE2572" w:rsidP="00444326">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44432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444326">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44432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C90FEB" w:rsidP="00444326">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C90FEB" w:rsidP="00444326">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4432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физическим </w:t>
            </w:r>
            <w:r w:rsidRPr="00B138F3">
              <w:rPr>
                <w:rFonts w:ascii="GHEA Grapalat" w:hAnsi="GHEA Grapalat"/>
                <w:sz w:val="18"/>
                <w:szCs w:val="18"/>
              </w:rPr>
              <w:lastRenderedPageBreak/>
              <w:t>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proofErr w:type="gramStart"/>
            <w:r w:rsidRPr="00B138F3">
              <w:rPr>
                <w:rFonts w:ascii="GHEA Grapalat" w:hAnsi="GHEA Grapalat"/>
                <w:sz w:val="18"/>
                <w:szCs w:val="18"/>
              </w:rPr>
              <w:t>з</w:t>
            </w:r>
            <w:proofErr w:type="gramEnd"/>
            <w:r w:rsidRPr="00B138F3">
              <w:rPr>
                <w:rFonts w:ascii="GHEA Grapalat" w:hAnsi="GHEA Grapalat"/>
                <w:sz w:val="18"/>
                <w:szCs w:val="18"/>
              </w:rPr>
              <w:t>аранее заполняется бенефициаром — по приглашению</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C90FEB" w:rsidP="00444326">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C90FEB" w:rsidP="00444326">
            <w:pPr>
              <w:widowControl w:val="0"/>
              <w:spacing w:after="120"/>
              <w:jc w:val="center"/>
              <w:rPr>
                <w:rFonts w:ascii="GHEA Grapalat" w:hAnsi="GHEA Grapalat"/>
                <w:sz w:val="18"/>
                <w:szCs w:val="18"/>
              </w:rPr>
            </w:pPr>
            <w:r w:rsidRPr="00B138F3">
              <w:rPr>
                <w:rFonts w:ascii="GHEA Grapalat" w:hAnsi="GHEA Grapalat"/>
                <w:sz w:val="18"/>
                <w:szCs w:val="18"/>
              </w:rPr>
              <w:t>О</w:t>
            </w:r>
            <w:r w:rsidR="00BE2572" w:rsidRPr="00B138F3">
              <w:rPr>
                <w:rFonts w:ascii="GHEA Grapalat" w:hAnsi="GHEA Grapalat"/>
                <w:sz w:val="18"/>
                <w:szCs w:val="18"/>
              </w:rPr>
              <w:t>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w:t>
            </w:r>
            <w:r w:rsidRPr="00B138F3">
              <w:rPr>
                <w:rFonts w:ascii="GHEA Grapalat" w:hAnsi="GHEA Grapalat"/>
                <w:sz w:val="18"/>
                <w:szCs w:val="18"/>
              </w:rPr>
              <w:lastRenderedPageBreak/>
              <w:t>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бенефициаром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44432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 xml:space="preserve">одписывается плательщиком или </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44432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подпись сотрудника </w:t>
            </w:r>
            <w:r w:rsidRPr="00B138F3">
              <w:rPr>
                <w:rFonts w:ascii="GHEA Grapalat" w:hAnsi="GHEA Grapalat"/>
                <w:sz w:val="18"/>
                <w:szCs w:val="18"/>
              </w:rPr>
              <w:lastRenderedPageBreak/>
              <w:t>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lastRenderedPageBreak/>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p>
        </w:tc>
      </w:tr>
      <w:tr w:rsidR="00B138F3"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p>
        </w:tc>
      </w:tr>
      <w:tr w:rsidR="00FF3DE9" w:rsidRPr="00B138F3" w:rsidTr="00444326">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44432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444326">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4131CA">
      <w:pPr>
        <w:widowControl w:val="0"/>
        <w:spacing w:after="160"/>
        <w:ind w:left="567" w:right="565"/>
        <w:jc w:val="right"/>
        <w:rPr>
          <w:rFonts w:ascii="GHEA Grapalat" w:hAnsi="GHEA Grapalat"/>
          <w:b/>
        </w:rPr>
      </w:pPr>
    </w:p>
    <w:p w:rsidR="00071D1C" w:rsidRPr="00B138F3" w:rsidRDefault="00B2572B" w:rsidP="004131CA">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 xml:space="preserve">Приложение № </w:t>
      </w:r>
      <w:r w:rsidR="004A51CE" w:rsidRPr="00B138F3">
        <w:rPr>
          <w:rFonts w:ascii="GHEA Grapalat" w:hAnsi="GHEA Grapalat"/>
          <w:b/>
          <w:sz w:val="24"/>
          <w:szCs w:val="24"/>
        </w:rPr>
        <w:t>6</w:t>
      </w:r>
    </w:p>
    <w:p w:rsidR="004131CA" w:rsidRPr="006A41CD" w:rsidRDefault="00071D1C" w:rsidP="004131CA">
      <w:pPr>
        <w:widowControl w:val="0"/>
        <w:spacing w:after="160"/>
        <w:jc w:val="right"/>
        <w:rPr>
          <w:rFonts w:ascii="Arial" w:hAnsi="Arial" w:cs="Arial"/>
        </w:rPr>
      </w:pPr>
      <w:r w:rsidRPr="00B138F3">
        <w:rPr>
          <w:rFonts w:ascii="GHEA Grapalat" w:hAnsi="GHEA Grapalat"/>
          <w:b/>
        </w:rPr>
        <w:t xml:space="preserve">к Приглашению </w:t>
      </w:r>
      <w:proofErr w:type="gramStart"/>
      <w:r w:rsidRPr="00B138F3">
        <w:rPr>
          <w:rFonts w:ascii="GHEA Grapalat" w:hAnsi="GHEA Grapalat"/>
          <w:b/>
        </w:rPr>
        <w:t>на</w:t>
      </w:r>
      <w:proofErr w:type="gramEnd"/>
      <w:r w:rsidRPr="00B138F3">
        <w:rPr>
          <w:rFonts w:ascii="GHEA Grapalat" w:hAnsi="GHEA Grapalat"/>
          <w:b/>
        </w:rPr>
        <w:t xml:space="preserve"> </w:t>
      </w:r>
      <w:r w:rsidR="00115FB7" w:rsidRPr="000047F1">
        <w:rPr>
          <w:rFonts w:ascii="Arial" w:hAnsi="Arial" w:cs="Arial"/>
          <w:b/>
        </w:rPr>
        <w:t>запроса котировок</w:t>
      </w:r>
      <w:r w:rsidR="008D352C" w:rsidRPr="00B138F3">
        <w:rPr>
          <w:rFonts w:ascii="GHEA Grapalat" w:hAnsi="GHEA Grapalat" w:cs="Sylfaen"/>
          <w:b/>
        </w:rPr>
        <w:br/>
      </w:r>
      <w:r w:rsidRPr="00B138F3">
        <w:rPr>
          <w:rFonts w:ascii="GHEA Grapalat" w:hAnsi="GHEA Grapalat"/>
          <w:b/>
        </w:rPr>
        <w:t xml:space="preserve">под кодом </w:t>
      </w:r>
      <w:r w:rsidR="00FD5788">
        <w:rPr>
          <w:rFonts w:ascii="Arial" w:hAnsi="Arial" w:cs="Arial"/>
          <w:b/>
          <w:i/>
          <w:lang w:val="en-US"/>
        </w:rPr>
        <w:t>AM</w:t>
      </w:r>
      <w:r w:rsidR="00FD5788" w:rsidRPr="00FD5788">
        <w:rPr>
          <w:rFonts w:ascii="Arial" w:hAnsi="Arial" w:cs="Arial"/>
          <w:b/>
          <w:i/>
        </w:rPr>
        <w:t>Х</w:t>
      </w:r>
      <w:r w:rsidR="00FD5788">
        <w:rPr>
          <w:rFonts w:ascii="Arial" w:hAnsi="Arial" w:cs="Arial"/>
          <w:b/>
          <w:i/>
          <w:lang w:val="en-US"/>
        </w:rPr>
        <w:t>H</w:t>
      </w:r>
      <w:r w:rsidR="00FD5788" w:rsidRPr="00FD5788">
        <w:rPr>
          <w:rFonts w:ascii="Arial" w:hAnsi="Arial" w:cs="Arial"/>
          <w:b/>
          <w:i/>
        </w:rPr>
        <w:t>Х</w:t>
      </w:r>
      <w:r w:rsidR="004131CA" w:rsidRPr="006A41CD">
        <w:rPr>
          <w:rFonts w:ascii="Arial" w:hAnsi="Arial" w:cs="Arial"/>
          <w:b/>
          <w:i/>
          <w:lang w:val="en-US"/>
        </w:rPr>
        <w:t>M</w:t>
      </w:r>
      <w:r w:rsidR="004131CA" w:rsidRPr="006A41CD">
        <w:rPr>
          <w:rFonts w:ascii="Arial" w:hAnsi="Arial" w:cs="Arial"/>
          <w:b/>
          <w:i/>
          <w:lang w:val="hy-AM"/>
        </w:rPr>
        <w:t>-GHA</w:t>
      </w:r>
      <w:r w:rsidR="004131CA" w:rsidRPr="006A41CD">
        <w:rPr>
          <w:rFonts w:ascii="Arial" w:hAnsi="Arial" w:cs="Arial"/>
          <w:b/>
          <w:i/>
        </w:rPr>
        <w:t>P</w:t>
      </w:r>
      <w:r w:rsidR="004131CA" w:rsidRPr="006A41CD">
        <w:rPr>
          <w:rFonts w:ascii="Arial" w:hAnsi="Arial" w:cs="Arial"/>
          <w:b/>
          <w:i/>
          <w:lang w:val="hy-AM"/>
        </w:rPr>
        <w:t>DZB-20/</w:t>
      </w:r>
      <w:r w:rsidR="004131CA" w:rsidRPr="006A41CD">
        <w:rPr>
          <w:rFonts w:ascii="Arial" w:hAnsi="Arial" w:cs="Arial"/>
          <w:b/>
          <w:i/>
        </w:rPr>
        <w:t>1</w:t>
      </w:r>
    </w:p>
    <w:p w:rsidR="00071D1C" w:rsidRPr="00B138F3" w:rsidRDefault="00071D1C" w:rsidP="00B46D58">
      <w:pPr>
        <w:pStyle w:val="31"/>
        <w:widowControl w:val="0"/>
        <w:spacing w:after="160" w:line="240" w:lineRule="auto"/>
        <w:jc w:val="right"/>
        <w:rPr>
          <w:rFonts w:ascii="GHEA Grapalat" w:hAnsi="GHEA Grapalat" w:cs="Sylfaen"/>
          <w:b/>
          <w:sz w:val="24"/>
          <w:szCs w:val="24"/>
        </w:rPr>
      </w:pP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E50736">
      <w:pPr>
        <w:widowControl w:val="0"/>
        <w:spacing w:after="160"/>
        <w:ind w:left="-142" w:firstLine="142"/>
        <w:jc w:val="center"/>
        <w:rPr>
          <w:rFonts w:ascii="GHEA Grapalat" w:hAnsi="GHEA Grapalat" w:cs="Sylfaen"/>
          <w:lang w:val="en-US"/>
        </w:rPr>
      </w:pPr>
      <w:r w:rsidRPr="00B138F3">
        <w:rPr>
          <w:rFonts w:ascii="GHEA Grapalat" w:hAnsi="GHEA Grapalat"/>
          <w:b/>
        </w:rPr>
        <w:t xml:space="preserve">№ </w:t>
      </w:r>
      <w:r w:rsidR="00FD5788">
        <w:rPr>
          <w:rFonts w:ascii="GHEA Grapalat" w:hAnsi="GHEA Grapalat"/>
          <w:b/>
          <w:lang w:val="en-US"/>
        </w:rPr>
        <w:t>AMХHХ</w:t>
      </w:r>
      <w:r w:rsidR="00B84B87" w:rsidRPr="00CF0C35">
        <w:rPr>
          <w:rFonts w:ascii="GHEA Grapalat" w:hAnsi="GHEA Grapalat"/>
          <w:b/>
          <w:lang w:val="en-US"/>
        </w:rPr>
        <w:t>M</w:t>
      </w:r>
      <w:r w:rsidR="00B84B87" w:rsidRPr="00CF0C35">
        <w:rPr>
          <w:rFonts w:ascii="GHEA Grapalat" w:hAnsi="GHEA Grapalat"/>
          <w:b/>
          <w:lang w:val="hy-AM"/>
        </w:rPr>
        <w:t>-GHA</w:t>
      </w:r>
      <w:r w:rsidR="00B84B87" w:rsidRPr="00CF0C35">
        <w:rPr>
          <w:rFonts w:ascii="GHEA Grapalat" w:hAnsi="GHEA Grapalat"/>
          <w:b/>
        </w:rPr>
        <w:t>P</w:t>
      </w:r>
      <w:r w:rsidR="00B84B87" w:rsidRPr="00CF0C35">
        <w:rPr>
          <w:rFonts w:ascii="GHEA Grapalat" w:hAnsi="GHEA Grapalat"/>
          <w:b/>
          <w:lang w:val="hy-AM"/>
        </w:rPr>
        <w:t>DZB-20/</w:t>
      </w:r>
      <w:r w:rsidR="00B84B87" w:rsidRPr="00D4611F">
        <w:rPr>
          <w:rFonts w:ascii="GHEA Grapalat" w:hAnsi="GHEA Grapalat"/>
          <w:b/>
          <w:i/>
        </w:rPr>
        <w:t>1</w:t>
      </w:r>
    </w:p>
    <w:tbl>
      <w:tblPr>
        <w:tblStyle w:val="af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D5788"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proofErr w:type="gramStart"/>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roofErr w:type="gramEnd"/>
    </w:p>
    <w:p w:rsidR="00071D1C" w:rsidRPr="001A4607" w:rsidRDefault="00071D1C" w:rsidP="00B46D58">
      <w:pPr>
        <w:widowControl w:val="0"/>
        <w:spacing w:after="160"/>
        <w:ind w:firstLine="709"/>
        <w:jc w:val="both"/>
        <w:rPr>
          <w:rFonts w:ascii="GHEA Grapalat" w:hAnsi="GHEA Grapalat"/>
          <w:b/>
          <w:lang w:val="hy-AM"/>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w:t>
      </w:r>
      <w:r w:rsidR="00E50736">
        <w:rPr>
          <w:rFonts w:ascii="GHEA Grapalat" w:hAnsi="GHEA Grapalat"/>
        </w:rPr>
        <w:t>ыли нарушены более чем на  5</w:t>
      </w:r>
      <w:r w:rsidR="003D798F">
        <w:rPr>
          <w:rFonts w:ascii="GHEA Grapalat" w:hAnsi="GHEA Grapalat"/>
        </w:rPr>
        <w:t xml:space="preserve"> </w:t>
      </w:r>
      <w:r w:rsidRPr="00B138F3">
        <w:rPr>
          <w:rFonts w:ascii="GHEA Grapalat" w:hAnsi="GHEA Grapalat"/>
        </w:rPr>
        <w:t>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 xml:space="preserve">отказываться от исполнения договора и требовать возврата </w:t>
      </w:r>
      <w:r w:rsidRPr="00B138F3">
        <w:rPr>
          <w:rFonts w:ascii="GHEA Grapalat" w:hAnsi="GHEA Grapalat"/>
        </w:rPr>
        <w:lastRenderedPageBreak/>
        <w:t>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сроки поставки т</w:t>
      </w:r>
      <w:r w:rsidR="003D798F">
        <w:rPr>
          <w:rFonts w:ascii="GHEA Grapalat" w:hAnsi="GHEA Grapalat"/>
        </w:rPr>
        <w:t>овара нару</w:t>
      </w:r>
      <w:r w:rsidR="00E50736">
        <w:rPr>
          <w:rFonts w:ascii="GHEA Grapalat" w:hAnsi="GHEA Grapalat"/>
        </w:rPr>
        <w:t>шены более чем на 5</w:t>
      </w:r>
      <w:r w:rsidRPr="00B138F3">
        <w:rPr>
          <w:rFonts w:ascii="GHEA Grapalat" w:hAnsi="GHEA Grapalat"/>
        </w:rPr>
        <w:t xml:space="preserve">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случае приема товара, поставленного в предусмотренных </w:t>
      </w:r>
      <w:r w:rsidRPr="00B138F3">
        <w:rPr>
          <w:rFonts w:ascii="GHEA Grapalat" w:hAnsi="GHEA Grapalat"/>
        </w:rPr>
        <w:lastRenderedPageBreak/>
        <w:t>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Передавать Покупателю принадлежности товара и </w:t>
      </w:r>
      <w:r w:rsidRPr="00B138F3">
        <w:rPr>
          <w:rFonts w:ascii="GHEA Grapalat" w:hAnsi="GHEA Grapalat"/>
        </w:rPr>
        <w:lastRenderedPageBreak/>
        <w:t>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af6"/>
          <w:rFonts w:ascii="GHEA Grapalat" w:hAnsi="GHEA Grapalat"/>
        </w:rPr>
        <w:footnoteReference w:customMarkFollows="1" w:id="11"/>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w:t>
      </w:r>
      <w:r w:rsidR="003D798F">
        <w:rPr>
          <w:rFonts w:ascii="GHEA Grapalat" w:hAnsi="GHEA Grapalat"/>
        </w:rPr>
        <w:t xml:space="preserve">елю (Приложение № 3.1) и 2 </w:t>
      </w:r>
      <w:r>
        <w:rPr>
          <w:rFonts w:ascii="GHEA Grapalat" w:hAnsi="GHEA Grapalat"/>
        </w:rPr>
        <w:t xml:space="preserve">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D798F">
        <w:rPr>
          <w:rFonts w:ascii="GHEA Grapalat" w:hAnsi="GHEA Grapalat"/>
        </w:rPr>
        <w:t>Покупатель в течение 3</w:t>
      </w:r>
      <w:r w:rsidR="00371CF8">
        <w:rPr>
          <w:rFonts w:ascii="GHEA Grapalat" w:hAnsi="GHEA Grapalat"/>
        </w:rPr>
        <w:t xml:space="preserve"> рабочих дней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lastRenderedPageBreak/>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1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w:t>
      </w:r>
      <w:r w:rsidRPr="00B138F3">
        <w:rPr>
          <w:rFonts w:ascii="GHEA Grapalat" w:hAnsi="GHEA Grapalat"/>
        </w:rPr>
        <w:lastRenderedPageBreak/>
        <w:t>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af6"/>
          <w:rFonts w:ascii="GHEA Grapalat" w:hAnsi="GHEA Grapalat"/>
        </w:rPr>
        <w:footnoteReference w:customMarkFollows="1" w:id="13"/>
        <w:t>22</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14"/>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w:t>
      </w:r>
      <w:r w:rsidRPr="00B138F3">
        <w:rPr>
          <w:rFonts w:ascii="GHEA Grapalat" w:hAnsi="GHEA Grapalat"/>
          <w:spacing w:val="-6"/>
        </w:rPr>
        <w:lastRenderedPageBreak/>
        <w:t xml:space="preserve">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ПОКУПАТЕЛЬ</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7B0343" w:rsidRDefault="00071D1C" w:rsidP="00B46D58">
      <w:pPr>
        <w:widowControl w:val="0"/>
        <w:spacing w:after="160"/>
        <w:jc w:val="right"/>
        <w:rPr>
          <w:rFonts w:ascii="GHEA Grapalat" w:hAnsi="GHEA Grapalat"/>
        </w:rPr>
        <w:sectPr w:rsidR="00071D1C" w:rsidRPr="007B0343" w:rsidSect="000811C1">
          <w:headerReference w:type="default" r:id="rId10"/>
          <w:footerReference w:type="default" r:id="rId11"/>
          <w:footnotePr>
            <w:pos w:val="beneathText"/>
          </w:footnotePr>
          <w:pgSz w:w="11906" w:h="16838" w:code="9"/>
          <w:pgMar w:top="993" w:right="1418" w:bottom="1418" w:left="1418" w:header="561" w:footer="561" w:gutter="0"/>
          <w:cols w:space="720"/>
          <w:docGrid w:linePitch="326"/>
        </w:sectPr>
      </w:pPr>
    </w:p>
    <w:p w:rsidR="001A4607" w:rsidRPr="00BA277A" w:rsidRDefault="001A4607" w:rsidP="001A4607">
      <w:pPr>
        <w:widowControl w:val="0"/>
        <w:spacing w:after="160"/>
        <w:jc w:val="right"/>
        <w:rPr>
          <w:rFonts w:ascii="GHEA Grapalat" w:hAnsi="GHEA Grapalat"/>
          <w:i/>
        </w:rPr>
      </w:pPr>
      <w:r w:rsidRPr="00BA277A">
        <w:rPr>
          <w:rFonts w:ascii="GHEA Grapalat" w:hAnsi="GHEA Grapalat"/>
          <w:i/>
        </w:rPr>
        <w:lastRenderedPageBreak/>
        <w:t>Приложение № 1</w:t>
      </w:r>
    </w:p>
    <w:p w:rsidR="001A4607" w:rsidRPr="00BA277A" w:rsidRDefault="001A4607" w:rsidP="001A4607">
      <w:pPr>
        <w:widowControl w:val="0"/>
        <w:spacing w:after="160"/>
        <w:jc w:val="right"/>
        <w:rPr>
          <w:rFonts w:ascii="GHEA Grapalat" w:hAnsi="GHEA Grapalat"/>
          <w:i/>
        </w:rPr>
      </w:pPr>
      <w:r w:rsidRPr="00BA277A">
        <w:rPr>
          <w:rFonts w:ascii="GHEA Grapalat" w:hAnsi="GHEA Grapalat"/>
          <w:i/>
        </w:rPr>
        <w:t xml:space="preserve">к Договору под кодом </w:t>
      </w:r>
      <w:r w:rsidRPr="00BA277A">
        <w:rPr>
          <w:rFonts w:ascii="GHEA Grapalat" w:hAnsi="GHEA Grapalat"/>
          <w:i/>
        </w:rPr>
        <w:br/>
        <w:t>заключенному "</w:t>
      </w:r>
      <w:r w:rsidRPr="00BA277A">
        <w:rPr>
          <w:rFonts w:ascii="GHEA Grapalat" w:hAnsi="GHEA Grapalat"/>
          <w:i/>
        </w:rPr>
        <w:tab/>
        <w:t>"</w:t>
      </w:r>
      <w:r w:rsidRPr="00BA277A">
        <w:rPr>
          <w:rFonts w:ascii="GHEA Grapalat" w:hAnsi="GHEA Grapalat"/>
          <w:i/>
        </w:rPr>
        <w:tab/>
        <w:t>20</w:t>
      </w:r>
      <w:r w:rsidRPr="00BA277A">
        <w:rPr>
          <w:rFonts w:ascii="GHEA Grapalat" w:hAnsi="GHEA Grapalat"/>
          <w:i/>
        </w:rPr>
        <w:tab/>
        <w:t>г.</w:t>
      </w:r>
    </w:p>
    <w:p w:rsidR="001A4607" w:rsidRPr="00BA277A" w:rsidRDefault="001A4607" w:rsidP="001A4607">
      <w:pPr>
        <w:widowControl w:val="0"/>
        <w:spacing w:after="160"/>
        <w:jc w:val="center"/>
        <w:rPr>
          <w:rFonts w:ascii="GHEA Grapalat" w:hAnsi="GHEA Grapalat"/>
        </w:rPr>
      </w:pPr>
      <w:r w:rsidRPr="00BA277A">
        <w:rPr>
          <w:rFonts w:ascii="GHEA Grapalat" w:hAnsi="GHEA Grapalat"/>
        </w:rPr>
        <w:t>ТЕХНИЧЕСКАЯ ХАРАКТЕРИСТИКА-ГРАФИК ЗАКУПКИ</w:t>
      </w:r>
      <w:r w:rsidRPr="00BA277A">
        <w:rPr>
          <w:rFonts w:ascii="GHEA Grapalat" w:hAnsi="GHEA Grapalat"/>
          <w:vertAlign w:val="superscript"/>
        </w:rPr>
        <w:footnoteReference w:customMarkFollows="1" w:id="15"/>
        <w:t>*</w:t>
      </w:r>
    </w:p>
    <w:p w:rsidR="001A4607" w:rsidRPr="00BA277A" w:rsidRDefault="001A4607" w:rsidP="001A4607">
      <w:pPr>
        <w:widowControl w:val="0"/>
        <w:spacing w:after="160"/>
        <w:jc w:val="right"/>
        <w:rPr>
          <w:rFonts w:ascii="GHEA Grapalat" w:hAnsi="GHEA Grapalat"/>
        </w:rPr>
      </w:pPr>
      <w:proofErr w:type="spellStart"/>
      <w:r w:rsidRPr="00BA277A">
        <w:rPr>
          <w:rFonts w:ascii="GHEA Grapalat" w:hAnsi="GHEA Grapalat"/>
        </w:rPr>
        <w:t>Драмов</w:t>
      </w:r>
      <w:proofErr w:type="spellEnd"/>
      <w:r w:rsidRPr="00BA277A">
        <w:rPr>
          <w:rFonts w:ascii="GHEA Grapalat" w:hAnsi="GHEA Grapalat"/>
        </w:rPr>
        <w:t xml:space="preserve"> РА</w:t>
      </w:r>
    </w:p>
    <w:tbl>
      <w:tblPr>
        <w:tblW w:w="163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1208"/>
        <w:gridCol w:w="1134"/>
        <w:gridCol w:w="1276"/>
        <w:gridCol w:w="5386"/>
        <w:gridCol w:w="709"/>
        <w:gridCol w:w="851"/>
        <w:gridCol w:w="880"/>
        <w:gridCol w:w="850"/>
        <w:gridCol w:w="821"/>
        <w:gridCol w:w="1046"/>
        <w:gridCol w:w="947"/>
      </w:tblGrid>
      <w:tr w:rsidR="001A4607" w:rsidRPr="00BA277A" w:rsidTr="00D169A3">
        <w:trPr>
          <w:jc w:val="center"/>
        </w:trPr>
        <w:tc>
          <w:tcPr>
            <w:tcW w:w="16350" w:type="dxa"/>
            <w:gridSpan w:val="12"/>
          </w:tcPr>
          <w:p w:rsidR="001A4607" w:rsidRPr="00BA277A" w:rsidRDefault="001A4607" w:rsidP="00D169A3">
            <w:pPr>
              <w:widowControl w:val="0"/>
              <w:jc w:val="center"/>
              <w:rPr>
                <w:rFonts w:ascii="GHEA Grapalat" w:hAnsi="GHEA Grapalat"/>
                <w:sz w:val="16"/>
                <w:szCs w:val="16"/>
              </w:rPr>
            </w:pPr>
            <w:r w:rsidRPr="00BA277A">
              <w:rPr>
                <w:rFonts w:ascii="GHEA Grapalat" w:hAnsi="GHEA Grapalat"/>
                <w:sz w:val="16"/>
                <w:szCs w:val="16"/>
              </w:rPr>
              <w:t>Товар</w:t>
            </w:r>
          </w:p>
        </w:tc>
      </w:tr>
      <w:tr w:rsidR="001A4607" w:rsidRPr="00BA277A" w:rsidTr="00D169A3">
        <w:trPr>
          <w:trHeight w:val="219"/>
          <w:jc w:val="center"/>
        </w:trPr>
        <w:tc>
          <w:tcPr>
            <w:tcW w:w="1242" w:type="dxa"/>
            <w:vMerge w:val="restart"/>
            <w:vAlign w:val="center"/>
          </w:tcPr>
          <w:p w:rsidR="001A4607" w:rsidRPr="00BA277A" w:rsidRDefault="001A4607" w:rsidP="00D169A3">
            <w:pPr>
              <w:widowControl w:val="0"/>
              <w:jc w:val="center"/>
              <w:rPr>
                <w:rFonts w:ascii="GHEA Grapalat" w:hAnsi="GHEA Grapalat"/>
                <w:sz w:val="16"/>
                <w:szCs w:val="16"/>
              </w:rPr>
            </w:pPr>
            <w:r w:rsidRPr="00BA277A">
              <w:rPr>
                <w:rFonts w:ascii="GHEA Grapalat" w:hAnsi="GHEA Grapalat"/>
                <w:sz w:val="16"/>
                <w:szCs w:val="16"/>
              </w:rPr>
              <w:t xml:space="preserve">номер предусмотренного </w:t>
            </w:r>
            <w:r w:rsidRPr="00BA277A">
              <w:rPr>
                <w:rFonts w:ascii="GHEA Grapalat" w:hAnsi="GHEA Grapalat"/>
                <w:spacing w:val="-6"/>
                <w:sz w:val="16"/>
                <w:szCs w:val="16"/>
              </w:rPr>
              <w:t>приглашением</w:t>
            </w:r>
            <w:r w:rsidRPr="00BA277A">
              <w:rPr>
                <w:rFonts w:ascii="GHEA Grapalat" w:hAnsi="GHEA Grapalat"/>
                <w:sz w:val="16"/>
                <w:szCs w:val="16"/>
              </w:rPr>
              <w:t xml:space="preserve"> лота</w:t>
            </w:r>
          </w:p>
        </w:tc>
        <w:tc>
          <w:tcPr>
            <w:tcW w:w="1208" w:type="dxa"/>
            <w:vMerge w:val="restart"/>
            <w:vAlign w:val="center"/>
          </w:tcPr>
          <w:p w:rsidR="001A4607" w:rsidRPr="00BA277A" w:rsidRDefault="001A4607" w:rsidP="00D169A3">
            <w:pPr>
              <w:widowControl w:val="0"/>
              <w:jc w:val="center"/>
              <w:rPr>
                <w:rFonts w:ascii="GHEA Grapalat" w:hAnsi="GHEA Grapalat"/>
                <w:sz w:val="16"/>
                <w:szCs w:val="16"/>
              </w:rPr>
            </w:pPr>
            <w:r w:rsidRPr="00BA277A">
              <w:rPr>
                <w:rFonts w:ascii="GHEA Grapalat" w:hAnsi="GHEA Grapalat"/>
                <w:sz w:val="16"/>
                <w:szCs w:val="16"/>
              </w:rPr>
              <w:t>промежуточный код, предусмотренный планом закупок по классификации ЕЗК (CPV)</w:t>
            </w:r>
          </w:p>
        </w:tc>
        <w:tc>
          <w:tcPr>
            <w:tcW w:w="1134" w:type="dxa"/>
            <w:vMerge w:val="restart"/>
            <w:vAlign w:val="center"/>
          </w:tcPr>
          <w:p w:rsidR="001A4607" w:rsidRPr="00BA277A" w:rsidRDefault="001A4607" w:rsidP="00D169A3">
            <w:pPr>
              <w:widowControl w:val="0"/>
              <w:jc w:val="center"/>
              <w:rPr>
                <w:rFonts w:ascii="GHEA Grapalat" w:hAnsi="GHEA Grapalat"/>
                <w:sz w:val="16"/>
                <w:szCs w:val="16"/>
                <w:lang w:val="en-US"/>
              </w:rPr>
            </w:pPr>
            <w:r w:rsidRPr="00BA277A">
              <w:rPr>
                <w:rFonts w:ascii="GHEA Grapalat" w:hAnsi="GHEA Grapalat"/>
                <w:sz w:val="16"/>
                <w:szCs w:val="16"/>
              </w:rPr>
              <w:t xml:space="preserve">наименование </w:t>
            </w:r>
          </w:p>
        </w:tc>
        <w:tc>
          <w:tcPr>
            <w:tcW w:w="1276" w:type="dxa"/>
            <w:vMerge w:val="restart"/>
            <w:vAlign w:val="center"/>
          </w:tcPr>
          <w:p w:rsidR="001A4607" w:rsidRPr="00BA277A" w:rsidRDefault="001A4607" w:rsidP="00D169A3">
            <w:pPr>
              <w:widowControl w:val="0"/>
              <w:ind w:left="-96" w:right="-108"/>
              <w:jc w:val="center"/>
              <w:rPr>
                <w:rFonts w:ascii="GHEA Grapalat" w:hAnsi="GHEA Grapalat"/>
                <w:sz w:val="16"/>
                <w:szCs w:val="16"/>
              </w:rPr>
            </w:pPr>
            <w:r w:rsidRPr="00BA277A">
              <w:rPr>
                <w:rFonts w:ascii="GHEA Grapalat" w:hAnsi="GHEA Grapalat"/>
                <w:sz w:val="16"/>
                <w:szCs w:val="16"/>
              </w:rPr>
              <w:t>товарный знак,</w:t>
            </w:r>
            <w:r w:rsidRPr="00BA277A">
              <w:rPr>
                <w:rFonts w:ascii="GHEA Grapalat" w:hAnsi="GHEA Grapalat"/>
                <w:sz w:val="16"/>
                <w:szCs w:val="16"/>
                <w:lang w:val="hy-AM"/>
              </w:rPr>
              <w:t xml:space="preserve"> </w:t>
            </w:r>
            <w:r w:rsidRPr="00BA277A">
              <w:rPr>
                <w:rFonts w:ascii="GHEA Grapalat" w:hAnsi="GHEA Grapalat"/>
                <w:sz w:val="16"/>
                <w:szCs w:val="16"/>
              </w:rPr>
              <w:t>марка</w:t>
            </w:r>
            <w:r w:rsidRPr="00BA277A">
              <w:rPr>
                <w:rFonts w:ascii="GHEA Grapalat" w:hAnsi="GHEA Grapalat"/>
                <w:sz w:val="16"/>
                <w:szCs w:val="16"/>
                <w:lang w:val="hy-AM"/>
              </w:rPr>
              <w:t xml:space="preserve"> </w:t>
            </w:r>
            <w:r w:rsidRPr="00BA277A">
              <w:rPr>
                <w:rFonts w:ascii="GHEA Grapalat" w:hAnsi="GHEA Grapalat"/>
                <w:sz w:val="16"/>
                <w:szCs w:val="16"/>
              </w:rPr>
              <w:t xml:space="preserve">и наименование производителя </w:t>
            </w:r>
            <w:r w:rsidRPr="00BA277A">
              <w:rPr>
                <w:rFonts w:ascii="GHEA Grapalat" w:hAnsi="GHEA Grapalat"/>
                <w:sz w:val="16"/>
                <w:szCs w:val="16"/>
                <w:vertAlign w:val="superscript"/>
              </w:rPr>
              <w:footnoteReference w:customMarkFollows="1" w:id="16"/>
              <w:t>**</w:t>
            </w:r>
          </w:p>
        </w:tc>
        <w:tc>
          <w:tcPr>
            <w:tcW w:w="5386" w:type="dxa"/>
            <w:vMerge w:val="restart"/>
            <w:vAlign w:val="center"/>
          </w:tcPr>
          <w:p w:rsidR="001A4607" w:rsidRPr="00BA277A" w:rsidRDefault="001A4607" w:rsidP="00D169A3">
            <w:pPr>
              <w:widowControl w:val="0"/>
              <w:ind w:left="-108" w:right="-59"/>
              <w:jc w:val="center"/>
              <w:rPr>
                <w:rFonts w:ascii="GHEA Grapalat" w:hAnsi="GHEA Grapalat"/>
                <w:sz w:val="16"/>
                <w:szCs w:val="16"/>
              </w:rPr>
            </w:pPr>
            <w:r w:rsidRPr="00BA277A">
              <w:rPr>
                <w:rFonts w:ascii="GHEA Grapalat" w:hAnsi="GHEA Grapalat"/>
                <w:sz w:val="16"/>
                <w:szCs w:val="16"/>
              </w:rPr>
              <w:t>техническая характеристика</w:t>
            </w:r>
          </w:p>
        </w:tc>
        <w:tc>
          <w:tcPr>
            <w:tcW w:w="709" w:type="dxa"/>
            <w:vMerge w:val="restart"/>
            <w:vAlign w:val="center"/>
          </w:tcPr>
          <w:p w:rsidR="001A4607" w:rsidRPr="00BA277A" w:rsidRDefault="001A4607" w:rsidP="00D169A3">
            <w:pPr>
              <w:widowControl w:val="0"/>
              <w:ind w:left="-48" w:right="-108"/>
              <w:jc w:val="center"/>
              <w:rPr>
                <w:rFonts w:ascii="GHEA Grapalat" w:hAnsi="GHEA Grapalat"/>
                <w:sz w:val="16"/>
                <w:szCs w:val="16"/>
              </w:rPr>
            </w:pPr>
            <w:r w:rsidRPr="00BA277A">
              <w:rPr>
                <w:rFonts w:ascii="GHEA Grapalat" w:hAnsi="GHEA Grapalat"/>
                <w:sz w:val="16"/>
                <w:szCs w:val="16"/>
              </w:rPr>
              <w:t>единица измерения</w:t>
            </w:r>
          </w:p>
        </w:tc>
        <w:tc>
          <w:tcPr>
            <w:tcW w:w="851" w:type="dxa"/>
            <w:vMerge w:val="restart"/>
            <w:vAlign w:val="center"/>
          </w:tcPr>
          <w:p w:rsidR="001A4607" w:rsidRPr="00BA277A" w:rsidRDefault="001A4607" w:rsidP="00D169A3">
            <w:pPr>
              <w:widowControl w:val="0"/>
              <w:ind w:left="-108" w:right="-108"/>
              <w:jc w:val="center"/>
              <w:rPr>
                <w:rFonts w:ascii="GHEA Grapalat" w:hAnsi="GHEA Grapalat"/>
                <w:sz w:val="16"/>
                <w:szCs w:val="16"/>
              </w:rPr>
            </w:pPr>
            <w:r w:rsidRPr="00BA277A">
              <w:rPr>
                <w:rFonts w:ascii="GHEA Grapalat" w:hAnsi="GHEA Grapalat"/>
                <w:sz w:val="16"/>
                <w:szCs w:val="16"/>
              </w:rPr>
              <w:t>цена единицы/</w:t>
            </w:r>
            <w:proofErr w:type="spellStart"/>
            <w:r w:rsidRPr="00BA277A">
              <w:rPr>
                <w:rFonts w:ascii="GHEA Grapalat" w:hAnsi="GHEA Grapalat"/>
                <w:sz w:val="16"/>
                <w:szCs w:val="16"/>
              </w:rPr>
              <w:t>драмов</w:t>
            </w:r>
            <w:proofErr w:type="spellEnd"/>
            <w:r w:rsidRPr="00BA277A">
              <w:rPr>
                <w:rFonts w:ascii="GHEA Grapalat" w:hAnsi="GHEA Grapalat"/>
                <w:sz w:val="16"/>
                <w:szCs w:val="16"/>
              </w:rPr>
              <w:t xml:space="preserve"> РА</w:t>
            </w:r>
          </w:p>
        </w:tc>
        <w:tc>
          <w:tcPr>
            <w:tcW w:w="880" w:type="dxa"/>
            <w:vMerge w:val="restart"/>
            <w:vAlign w:val="center"/>
          </w:tcPr>
          <w:p w:rsidR="001A4607" w:rsidRPr="00BA277A" w:rsidRDefault="001A4607" w:rsidP="00D169A3">
            <w:pPr>
              <w:widowControl w:val="0"/>
              <w:ind w:left="-108" w:right="-108"/>
              <w:jc w:val="center"/>
              <w:rPr>
                <w:rFonts w:ascii="GHEA Grapalat" w:hAnsi="GHEA Grapalat"/>
                <w:sz w:val="16"/>
                <w:szCs w:val="16"/>
              </w:rPr>
            </w:pPr>
            <w:r w:rsidRPr="00BA277A">
              <w:rPr>
                <w:rFonts w:ascii="GHEA Grapalat" w:hAnsi="GHEA Grapalat"/>
                <w:sz w:val="16"/>
                <w:szCs w:val="16"/>
              </w:rPr>
              <w:t>общая цена/</w:t>
            </w:r>
            <w:proofErr w:type="spellStart"/>
            <w:r w:rsidRPr="00BA277A">
              <w:rPr>
                <w:rFonts w:ascii="GHEA Grapalat" w:hAnsi="GHEA Grapalat"/>
                <w:sz w:val="16"/>
                <w:szCs w:val="16"/>
              </w:rPr>
              <w:t>драмов</w:t>
            </w:r>
            <w:proofErr w:type="spellEnd"/>
            <w:r w:rsidRPr="00BA277A">
              <w:rPr>
                <w:rFonts w:ascii="GHEA Grapalat" w:hAnsi="GHEA Grapalat"/>
                <w:sz w:val="16"/>
                <w:szCs w:val="16"/>
              </w:rPr>
              <w:t xml:space="preserve"> РА</w:t>
            </w:r>
          </w:p>
        </w:tc>
        <w:tc>
          <w:tcPr>
            <w:tcW w:w="850" w:type="dxa"/>
            <w:vMerge w:val="restart"/>
            <w:vAlign w:val="center"/>
          </w:tcPr>
          <w:p w:rsidR="001A4607" w:rsidRPr="00BA277A" w:rsidRDefault="001A4607" w:rsidP="00D169A3">
            <w:pPr>
              <w:widowControl w:val="0"/>
              <w:ind w:left="-126" w:right="-108"/>
              <w:jc w:val="center"/>
              <w:rPr>
                <w:rFonts w:ascii="GHEA Grapalat" w:hAnsi="GHEA Grapalat"/>
                <w:sz w:val="16"/>
                <w:szCs w:val="16"/>
              </w:rPr>
            </w:pPr>
            <w:r w:rsidRPr="00BA277A">
              <w:rPr>
                <w:rFonts w:ascii="GHEA Grapalat" w:hAnsi="GHEA Grapalat"/>
                <w:sz w:val="16"/>
                <w:szCs w:val="16"/>
              </w:rPr>
              <w:t>общий объем</w:t>
            </w:r>
          </w:p>
        </w:tc>
        <w:tc>
          <w:tcPr>
            <w:tcW w:w="2814" w:type="dxa"/>
            <w:gridSpan w:val="3"/>
            <w:vAlign w:val="center"/>
          </w:tcPr>
          <w:p w:rsidR="001A4607" w:rsidRPr="00BA277A" w:rsidRDefault="001A4607" w:rsidP="00D169A3">
            <w:pPr>
              <w:widowControl w:val="0"/>
              <w:jc w:val="center"/>
              <w:rPr>
                <w:rFonts w:ascii="GHEA Grapalat" w:hAnsi="GHEA Grapalat"/>
                <w:sz w:val="16"/>
                <w:szCs w:val="16"/>
              </w:rPr>
            </w:pPr>
            <w:r w:rsidRPr="00BA277A">
              <w:rPr>
                <w:rFonts w:ascii="GHEA Grapalat" w:hAnsi="GHEA Grapalat"/>
                <w:sz w:val="16"/>
                <w:szCs w:val="16"/>
              </w:rPr>
              <w:t>поставки</w:t>
            </w:r>
          </w:p>
        </w:tc>
      </w:tr>
      <w:tr w:rsidR="001A4607" w:rsidRPr="00BA277A" w:rsidTr="00D169A3">
        <w:trPr>
          <w:trHeight w:val="445"/>
          <w:jc w:val="center"/>
        </w:trPr>
        <w:tc>
          <w:tcPr>
            <w:tcW w:w="1242" w:type="dxa"/>
            <w:vMerge/>
            <w:vAlign w:val="center"/>
          </w:tcPr>
          <w:p w:rsidR="001A4607" w:rsidRPr="00BA277A" w:rsidRDefault="001A4607" w:rsidP="00D169A3">
            <w:pPr>
              <w:widowControl w:val="0"/>
              <w:jc w:val="center"/>
              <w:rPr>
                <w:rFonts w:ascii="GHEA Grapalat" w:hAnsi="GHEA Grapalat"/>
                <w:sz w:val="16"/>
                <w:szCs w:val="16"/>
              </w:rPr>
            </w:pPr>
          </w:p>
        </w:tc>
        <w:tc>
          <w:tcPr>
            <w:tcW w:w="1208" w:type="dxa"/>
            <w:vMerge/>
            <w:vAlign w:val="center"/>
          </w:tcPr>
          <w:p w:rsidR="001A4607" w:rsidRPr="00BA277A" w:rsidRDefault="001A4607" w:rsidP="00D169A3">
            <w:pPr>
              <w:widowControl w:val="0"/>
              <w:jc w:val="center"/>
              <w:rPr>
                <w:rFonts w:ascii="GHEA Grapalat" w:hAnsi="GHEA Grapalat"/>
                <w:sz w:val="16"/>
                <w:szCs w:val="16"/>
              </w:rPr>
            </w:pPr>
          </w:p>
        </w:tc>
        <w:tc>
          <w:tcPr>
            <w:tcW w:w="1134" w:type="dxa"/>
            <w:vMerge/>
            <w:vAlign w:val="center"/>
          </w:tcPr>
          <w:p w:rsidR="001A4607" w:rsidRPr="00BA277A" w:rsidRDefault="001A4607" w:rsidP="00D169A3">
            <w:pPr>
              <w:widowControl w:val="0"/>
              <w:jc w:val="center"/>
              <w:rPr>
                <w:rFonts w:ascii="GHEA Grapalat" w:hAnsi="GHEA Grapalat"/>
                <w:sz w:val="16"/>
                <w:szCs w:val="16"/>
              </w:rPr>
            </w:pPr>
          </w:p>
        </w:tc>
        <w:tc>
          <w:tcPr>
            <w:tcW w:w="1276" w:type="dxa"/>
            <w:vMerge/>
            <w:vAlign w:val="center"/>
          </w:tcPr>
          <w:p w:rsidR="001A4607" w:rsidRPr="00BA277A" w:rsidRDefault="001A4607" w:rsidP="00D169A3">
            <w:pPr>
              <w:widowControl w:val="0"/>
              <w:jc w:val="center"/>
              <w:rPr>
                <w:rFonts w:ascii="GHEA Grapalat" w:hAnsi="GHEA Grapalat"/>
                <w:sz w:val="16"/>
                <w:szCs w:val="16"/>
              </w:rPr>
            </w:pPr>
          </w:p>
        </w:tc>
        <w:tc>
          <w:tcPr>
            <w:tcW w:w="5386" w:type="dxa"/>
            <w:vMerge/>
            <w:vAlign w:val="center"/>
          </w:tcPr>
          <w:p w:rsidR="001A4607" w:rsidRPr="00BA277A" w:rsidRDefault="001A4607" w:rsidP="00D169A3">
            <w:pPr>
              <w:widowControl w:val="0"/>
              <w:jc w:val="center"/>
              <w:rPr>
                <w:rFonts w:ascii="GHEA Grapalat" w:hAnsi="GHEA Grapalat"/>
                <w:sz w:val="16"/>
                <w:szCs w:val="16"/>
              </w:rPr>
            </w:pPr>
          </w:p>
        </w:tc>
        <w:tc>
          <w:tcPr>
            <w:tcW w:w="709" w:type="dxa"/>
            <w:vMerge/>
            <w:vAlign w:val="center"/>
          </w:tcPr>
          <w:p w:rsidR="001A4607" w:rsidRPr="00BA277A" w:rsidRDefault="001A4607" w:rsidP="00D169A3">
            <w:pPr>
              <w:widowControl w:val="0"/>
              <w:jc w:val="center"/>
              <w:rPr>
                <w:rFonts w:ascii="GHEA Grapalat" w:hAnsi="GHEA Grapalat"/>
                <w:sz w:val="16"/>
                <w:szCs w:val="16"/>
              </w:rPr>
            </w:pPr>
          </w:p>
        </w:tc>
        <w:tc>
          <w:tcPr>
            <w:tcW w:w="851" w:type="dxa"/>
            <w:vMerge/>
            <w:vAlign w:val="center"/>
          </w:tcPr>
          <w:p w:rsidR="001A4607" w:rsidRPr="00BA277A" w:rsidRDefault="001A4607" w:rsidP="00D169A3">
            <w:pPr>
              <w:widowControl w:val="0"/>
              <w:jc w:val="center"/>
              <w:rPr>
                <w:rFonts w:ascii="GHEA Grapalat" w:hAnsi="GHEA Grapalat"/>
                <w:sz w:val="16"/>
                <w:szCs w:val="16"/>
              </w:rPr>
            </w:pPr>
          </w:p>
        </w:tc>
        <w:tc>
          <w:tcPr>
            <w:tcW w:w="880" w:type="dxa"/>
            <w:vMerge/>
            <w:vAlign w:val="center"/>
          </w:tcPr>
          <w:p w:rsidR="001A4607" w:rsidRPr="00BA277A" w:rsidRDefault="001A4607" w:rsidP="00D169A3">
            <w:pPr>
              <w:widowControl w:val="0"/>
              <w:jc w:val="center"/>
              <w:rPr>
                <w:rFonts w:ascii="GHEA Grapalat" w:hAnsi="GHEA Grapalat"/>
                <w:sz w:val="16"/>
                <w:szCs w:val="16"/>
              </w:rPr>
            </w:pPr>
          </w:p>
        </w:tc>
        <w:tc>
          <w:tcPr>
            <w:tcW w:w="850" w:type="dxa"/>
            <w:vMerge/>
            <w:vAlign w:val="center"/>
          </w:tcPr>
          <w:p w:rsidR="001A4607" w:rsidRPr="00BA277A" w:rsidRDefault="001A4607" w:rsidP="00D169A3">
            <w:pPr>
              <w:widowControl w:val="0"/>
              <w:jc w:val="center"/>
              <w:rPr>
                <w:rFonts w:ascii="GHEA Grapalat" w:hAnsi="GHEA Grapalat"/>
                <w:sz w:val="16"/>
                <w:szCs w:val="16"/>
              </w:rPr>
            </w:pPr>
          </w:p>
        </w:tc>
        <w:tc>
          <w:tcPr>
            <w:tcW w:w="821" w:type="dxa"/>
            <w:vAlign w:val="center"/>
          </w:tcPr>
          <w:p w:rsidR="001A4607" w:rsidRPr="00BA277A" w:rsidRDefault="001A4607" w:rsidP="00D169A3">
            <w:pPr>
              <w:widowControl w:val="0"/>
              <w:ind w:left="-108" w:right="-108"/>
              <w:jc w:val="center"/>
              <w:rPr>
                <w:rFonts w:ascii="GHEA Grapalat" w:hAnsi="GHEA Grapalat"/>
                <w:sz w:val="16"/>
                <w:szCs w:val="16"/>
              </w:rPr>
            </w:pPr>
            <w:r w:rsidRPr="00BA277A">
              <w:rPr>
                <w:rFonts w:ascii="GHEA Grapalat" w:hAnsi="GHEA Grapalat"/>
                <w:sz w:val="16"/>
                <w:szCs w:val="16"/>
              </w:rPr>
              <w:t>адрес</w:t>
            </w:r>
          </w:p>
          <w:p w:rsidR="001A4607" w:rsidRPr="00BA277A" w:rsidRDefault="001A4607" w:rsidP="00D169A3">
            <w:pPr>
              <w:widowControl w:val="0"/>
              <w:ind w:left="-108" w:right="-108"/>
              <w:jc w:val="center"/>
              <w:rPr>
                <w:rFonts w:ascii="GHEA Grapalat" w:hAnsi="GHEA Grapalat"/>
                <w:sz w:val="16"/>
                <w:szCs w:val="16"/>
              </w:rPr>
            </w:pPr>
            <w:r w:rsidRPr="00BA277A">
              <w:rPr>
                <w:rFonts w:ascii="GHEA Grapalat" w:hAnsi="GHEA Grapalat"/>
                <w:sz w:val="16"/>
                <w:szCs w:val="16"/>
              </w:rPr>
              <w:t>посмотрите ниже</w:t>
            </w:r>
          </w:p>
        </w:tc>
        <w:tc>
          <w:tcPr>
            <w:tcW w:w="1046" w:type="dxa"/>
            <w:vAlign w:val="center"/>
          </w:tcPr>
          <w:p w:rsidR="001A4607" w:rsidRPr="00BA277A" w:rsidRDefault="001A4607" w:rsidP="00D169A3">
            <w:pPr>
              <w:widowControl w:val="0"/>
              <w:ind w:left="-46" w:right="-84"/>
              <w:jc w:val="center"/>
              <w:rPr>
                <w:rFonts w:ascii="GHEA Grapalat" w:hAnsi="GHEA Grapalat"/>
                <w:sz w:val="16"/>
                <w:szCs w:val="16"/>
              </w:rPr>
            </w:pPr>
            <w:r w:rsidRPr="00BA277A">
              <w:rPr>
                <w:rFonts w:ascii="GHEA Grapalat" w:hAnsi="GHEA Grapalat"/>
                <w:sz w:val="16"/>
                <w:szCs w:val="16"/>
              </w:rPr>
              <w:t>подлежащее поставке количество товара</w:t>
            </w:r>
          </w:p>
        </w:tc>
        <w:tc>
          <w:tcPr>
            <w:tcW w:w="947" w:type="dxa"/>
            <w:vAlign w:val="center"/>
          </w:tcPr>
          <w:p w:rsidR="001A4607" w:rsidRPr="00BA277A" w:rsidRDefault="001A4607" w:rsidP="00D169A3">
            <w:pPr>
              <w:widowControl w:val="0"/>
              <w:ind w:left="-132" w:right="-129"/>
              <w:jc w:val="center"/>
              <w:rPr>
                <w:rFonts w:ascii="GHEA Grapalat" w:hAnsi="GHEA Grapalat"/>
                <w:sz w:val="16"/>
                <w:szCs w:val="16"/>
              </w:rPr>
            </w:pPr>
            <w:r w:rsidRPr="00BA277A">
              <w:rPr>
                <w:rFonts w:ascii="GHEA Grapalat" w:hAnsi="GHEA Grapalat"/>
                <w:sz w:val="16"/>
                <w:szCs w:val="16"/>
              </w:rPr>
              <w:t>срок</w:t>
            </w:r>
            <w:r w:rsidRPr="00BA277A">
              <w:rPr>
                <w:rFonts w:ascii="GHEA Grapalat" w:hAnsi="GHEA Grapalat"/>
                <w:sz w:val="16"/>
                <w:szCs w:val="16"/>
                <w:vertAlign w:val="superscript"/>
              </w:rPr>
              <w:footnoteReference w:customMarkFollows="1" w:id="17"/>
              <w:t>***</w:t>
            </w:r>
          </w:p>
          <w:p w:rsidR="001A4607" w:rsidRPr="00BA277A" w:rsidRDefault="001A4607" w:rsidP="00D169A3">
            <w:pPr>
              <w:widowControl w:val="0"/>
              <w:ind w:left="-132" w:right="-129"/>
              <w:jc w:val="center"/>
              <w:rPr>
                <w:rFonts w:ascii="GHEA Grapalat" w:hAnsi="GHEA Grapalat"/>
                <w:sz w:val="16"/>
                <w:szCs w:val="16"/>
                <w:lang w:val="en-US"/>
              </w:rPr>
            </w:pPr>
            <w:r w:rsidRPr="00BA277A">
              <w:rPr>
                <w:rFonts w:ascii="GHEA Grapalat" w:hAnsi="GHEA Grapalat"/>
                <w:sz w:val="16"/>
                <w:szCs w:val="16"/>
              </w:rPr>
              <w:t>посмотрите ниже</w:t>
            </w:r>
          </w:p>
        </w:tc>
      </w:tr>
      <w:tr w:rsidR="005407B7" w:rsidRPr="00BA277A" w:rsidTr="004F4CF0">
        <w:trPr>
          <w:trHeight w:val="246"/>
          <w:jc w:val="center"/>
        </w:trPr>
        <w:tc>
          <w:tcPr>
            <w:tcW w:w="1242" w:type="dxa"/>
            <w:vAlign w:val="center"/>
          </w:tcPr>
          <w:p w:rsidR="005407B7" w:rsidRPr="00A70F79" w:rsidRDefault="00A70F79" w:rsidP="00D169A3">
            <w:pPr>
              <w:jc w:val="center"/>
              <w:rPr>
                <w:rFonts w:ascii="GHEA Grapalat" w:hAnsi="GHEA Grapalat"/>
                <w:sz w:val="16"/>
                <w:szCs w:val="20"/>
                <w:lang w:val="en-US"/>
              </w:rPr>
            </w:pPr>
            <w:r>
              <w:rPr>
                <w:rFonts w:ascii="GHEA Grapalat" w:hAnsi="GHEA Grapalat"/>
                <w:sz w:val="16"/>
                <w:szCs w:val="20"/>
                <w:lang w:val="en-US"/>
              </w:rPr>
              <w:t>1</w:t>
            </w:r>
          </w:p>
        </w:tc>
        <w:tc>
          <w:tcPr>
            <w:tcW w:w="1208" w:type="dxa"/>
          </w:tcPr>
          <w:p w:rsidR="005407B7" w:rsidRDefault="005407B7" w:rsidP="004F4CF0">
            <w:r w:rsidRPr="007A772E">
              <w:rPr>
                <w:rFonts w:ascii="Arial Unicode" w:hAnsi="Arial Unicode"/>
                <w:sz w:val="20"/>
              </w:rPr>
              <w:t>15811100</w:t>
            </w:r>
          </w:p>
        </w:tc>
        <w:tc>
          <w:tcPr>
            <w:tcW w:w="1134" w:type="dxa"/>
          </w:tcPr>
          <w:p w:rsidR="005407B7" w:rsidRPr="00BA277A" w:rsidRDefault="005407B7" w:rsidP="004F4CF0">
            <w:pPr>
              <w:widowControl w:val="0"/>
              <w:jc w:val="center"/>
              <w:rPr>
                <w:rFonts w:ascii="GHEA Grapalat" w:hAnsi="GHEA Grapalat"/>
                <w:sz w:val="16"/>
                <w:szCs w:val="16"/>
              </w:rPr>
            </w:pPr>
            <w:r w:rsidRPr="00C544A0">
              <w:rPr>
                <w:rFonts w:ascii="GHEA Grapalat" w:hAnsi="GHEA Grapalat"/>
                <w:sz w:val="16"/>
                <w:szCs w:val="16"/>
              </w:rPr>
              <w:t>хлеб</w:t>
            </w:r>
          </w:p>
        </w:tc>
        <w:tc>
          <w:tcPr>
            <w:tcW w:w="1276" w:type="dxa"/>
          </w:tcPr>
          <w:p w:rsidR="005407B7" w:rsidRPr="00BA277A" w:rsidRDefault="005407B7" w:rsidP="004F4CF0">
            <w:pPr>
              <w:widowControl w:val="0"/>
              <w:jc w:val="center"/>
              <w:rPr>
                <w:rFonts w:ascii="GHEA Grapalat" w:hAnsi="GHEA Grapalat"/>
                <w:sz w:val="16"/>
                <w:szCs w:val="16"/>
              </w:rPr>
            </w:pPr>
          </w:p>
        </w:tc>
        <w:tc>
          <w:tcPr>
            <w:tcW w:w="5386" w:type="dxa"/>
          </w:tcPr>
          <w:p w:rsidR="005407B7" w:rsidRPr="00C544A0" w:rsidRDefault="005407B7" w:rsidP="004F4CF0">
            <w:pPr>
              <w:widowControl w:val="0"/>
              <w:jc w:val="both"/>
              <w:rPr>
                <w:rFonts w:ascii="GHEA Grapalat" w:hAnsi="GHEA Grapalat"/>
                <w:sz w:val="16"/>
                <w:szCs w:val="16"/>
              </w:rPr>
            </w:pPr>
            <w:r w:rsidRPr="00C544A0">
              <w:rPr>
                <w:rFonts w:ascii="GHEA Grapalat" w:hAnsi="GHEA Grapalat"/>
                <w:sz w:val="16"/>
                <w:szCs w:val="16"/>
              </w:rPr>
              <w:t>Тип - «</w:t>
            </w:r>
            <w:proofErr w:type="spellStart"/>
            <w:r w:rsidRPr="00C544A0">
              <w:rPr>
                <w:rFonts w:ascii="GHEA Grapalat" w:hAnsi="GHEA Grapalat"/>
                <w:sz w:val="16"/>
                <w:szCs w:val="16"/>
              </w:rPr>
              <w:t>Матнакаш</w:t>
            </w:r>
            <w:proofErr w:type="spellEnd"/>
            <w:r w:rsidRPr="00C544A0">
              <w:rPr>
                <w:rFonts w:ascii="GHEA Grapalat" w:hAnsi="GHEA Grapalat"/>
                <w:sz w:val="16"/>
                <w:szCs w:val="16"/>
              </w:rPr>
              <w:t xml:space="preserve">» изготовленный из высшего сорта муки, АСТ 31-99. Упаковка </w:t>
            </w:r>
            <w:proofErr w:type="gramStart"/>
            <w:r w:rsidRPr="00C544A0">
              <w:rPr>
                <w:rFonts w:ascii="GHEA Grapalat" w:hAnsi="GHEA Grapalat"/>
                <w:sz w:val="16"/>
                <w:szCs w:val="16"/>
              </w:rPr>
              <w:t>–в</w:t>
            </w:r>
            <w:proofErr w:type="gramEnd"/>
            <w:r w:rsidRPr="00C544A0">
              <w:rPr>
                <w:rFonts w:ascii="GHEA Grapalat" w:hAnsi="GHEA Grapalat"/>
                <w:sz w:val="16"/>
                <w:szCs w:val="16"/>
              </w:rPr>
              <w:t xml:space="preserve"> бумажных пакетах, в соответствии с длиной хлеба, маркировкой. </w:t>
            </w:r>
          </w:p>
          <w:p w:rsidR="005407B7" w:rsidRPr="00C544A0" w:rsidRDefault="005407B7" w:rsidP="004F4CF0">
            <w:pPr>
              <w:widowControl w:val="0"/>
              <w:jc w:val="both"/>
              <w:rPr>
                <w:rFonts w:ascii="GHEA Grapalat" w:hAnsi="GHEA Grapalat"/>
                <w:sz w:val="16"/>
                <w:szCs w:val="16"/>
              </w:rPr>
            </w:pPr>
            <w:r w:rsidRPr="00C544A0">
              <w:rPr>
                <w:rFonts w:ascii="GHEA Grapalat" w:hAnsi="GHEA Grapalat"/>
                <w:sz w:val="16"/>
                <w:szCs w:val="16"/>
              </w:rPr>
              <w:t xml:space="preserve">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w:t>
            </w:r>
            <w:proofErr w:type="gramStart"/>
            <w:r w:rsidRPr="00C544A0">
              <w:rPr>
                <w:rFonts w:ascii="GHEA Grapalat" w:hAnsi="GHEA Grapalat"/>
                <w:sz w:val="16"/>
                <w:szCs w:val="16"/>
              </w:rPr>
              <w:t>ТР</w:t>
            </w:r>
            <w:proofErr w:type="gramEnd"/>
            <w:r w:rsidRPr="00C544A0">
              <w:rPr>
                <w:rFonts w:ascii="GHEA Grapalat" w:hAnsi="GHEA Grapalat"/>
                <w:sz w:val="16"/>
                <w:szCs w:val="16"/>
              </w:rPr>
              <w:t xml:space="preserve"> ТС 005/2011 "О безопасности упаковки технического регламента таможенного союза и быть маркирован, согласно статьи 9 Закона РА  «О безопасности пищевой продукции».</w:t>
            </w:r>
          </w:p>
          <w:p w:rsidR="005407B7" w:rsidRPr="00C544A0" w:rsidRDefault="005407B7" w:rsidP="004F4CF0">
            <w:pPr>
              <w:widowControl w:val="0"/>
              <w:jc w:val="both"/>
              <w:rPr>
                <w:rFonts w:ascii="GHEA Grapalat" w:hAnsi="GHEA Grapalat"/>
                <w:sz w:val="16"/>
                <w:szCs w:val="16"/>
              </w:rPr>
            </w:pPr>
            <w:r w:rsidRPr="00C544A0">
              <w:rPr>
                <w:rFonts w:ascii="GHEA Grapalat" w:hAnsi="GHEA Grapalat"/>
                <w:sz w:val="16"/>
                <w:szCs w:val="16"/>
              </w:rPr>
              <w:t>Остаточный срок годности не менее</w:t>
            </w:r>
            <w:proofErr w:type="gramStart"/>
            <w:r w:rsidRPr="00C544A0">
              <w:rPr>
                <w:rFonts w:ascii="GHEA Grapalat" w:hAnsi="GHEA Grapalat"/>
                <w:sz w:val="16"/>
                <w:szCs w:val="16"/>
              </w:rPr>
              <w:t>,</w:t>
            </w:r>
            <w:proofErr w:type="gramEnd"/>
            <w:r w:rsidRPr="00C544A0">
              <w:rPr>
                <w:rFonts w:ascii="GHEA Grapalat" w:hAnsi="GHEA Grapalat"/>
                <w:sz w:val="16"/>
                <w:szCs w:val="16"/>
              </w:rPr>
              <w:t xml:space="preserve"> чем 90 %.</w:t>
            </w:r>
          </w:p>
          <w:p w:rsidR="005407B7" w:rsidRPr="004F4CF0" w:rsidRDefault="005407B7" w:rsidP="004F4CF0">
            <w:pPr>
              <w:widowControl w:val="0"/>
              <w:jc w:val="both"/>
              <w:rPr>
                <w:rFonts w:ascii="GHEA Grapalat" w:hAnsi="GHEA Grapalat"/>
                <w:sz w:val="16"/>
                <w:szCs w:val="16"/>
              </w:rPr>
            </w:pPr>
            <w:proofErr w:type="gramStart"/>
            <w:r w:rsidRPr="00C544A0">
              <w:rPr>
                <w:rFonts w:ascii="GHEA Grapalat" w:hAnsi="GHEA Grapalat"/>
                <w:sz w:val="16"/>
                <w:szCs w:val="16"/>
              </w:rPr>
              <w:t>Принять к сведению, поставка должна быть осуществлена на предусмотренных для транспортировки данного пищевого продукта транспортных средствах, которые согласно утвержденному приказом номер 85-Н «Об утверждении порядка предоставления санитарных паспортов транспортировочным средствам для транспортировки пищевых продуктов и нормативной формы санитарных паспортов» от 2017 года графику начальника  государственной службы безопасности пищевых продуктов министерства сельского хозяйства РА, должны иметь санитарные паспорта.</w:t>
            </w:r>
            <w:proofErr w:type="gramEnd"/>
          </w:p>
          <w:p w:rsidR="005407B7" w:rsidRPr="004F4CF0" w:rsidRDefault="005407B7" w:rsidP="004F4CF0">
            <w:pPr>
              <w:widowControl w:val="0"/>
              <w:jc w:val="both"/>
              <w:rPr>
                <w:rFonts w:ascii="GHEA Grapalat" w:hAnsi="GHEA Grapalat"/>
                <w:sz w:val="16"/>
                <w:szCs w:val="16"/>
              </w:rPr>
            </w:pPr>
          </w:p>
        </w:tc>
        <w:tc>
          <w:tcPr>
            <w:tcW w:w="709" w:type="dxa"/>
          </w:tcPr>
          <w:p w:rsidR="005407B7" w:rsidRPr="00BA277A" w:rsidRDefault="005407B7" w:rsidP="004F4CF0">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5407B7" w:rsidRPr="00BA277A" w:rsidRDefault="005407B7" w:rsidP="004F4CF0">
            <w:pPr>
              <w:widowControl w:val="0"/>
              <w:jc w:val="center"/>
              <w:rPr>
                <w:rFonts w:ascii="GHEA Grapalat" w:hAnsi="GHEA Grapalat"/>
                <w:sz w:val="16"/>
                <w:szCs w:val="16"/>
              </w:rPr>
            </w:pPr>
          </w:p>
        </w:tc>
        <w:tc>
          <w:tcPr>
            <w:tcW w:w="880" w:type="dxa"/>
          </w:tcPr>
          <w:p w:rsidR="005407B7" w:rsidRPr="00BA277A" w:rsidRDefault="005407B7" w:rsidP="004F4CF0">
            <w:pPr>
              <w:widowControl w:val="0"/>
              <w:jc w:val="center"/>
              <w:rPr>
                <w:rFonts w:ascii="GHEA Grapalat" w:hAnsi="GHEA Grapalat"/>
                <w:sz w:val="16"/>
                <w:szCs w:val="16"/>
              </w:rPr>
            </w:pPr>
          </w:p>
        </w:tc>
        <w:tc>
          <w:tcPr>
            <w:tcW w:w="850" w:type="dxa"/>
            <w:vAlign w:val="center"/>
          </w:tcPr>
          <w:p w:rsidR="005407B7" w:rsidRPr="00567499" w:rsidRDefault="005407B7" w:rsidP="004F4CF0">
            <w:pPr>
              <w:jc w:val="center"/>
              <w:rPr>
                <w:rFonts w:ascii="Sylfaen" w:hAnsi="Sylfaen" w:cs="Calibri"/>
                <w:bCs/>
                <w:color w:val="000000"/>
                <w:sz w:val="20"/>
                <w:szCs w:val="20"/>
                <w:lang w:val="hy-AM"/>
              </w:rPr>
            </w:pPr>
            <w:r w:rsidRPr="00567499">
              <w:rPr>
                <w:rFonts w:ascii="Sylfaen" w:hAnsi="Sylfaen" w:cs="Calibri"/>
                <w:bCs/>
                <w:color w:val="000000"/>
                <w:sz w:val="20"/>
                <w:szCs w:val="20"/>
                <w:lang w:val="hy-AM"/>
              </w:rPr>
              <w:t>1300</w:t>
            </w:r>
          </w:p>
        </w:tc>
        <w:tc>
          <w:tcPr>
            <w:tcW w:w="821" w:type="dxa"/>
          </w:tcPr>
          <w:p w:rsidR="005407B7" w:rsidRPr="00832AE9" w:rsidRDefault="005407B7" w:rsidP="00832AE9">
            <w:pPr>
              <w:rPr>
                <w:lang w:val="en-US"/>
              </w:rPr>
            </w:pPr>
            <w:r w:rsidRPr="00567499">
              <w:rPr>
                <w:rFonts w:ascii="Arial" w:hAnsi="Arial" w:cs="Arial"/>
                <w:sz w:val="16"/>
                <w:szCs w:val="16"/>
              </w:rPr>
              <w:t xml:space="preserve">с. </w:t>
            </w:r>
            <w:proofErr w:type="spellStart"/>
            <w:r w:rsidR="00832AE9">
              <w:rPr>
                <w:rFonts w:ascii="Arial" w:hAnsi="Arial" w:cs="Arial"/>
                <w:sz w:val="16"/>
                <w:szCs w:val="16"/>
                <w:lang w:val="en-US"/>
              </w:rPr>
              <w:t>Хоронк</w:t>
            </w:r>
            <w:proofErr w:type="spellEnd"/>
            <w:r w:rsidR="00832AE9">
              <w:rPr>
                <w:rFonts w:ascii="Arial" w:hAnsi="Arial" w:cs="Arial"/>
                <w:sz w:val="16"/>
                <w:szCs w:val="16"/>
                <w:lang w:val="en-US"/>
              </w:rPr>
              <w:t>,</w:t>
            </w:r>
            <w:r w:rsidR="00832AE9">
              <w:rPr>
                <w:rFonts w:ascii="Arial" w:hAnsi="Arial" w:cs="Arial"/>
                <w:sz w:val="16"/>
                <w:szCs w:val="16"/>
              </w:rPr>
              <w:t xml:space="preserve"> </w:t>
            </w:r>
            <w:proofErr w:type="spellStart"/>
            <w:r w:rsidR="00832AE9">
              <w:rPr>
                <w:rFonts w:ascii="Arial" w:hAnsi="Arial" w:cs="Arial"/>
                <w:sz w:val="16"/>
                <w:szCs w:val="16"/>
              </w:rPr>
              <w:t>ул</w:t>
            </w:r>
            <w:proofErr w:type="gramStart"/>
            <w:r w:rsidR="00832AE9">
              <w:rPr>
                <w:rFonts w:ascii="Arial" w:hAnsi="Arial" w:cs="Arial"/>
                <w:sz w:val="16"/>
                <w:szCs w:val="16"/>
              </w:rPr>
              <w:t>.Х</w:t>
            </w:r>
            <w:proofErr w:type="gramEnd"/>
            <w:r w:rsidR="00832AE9">
              <w:rPr>
                <w:rFonts w:ascii="Arial" w:hAnsi="Arial" w:cs="Arial"/>
                <w:sz w:val="16"/>
                <w:szCs w:val="16"/>
              </w:rPr>
              <w:t>оренаци</w:t>
            </w:r>
            <w:proofErr w:type="spellEnd"/>
            <w:r w:rsidR="00832AE9">
              <w:rPr>
                <w:rFonts w:ascii="Arial" w:hAnsi="Arial" w:cs="Arial"/>
                <w:sz w:val="16"/>
                <w:szCs w:val="16"/>
              </w:rPr>
              <w:t xml:space="preserve"> 2</w:t>
            </w:r>
          </w:p>
        </w:tc>
        <w:tc>
          <w:tcPr>
            <w:tcW w:w="1046" w:type="dxa"/>
          </w:tcPr>
          <w:p w:rsidR="005407B7" w:rsidRPr="00567499" w:rsidRDefault="005407B7" w:rsidP="004F4CF0">
            <w:r w:rsidRPr="00567499">
              <w:t>по заказу</w:t>
            </w:r>
          </w:p>
        </w:tc>
        <w:tc>
          <w:tcPr>
            <w:tcW w:w="947" w:type="dxa"/>
          </w:tcPr>
          <w:p w:rsidR="005407B7" w:rsidRPr="00567499" w:rsidRDefault="00832AE9" w:rsidP="004F4CF0">
            <w:pPr>
              <w:widowControl w:val="0"/>
              <w:jc w:val="center"/>
              <w:rPr>
                <w:rFonts w:ascii="GHEA Grapalat" w:hAnsi="GHEA Grapalat"/>
                <w:sz w:val="16"/>
                <w:szCs w:val="16"/>
              </w:rPr>
            </w:pPr>
            <w:r>
              <w:rPr>
                <w:rFonts w:ascii="Sylfaen" w:hAnsi="Sylfaen"/>
                <w:sz w:val="20"/>
                <w:szCs w:val="20"/>
              </w:rPr>
              <w:t>01.0</w:t>
            </w:r>
            <w:r w:rsidR="00D05A45">
              <w:rPr>
                <w:rFonts w:ascii="Sylfaen" w:hAnsi="Sylfaen"/>
                <w:sz w:val="20"/>
                <w:szCs w:val="20"/>
                <w:lang w:val="en-US"/>
              </w:rPr>
              <w:t>4</w:t>
            </w:r>
            <w:r w:rsidR="005407B7" w:rsidRPr="00567499">
              <w:rPr>
                <w:rFonts w:ascii="Sylfaen" w:hAnsi="Sylfaen"/>
                <w:sz w:val="20"/>
                <w:szCs w:val="20"/>
              </w:rPr>
              <w:t>.2020г-15.11.2020г</w:t>
            </w:r>
          </w:p>
        </w:tc>
      </w:tr>
      <w:tr w:rsidR="00832AE9" w:rsidRPr="00BA277A" w:rsidTr="00C90FEB">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en-US"/>
              </w:rPr>
              <w:lastRenderedPageBreak/>
              <w:t>2</w:t>
            </w:r>
          </w:p>
        </w:tc>
        <w:tc>
          <w:tcPr>
            <w:tcW w:w="1208" w:type="dxa"/>
            <w:vAlign w:val="bottom"/>
          </w:tcPr>
          <w:p w:rsidR="00832AE9" w:rsidRPr="00BA277A" w:rsidRDefault="00832AE9" w:rsidP="004F4CF0">
            <w:pPr>
              <w:rPr>
                <w:rFonts w:ascii="Calibri" w:hAnsi="Calibri" w:cs="Calibri"/>
                <w:sz w:val="20"/>
                <w:szCs w:val="20"/>
              </w:rPr>
            </w:pPr>
            <w:r w:rsidRPr="00FD09EB">
              <w:rPr>
                <w:rFonts w:ascii="Arial Unicode" w:hAnsi="Arial Unicode"/>
                <w:sz w:val="20"/>
              </w:rPr>
              <w:t>156121</w:t>
            </w:r>
            <w:r>
              <w:rPr>
                <w:rFonts w:ascii="Arial Unicode" w:hAnsi="Arial Unicode"/>
                <w:sz w:val="20"/>
              </w:rPr>
              <w:t>6</w:t>
            </w:r>
            <w:r w:rsidRPr="00FD09EB">
              <w:rPr>
                <w:rFonts w:ascii="Arial Unicode" w:hAnsi="Arial Unicode"/>
                <w:sz w:val="20"/>
              </w:rPr>
              <w:t>0</w:t>
            </w:r>
          </w:p>
        </w:tc>
        <w:tc>
          <w:tcPr>
            <w:tcW w:w="1134" w:type="dxa"/>
          </w:tcPr>
          <w:p w:rsidR="00832AE9" w:rsidRPr="00BA277A" w:rsidRDefault="00832AE9" w:rsidP="004F4CF0">
            <w:pPr>
              <w:widowControl w:val="0"/>
              <w:jc w:val="center"/>
              <w:rPr>
                <w:rFonts w:ascii="GHEA Grapalat" w:hAnsi="GHEA Grapalat"/>
                <w:sz w:val="16"/>
                <w:szCs w:val="16"/>
              </w:rPr>
            </w:pPr>
            <w:r w:rsidRPr="00C544A0">
              <w:rPr>
                <w:rFonts w:ascii="GHEA Grapalat" w:hAnsi="GHEA Grapalat"/>
                <w:sz w:val="16"/>
                <w:szCs w:val="16"/>
              </w:rPr>
              <w:t>мука</w:t>
            </w:r>
          </w:p>
        </w:tc>
        <w:tc>
          <w:tcPr>
            <w:tcW w:w="1276" w:type="dxa"/>
          </w:tcPr>
          <w:p w:rsidR="00832AE9" w:rsidRPr="00BA277A" w:rsidRDefault="00832AE9" w:rsidP="004F4CF0">
            <w:pPr>
              <w:widowControl w:val="0"/>
              <w:jc w:val="center"/>
              <w:rPr>
                <w:rFonts w:ascii="GHEA Grapalat" w:hAnsi="GHEA Grapalat"/>
                <w:sz w:val="16"/>
                <w:szCs w:val="16"/>
              </w:rPr>
            </w:pPr>
          </w:p>
        </w:tc>
        <w:tc>
          <w:tcPr>
            <w:tcW w:w="5386" w:type="dxa"/>
          </w:tcPr>
          <w:p w:rsidR="00832AE9" w:rsidRPr="00C544A0" w:rsidRDefault="00832AE9" w:rsidP="004F4CF0">
            <w:pPr>
              <w:widowControl w:val="0"/>
              <w:jc w:val="both"/>
              <w:rPr>
                <w:rFonts w:ascii="GHEA Grapalat" w:hAnsi="GHEA Grapalat"/>
                <w:sz w:val="16"/>
                <w:szCs w:val="16"/>
              </w:rPr>
            </w:pPr>
            <w:r w:rsidRPr="00C544A0">
              <w:rPr>
                <w:rFonts w:ascii="GHEA Grapalat" w:hAnsi="GHEA Grapalat"/>
                <w:sz w:val="16"/>
                <w:szCs w:val="16"/>
              </w:rPr>
              <w:t>Мука высшего сорта, /упаковка – минимум 5 кг/</w:t>
            </w:r>
            <w:proofErr w:type="gramStart"/>
            <w:r w:rsidRPr="00C544A0">
              <w:rPr>
                <w:rFonts w:ascii="GHEA Grapalat" w:hAnsi="GHEA Grapalat"/>
                <w:sz w:val="16"/>
                <w:szCs w:val="16"/>
              </w:rPr>
              <w:t>;Б</w:t>
            </w:r>
            <w:proofErr w:type="gramEnd"/>
            <w:r w:rsidRPr="00C544A0">
              <w:rPr>
                <w:rFonts w:ascii="GHEA Grapalat" w:hAnsi="GHEA Grapalat"/>
                <w:sz w:val="16"/>
                <w:szCs w:val="16"/>
              </w:rPr>
              <w:t xml:space="preserve">ез постороннего вкуса и </w:t>
            </w:r>
            <w:proofErr w:type="spellStart"/>
            <w:r w:rsidRPr="00C544A0">
              <w:rPr>
                <w:rFonts w:ascii="GHEA Grapalat" w:hAnsi="GHEA Grapalat"/>
                <w:sz w:val="16"/>
                <w:szCs w:val="16"/>
              </w:rPr>
              <w:t>запаха,характерного</w:t>
            </w:r>
            <w:proofErr w:type="spellEnd"/>
            <w:r w:rsidRPr="00C544A0">
              <w:rPr>
                <w:rFonts w:ascii="GHEA Grapalat" w:hAnsi="GHEA Grapalat"/>
                <w:sz w:val="16"/>
                <w:szCs w:val="16"/>
              </w:rPr>
              <w:t xml:space="preserve"> пшеничной </w:t>
            </w:r>
            <w:proofErr w:type="spellStart"/>
            <w:r w:rsidRPr="00C544A0">
              <w:rPr>
                <w:rFonts w:ascii="GHEA Grapalat" w:hAnsi="GHEA Grapalat"/>
                <w:sz w:val="16"/>
                <w:szCs w:val="16"/>
              </w:rPr>
              <w:t>муке,цвет</w:t>
            </w:r>
            <w:proofErr w:type="spellEnd"/>
            <w:r w:rsidRPr="00C544A0">
              <w:rPr>
                <w:rFonts w:ascii="GHEA Grapalat" w:hAnsi="GHEA Grapalat"/>
                <w:sz w:val="16"/>
                <w:szCs w:val="16"/>
              </w:rPr>
              <w:t xml:space="preserve"> муки – белый или белый с кремовым оттенком, в заводской упаковке с соответствующей маркировкой. Без </w:t>
            </w:r>
            <w:proofErr w:type="spellStart"/>
            <w:r w:rsidRPr="00C544A0">
              <w:rPr>
                <w:rFonts w:ascii="GHEA Grapalat" w:hAnsi="GHEA Grapalat"/>
                <w:sz w:val="16"/>
                <w:szCs w:val="16"/>
              </w:rPr>
              <w:t>кислости</w:t>
            </w:r>
            <w:proofErr w:type="spellEnd"/>
            <w:r w:rsidRPr="00C544A0">
              <w:rPr>
                <w:rFonts w:ascii="GHEA Grapalat" w:hAnsi="GHEA Grapalat"/>
                <w:sz w:val="16"/>
                <w:szCs w:val="16"/>
              </w:rPr>
              <w:t xml:space="preserve"> и горькости, без гнили и плесени. Массовая доля влажности – не более 15 %, металломагнитные примеси – не более 3,0%,  массовая доля серы – сухого материала не более 0.55%,клейковина -  минимум 28,0%: АСТ 280-2007.  </w:t>
            </w:r>
          </w:p>
          <w:p w:rsidR="00832AE9" w:rsidRPr="00BA277A" w:rsidRDefault="00832AE9" w:rsidP="004F4CF0">
            <w:pPr>
              <w:widowControl w:val="0"/>
              <w:jc w:val="both"/>
              <w:rPr>
                <w:rFonts w:ascii="GHEA Grapalat" w:hAnsi="GHEA Grapalat"/>
                <w:sz w:val="16"/>
                <w:szCs w:val="16"/>
              </w:rPr>
            </w:pPr>
            <w:r w:rsidRPr="00C544A0">
              <w:rPr>
                <w:rFonts w:ascii="GHEA Grapalat" w:hAnsi="GHEA Grapalat"/>
                <w:sz w:val="16"/>
                <w:szCs w:val="16"/>
              </w:rPr>
              <w:t xml:space="preserve">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w:t>
            </w:r>
            <w:proofErr w:type="gramStart"/>
            <w:r w:rsidRPr="00C544A0">
              <w:rPr>
                <w:rFonts w:ascii="GHEA Grapalat" w:hAnsi="GHEA Grapalat"/>
                <w:sz w:val="16"/>
                <w:szCs w:val="16"/>
              </w:rPr>
              <w:t>ТР</w:t>
            </w:r>
            <w:proofErr w:type="gramEnd"/>
            <w:r w:rsidRPr="00C544A0">
              <w:rPr>
                <w:rFonts w:ascii="GHEA Grapalat" w:hAnsi="GHEA Grapalat"/>
                <w:sz w:val="16"/>
                <w:szCs w:val="16"/>
              </w:rPr>
              <w:t xml:space="preserve"> ТС 005/2011 "О безопасности упаковки технического регламента таможенного союза и быть маркирован, согласно статьи 9 Закона РА  «О безопасности пищевой продукции».</w:t>
            </w:r>
          </w:p>
        </w:tc>
        <w:tc>
          <w:tcPr>
            <w:tcW w:w="709" w:type="dxa"/>
          </w:tcPr>
          <w:p w:rsidR="00832AE9" w:rsidRPr="00BA277A" w:rsidRDefault="00832AE9" w:rsidP="004F4CF0">
            <w:pPr>
              <w:widowControl w:val="0"/>
              <w:jc w:val="center"/>
              <w:rPr>
                <w:rFonts w:ascii="GHEA Grapalat" w:hAnsi="GHEA Grapalat"/>
                <w:sz w:val="16"/>
                <w:szCs w:val="16"/>
              </w:rPr>
            </w:pPr>
            <w:proofErr w:type="gramStart"/>
            <w:r w:rsidRPr="00BA277A">
              <w:rPr>
                <w:rFonts w:ascii="GHEA Grapalat" w:hAnsi="GHEA Grapalat"/>
                <w:sz w:val="16"/>
                <w:szCs w:val="16"/>
              </w:rPr>
              <w:t>к</w:t>
            </w:r>
            <w:proofErr w:type="gramEnd"/>
            <w:r w:rsidRPr="00BA277A">
              <w:rPr>
                <w:rFonts w:ascii="GHEA Grapalat" w:hAnsi="GHEA Grapalat"/>
                <w:sz w:val="16"/>
                <w:szCs w:val="16"/>
              </w:rPr>
              <w:t>г</w:t>
            </w:r>
          </w:p>
        </w:tc>
        <w:tc>
          <w:tcPr>
            <w:tcW w:w="851" w:type="dxa"/>
          </w:tcPr>
          <w:p w:rsidR="00832AE9" w:rsidRPr="00BA277A" w:rsidRDefault="00832AE9" w:rsidP="004F4CF0">
            <w:pPr>
              <w:widowControl w:val="0"/>
              <w:jc w:val="center"/>
              <w:rPr>
                <w:rFonts w:ascii="GHEA Grapalat" w:hAnsi="GHEA Grapalat"/>
                <w:sz w:val="16"/>
                <w:szCs w:val="16"/>
              </w:rPr>
            </w:pPr>
          </w:p>
        </w:tc>
        <w:tc>
          <w:tcPr>
            <w:tcW w:w="880" w:type="dxa"/>
          </w:tcPr>
          <w:p w:rsidR="00832AE9" w:rsidRPr="00BA277A" w:rsidRDefault="00832AE9" w:rsidP="004F4CF0">
            <w:pPr>
              <w:widowControl w:val="0"/>
              <w:jc w:val="center"/>
              <w:rPr>
                <w:rFonts w:ascii="GHEA Grapalat" w:hAnsi="GHEA Grapalat"/>
                <w:sz w:val="16"/>
                <w:szCs w:val="16"/>
              </w:rPr>
            </w:pPr>
          </w:p>
        </w:tc>
        <w:tc>
          <w:tcPr>
            <w:tcW w:w="850" w:type="dxa"/>
            <w:vAlign w:val="center"/>
          </w:tcPr>
          <w:p w:rsidR="00832AE9" w:rsidRPr="00567499" w:rsidRDefault="00832AE9" w:rsidP="004F4CF0">
            <w:pPr>
              <w:jc w:val="center"/>
              <w:rPr>
                <w:rFonts w:ascii="Sylfaen" w:hAnsi="Sylfaen" w:cs="Calibri"/>
                <w:color w:val="000000"/>
                <w:sz w:val="20"/>
                <w:szCs w:val="20"/>
                <w:lang w:val="hy-AM"/>
              </w:rPr>
            </w:pPr>
            <w:r>
              <w:rPr>
                <w:rFonts w:ascii="Sylfaen" w:hAnsi="Sylfaen" w:cs="Calibri"/>
                <w:color w:val="000000"/>
                <w:sz w:val="20"/>
                <w:szCs w:val="20"/>
                <w:lang w:val="en-US"/>
              </w:rPr>
              <w:t>4</w:t>
            </w:r>
            <w:r w:rsidRPr="00567499">
              <w:rPr>
                <w:rFonts w:ascii="Sylfaen" w:hAnsi="Sylfaen" w:cs="Calibri"/>
                <w:color w:val="000000"/>
                <w:sz w:val="20"/>
                <w:szCs w:val="20"/>
                <w:lang w:val="hy-AM"/>
              </w:rPr>
              <w:t>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C90FEB">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en-US"/>
              </w:rPr>
              <w:t>3</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1585</w:t>
            </w:r>
            <w:r>
              <w:rPr>
                <w:rFonts w:ascii="Arial Unicode" w:hAnsi="Arial Unicode"/>
                <w:sz w:val="20"/>
              </w:rPr>
              <w:t>00</w:t>
            </w:r>
            <w:r w:rsidRPr="00FD09EB">
              <w:rPr>
                <w:rFonts w:ascii="Arial Unicode" w:hAnsi="Arial Unicode"/>
                <w:sz w:val="20"/>
              </w:rPr>
              <w:t>00</w:t>
            </w:r>
          </w:p>
        </w:tc>
        <w:tc>
          <w:tcPr>
            <w:tcW w:w="1134" w:type="dxa"/>
          </w:tcPr>
          <w:p w:rsidR="00832AE9" w:rsidRPr="00BA277A" w:rsidRDefault="00832AE9" w:rsidP="00D169A3">
            <w:pPr>
              <w:widowControl w:val="0"/>
              <w:jc w:val="center"/>
              <w:rPr>
                <w:rFonts w:ascii="GHEA Grapalat" w:hAnsi="GHEA Grapalat"/>
                <w:sz w:val="16"/>
                <w:szCs w:val="16"/>
              </w:rPr>
            </w:pPr>
            <w:r w:rsidRPr="001D5803">
              <w:rPr>
                <w:rFonts w:ascii="GHEA Grapalat" w:hAnsi="GHEA Grapalat"/>
                <w:sz w:val="16"/>
                <w:szCs w:val="16"/>
              </w:rPr>
              <w:t>макаронные изделия</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C544A0" w:rsidRDefault="00832AE9" w:rsidP="00D169A3">
            <w:pPr>
              <w:widowControl w:val="0"/>
              <w:jc w:val="both"/>
              <w:rPr>
                <w:rFonts w:ascii="GHEA Grapalat" w:hAnsi="GHEA Grapalat"/>
                <w:sz w:val="16"/>
                <w:szCs w:val="16"/>
              </w:rPr>
            </w:pPr>
            <w:r w:rsidRPr="00C544A0">
              <w:rPr>
                <w:rFonts w:ascii="GHEA Grapalat" w:hAnsi="GHEA Grapalat"/>
                <w:sz w:val="16"/>
                <w:szCs w:val="16"/>
              </w:rPr>
              <w:t>Макароны обычные, лапша, вермишель и прочих нарезов</w:t>
            </w:r>
            <w:proofErr w:type="gramStart"/>
            <w:r w:rsidRPr="00C544A0">
              <w:rPr>
                <w:rFonts w:ascii="GHEA Grapalat" w:hAnsi="GHEA Grapalat"/>
                <w:sz w:val="16"/>
                <w:szCs w:val="16"/>
              </w:rPr>
              <w:t xml:space="preserve"> ,</w:t>
            </w:r>
            <w:proofErr w:type="gramEnd"/>
            <w:r w:rsidRPr="00C544A0">
              <w:rPr>
                <w:rFonts w:ascii="GHEA Grapalat" w:hAnsi="GHEA Grapalat"/>
                <w:sz w:val="16"/>
                <w:szCs w:val="16"/>
              </w:rPr>
              <w:t xml:space="preserve"> из </w:t>
            </w:r>
            <w:proofErr w:type="spellStart"/>
            <w:r w:rsidRPr="00C544A0">
              <w:rPr>
                <w:rFonts w:ascii="GHEA Grapalat" w:hAnsi="GHEA Grapalat"/>
                <w:sz w:val="16"/>
                <w:szCs w:val="16"/>
              </w:rPr>
              <w:t>бездрожжевого</w:t>
            </w:r>
            <w:proofErr w:type="spellEnd"/>
            <w:r w:rsidRPr="00C544A0">
              <w:rPr>
                <w:rFonts w:ascii="GHEA Grapalat" w:hAnsi="GHEA Grapalat"/>
                <w:sz w:val="16"/>
                <w:szCs w:val="16"/>
              </w:rPr>
              <w:t xml:space="preserve"> теста, влажность </w:t>
            </w:r>
            <w:proofErr w:type="spellStart"/>
            <w:r w:rsidRPr="00C544A0">
              <w:rPr>
                <w:rFonts w:ascii="GHEA Grapalat" w:hAnsi="GHEA Grapalat"/>
                <w:sz w:val="16"/>
                <w:szCs w:val="16"/>
              </w:rPr>
              <w:t>макаронов</w:t>
            </w:r>
            <w:proofErr w:type="spellEnd"/>
            <w:r w:rsidRPr="00C544A0">
              <w:rPr>
                <w:rFonts w:ascii="GHEA Grapalat" w:hAnsi="GHEA Grapalat"/>
                <w:sz w:val="16"/>
                <w:szCs w:val="16"/>
              </w:rPr>
              <w:t xml:space="preserve"> -  не более 12%, </w:t>
            </w:r>
            <w:proofErr w:type="spellStart"/>
            <w:r w:rsidRPr="00C544A0">
              <w:rPr>
                <w:rFonts w:ascii="GHEA Grapalat" w:hAnsi="GHEA Grapalat"/>
                <w:sz w:val="16"/>
                <w:szCs w:val="16"/>
              </w:rPr>
              <w:t>золность</w:t>
            </w:r>
            <w:proofErr w:type="spellEnd"/>
            <w:r w:rsidRPr="00C544A0">
              <w:rPr>
                <w:rFonts w:ascii="GHEA Grapalat" w:hAnsi="GHEA Grapalat"/>
                <w:sz w:val="16"/>
                <w:szCs w:val="16"/>
              </w:rPr>
              <w:t xml:space="preserve"> – не более 2,1, кислотность – не более 5%, без загрязненных примесей не более 0,30 %, зараженность вредителями не допускается, упаковка – предназначенными для пищи полиэтиленовыми пленками, с соответствующей маркировкой, в зависимости от сорта и вида муки - A (из муки </w:t>
            </w:r>
            <w:proofErr w:type="spellStart"/>
            <w:r w:rsidRPr="00C544A0">
              <w:rPr>
                <w:rFonts w:ascii="GHEA Grapalat" w:hAnsi="GHEA Grapalat"/>
                <w:sz w:val="16"/>
                <w:szCs w:val="16"/>
              </w:rPr>
              <w:t>твердеой</w:t>
            </w:r>
            <w:proofErr w:type="spellEnd"/>
            <w:r w:rsidRPr="00C544A0">
              <w:rPr>
                <w:rFonts w:ascii="GHEA Grapalat" w:hAnsi="GHEA Grapalat"/>
                <w:sz w:val="16"/>
                <w:szCs w:val="16"/>
              </w:rPr>
              <w:t xml:space="preserve"> </w:t>
            </w:r>
            <w:proofErr w:type="spellStart"/>
            <w:r w:rsidRPr="00C544A0">
              <w:rPr>
                <w:rFonts w:ascii="GHEA Grapalat" w:hAnsi="GHEA Grapalat"/>
                <w:sz w:val="16"/>
                <w:szCs w:val="16"/>
              </w:rPr>
              <w:t>пщеницы</w:t>
            </w:r>
            <w:proofErr w:type="spellEnd"/>
            <w:r w:rsidRPr="00C544A0">
              <w:rPr>
                <w:rFonts w:ascii="GHEA Grapalat" w:hAnsi="GHEA Grapalat"/>
                <w:sz w:val="16"/>
                <w:szCs w:val="16"/>
              </w:rPr>
              <w:t xml:space="preserve">), Б (из муки мягкой стекловидной </w:t>
            </w:r>
            <w:proofErr w:type="spellStart"/>
            <w:r w:rsidRPr="00C544A0">
              <w:rPr>
                <w:rFonts w:ascii="GHEA Grapalat" w:hAnsi="GHEA Grapalat"/>
                <w:sz w:val="16"/>
                <w:szCs w:val="16"/>
              </w:rPr>
              <w:t>пщеницы</w:t>
            </w:r>
            <w:proofErr w:type="spellEnd"/>
            <w:r w:rsidRPr="00C544A0">
              <w:rPr>
                <w:rFonts w:ascii="GHEA Grapalat" w:hAnsi="GHEA Grapalat"/>
                <w:sz w:val="16"/>
                <w:szCs w:val="16"/>
              </w:rPr>
              <w:t xml:space="preserve">), </w:t>
            </w:r>
            <w:proofErr w:type="gramStart"/>
            <w:r w:rsidRPr="00C544A0">
              <w:rPr>
                <w:rFonts w:ascii="GHEA Grapalat" w:hAnsi="GHEA Grapalat"/>
                <w:sz w:val="16"/>
                <w:szCs w:val="16"/>
              </w:rPr>
              <w:t xml:space="preserve">B (из муки хлебопекарной </w:t>
            </w:r>
            <w:proofErr w:type="spellStart"/>
            <w:r w:rsidRPr="00C544A0">
              <w:rPr>
                <w:rFonts w:ascii="GHEA Grapalat" w:hAnsi="GHEA Grapalat"/>
                <w:sz w:val="16"/>
                <w:szCs w:val="16"/>
              </w:rPr>
              <w:t>пщеницы</w:t>
            </w:r>
            <w:proofErr w:type="spellEnd"/>
            <w:r w:rsidRPr="00C544A0">
              <w:rPr>
                <w:rFonts w:ascii="GHEA Grapalat" w:hAnsi="GHEA Grapalat"/>
                <w:sz w:val="16"/>
                <w:szCs w:val="16"/>
              </w:rPr>
              <w:t xml:space="preserve">), расфасованные и без расфасовки, ГОСТ 31743-2012. </w:t>
            </w:r>
            <w:proofErr w:type="gramEnd"/>
          </w:p>
          <w:p w:rsidR="00832AE9" w:rsidRPr="00BA277A" w:rsidRDefault="00832AE9" w:rsidP="00D169A3">
            <w:pPr>
              <w:widowControl w:val="0"/>
              <w:jc w:val="both"/>
              <w:rPr>
                <w:rFonts w:ascii="GHEA Grapalat" w:hAnsi="GHEA Grapalat"/>
                <w:sz w:val="16"/>
                <w:szCs w:val="16"/>
              </w:rPr>
            </w:pPr>
            <w:r w:rsidRPr="00C544A0">
              <w:rPr>
                <w:rFonts w:ascii="GHEA Grapalat" w:hAnsi="GHEA Grapalat"/>
                <w:sz w:val="16"/>
                <w:szCs w:val="16"/>
              </w:rPr>
              <w:t xml:space="preserve">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w:t>
            </w:r>
            <w:proofErr w:type="gramStart"/>
            <w:r w:rsidRPr="00C544A0">
              <w:rPr>
                <w:rFonts w:ascii="GHEA Grapalat" w:hAnsi="GHEA Grapalat"/>
                <w:sz w:val="16"/>
                <w:szCs w:val="16"/>
              </w:rPr>
              <w:t>ТР</w:t>
            </w:r>
            <w:proofErr w:type="gramEnd"/>
            <w:r w:rsidRPr="00C544A0">
              <w:rPr>
                <w:rFonts w:ascii="GHEA Grapalat" w:hAnsi="GHEA Grapalat"/>
                <w:sz w:val="16"/>
                <w:szCs w:val="16"/>
              </w:rPr>
              <w:t xml:space="preserve"> ТС 005/2011 "О безопасности упаковки технического</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407B7"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60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C90FEB">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en-US"/>
              </w:rPr>
              <w:t>4</w:t>
            </w:r>
          </w:p>
        </w:tc>
        <w:tc>
          <w:tcPr>
            <w:tcW w:w="1208" w:type="dxa"/>
            <w:vAlign w:val="center"/>
          </w:tcPr>
          <w:p w:rsidR="00832AE9" w:rsidRDefault="00832AE9">
            <w:pPr>
              <w:jc w:val="both"/>
              <w:rPr>
                <w:rFonts w:ascii="Arial" w:hAnsi="Arial" w:cs="Arial"/>
                <w:sz w:val="20"/>
                <w:szCs w:val="20"/>
              </w:rPr>
            </w:pPr>
            <w:r>
              <w:rPr>
                <w:rFonts w:ascii="Arial" w:hAnsi="Arial" w:cs="Arial"/>
                <w:sz w:val="20"/>
                <w:szCs w:val="20"/>
              </w:rPr>
              <w:t>15850000</w:t>
            </w:r>
          </w:p>
        </w:tc>
        <w:tc>
          <w:tcPr>
            <w:tcW w:w="1134" w:type="dxa"/>
          </w:tcPr>
          <w:p w:rsidR="00832AE9" w:rsidRDefault="00832AE9">
            <w:pPr>
              <w:widowControl w:val="0"/>
              <w:jc w:val="center"/>
              <w:rPr>
                <w:rFonts w:ascii="Arial" w:hAnsi="Arial" w:cs="Arial"/>
                <w:sz w:val="20"/>
                <w:szCs w:val="20"/>
                <w:lang w:val="en-US"/>
              </w:rPr>
            </w:pPr>
            <w:proofErr w:type="spellStart"/>
            <w:r>
              <w:rPr>
                <w:rFonts w:ascii="Arial" w:hAnsi="Arial" w:cs="Arial"/>
                <w:sz w:val="20"/>
                <w:szCs w:val="20"/>
                <w:lang w:val="en-US"/>
              </w:rPr>
              <w:t>Вермишель</w:t>
            </w:r>
            <w:proofErr w:type="spellEnd"/>
          </w:p>
        </w:tc>
        <w:tc>
          <w:tcPr>
            <w:tcW w:w="1276" w:type="dxa"/>
          </w:tcPr>
          <w:p w:rsidR="00832AE9" w:rsidRDefault="00832AE9">
            <w:pPr>
              <w:widowControl w:val="0"/>
              <w:jc w:val="center"/>
              <w:rPr>
                <w:rFonts w:ascii="GHEA Grapalat" w:hAnsi="GHEA Grapalat"/>
                <w:sz w:val="16"/>
                <w:szCs w:val="16"/>
              </w:rPr>
            </w:pPr>
          </w:p>
        </w:tc>
        <w:tc>
          <w:tcPr>
            <w:tcW w:w="5386" w:type="dxa"/>
          </w:tcPr>
          <w:p w:rsidR="00832AE9" w:rsidRDefault="00832AE9">
            <w:pPr>
              <w:widowControl w:val="0"/>
              <w:jc w:val="both"/>
              <w:rPr>
                <w:rFonts w:ascii="GHEA Grapalat" w:hAnsi="GHEA Grapalat"/>
                <w:sz w:val="16"/>
                <w:szCs w:val="16"/>
              </w:rPr>
            </w:pPr>
            <w:r>
              <w:rPr>
                <w:rFonts w:ascii="GHEA Grapalat" w:hAnsi="GHEA Grapalat"/>
                <w:sz w:val="16"/>
                <w:szCs w:val="16"/>
              </w:rPr>
              <w:t>100 г высококачественной муки в 350 ккал белка 11 г 75 г масла в 1 гр.</w:t>
            </w:r>
          </w:p>
          <w:p w:rsidR="00832AE9" w:rsidRDefault="00832AE9">
            <w:pPr>
              <w:widowControl w:val="0"/>
              <w:jc w:val="both"/>
              <w:rPr>
                <w:rFonts w:ascii="GHEA Grapalat" w:hAnsi="GHEA Grapalat"/>
                <w:sz w:val="16"/>
                <w:szCs w:val="16"/>
              </w:rPr>
            </w:pPr>
            <w:r>
              <w:rPr>
                <w:rFonts w:ascii="GHEA Grapalat" w:hAnsi="GHEA Grapalat"/>
                <w:sz w:val="16"/>
                <w:szCs w:val="16"/>
              </w:rPr>
              <w:t>Безопасность согласно N 2-III-4.9-01-2010 гигиеническая</w:t>
            </w:r>
          </w:p>
          <w:p w:rsidR="00832AE9" w:rsidRDefault="00832AE9">
            <w:pPr>
              <w:widowControl w:val="0"/>
              <w:jc w:val="both"/>
              <w:rPr>
                <w:rFonts w:ascii="GHEA Grapalat" w:hAnsi="GHEA Grapalat"/>
                <w:sz w:val="16"/>
                <w:szCs w:val="16"/>
              </w:rPr>
            </w:pPr>
            <w:r>
              <w:rPr>
                <w:rFonts w:ascii="GHEA Grapalat" w:hAnsi="GHEA Grapalat"/>
                <w:sz w:val="16"/>
                <w:szCs w:val="16"/>
              </w:rPr>
              <w:t>стандартов и этикетка «Еда</w:t>
            </w:r>
          </w:p>
          <w:p w:rsidR="00832AE9" w:rsidRDefault="00832AE9">
            <w:pPr>
              <w:widowControl w:val="0"/>
              <w:jc w:val="both"/>
              <w:rPr>
                <w:rFonts w:ascii="GHEA Grapalat" w:hAnsi="GHEA Grapalat"/>
                <w:sz w:val="16"/>
                <w:szCs w:val="16"/>
              </w:rPr>
            </w:pPr>
            <w:r>
              <w:rPr>
                <w:rFonts w:ascii="GHEA Grapalat" w:hAnsi="GHEA Grapalat"/>
                <w:sz w:val="16"/>
                <w:szCs w:val="16"/>
              </w:rPr>
              <w:t xml:space="preserve">Статья 8 Закона РА "О </w:t>
            </w:r>
            <w:proofErr w:type="spellStart"/>
            <w:r>
              <w:rPr>
                <w:rFonts w:ascii="GHEA Grapalat" w:hAnsi="GHEA Grapalat"/>
                <w:sz w:val="16"/>
                <w:szCs w:val="16"/>
              </w:rPr>
              <w:t>безопасност</w:t>
            </w:r>
            <w:proofErr w:type="spellEnd"/>
          </w:p>
        </w:tc>
        <w:tc>
          <w:tcPr>
            <w:tcW w:w="709" w:type="dxa"/>
          </w:tcPr>
          <w:p w:rsidR="00832AE9" w:rsidRDefault="00832AE9">
            <w:pPr>
              <w:widowControl w:val="0"/>
              <w:jc w:val="center"/>
              <w:rPr>
                <w:rFonts w:ascii="GHEA Grapalat" w:hAnsi="GHEA Grapalat"/>
                <w:sz w:val="16"/>
                <w:szCs w:val="16"/>
              </w:rPr>
            </w:pPr>
          </w:p>
          <w:p w:rsidR="00832AE9" w:rsidRDefault="00832AE9">
            <w:pPr>
              <w:rPr>
                <w:rFonts w:ascii="GHEA Grapalat" w:hAnsi="GHEA Grapalat"/>
                <w:sz w:val="16"/>
                <w:szCs w:val="16"/>
              </w:rPr>
            </w:pPr>
          </w:p>
          <w:p w:rsidR="00832AE9" w:rsidRDefault="00F41B25">
            <w:pPr>
              <w:rPr>
                <w:rFonts w:ascii="GHEA Grapalat" w:hAnsi="GHEA Grapalat"/>
                <w:sz w:val="16"/>
                <w:szCs w:val="16"/>
                <w:lang w:val="en-US"/>
              </w:rPr>
            </w:pPr>
            <w:proofErr w:type="spellStart"/>
            <w:r>
              <w:rPr>
                <w:rFonts w:ascii="GHEA Grapalat" w:hAnsi="GHEA Grapalat"/>
                <w:sz w:val="16"/>
                <w:szCs w:val="16"/>
                <w:lang w:val="en-US"/>
              </w:rPr>
              <w:t>К</w:t>
            </w:r>
            <w:r w:rsidR="00832AE9">
              <w:rPr>
                <w:rFonts w:ascii="GHEA Grapalat" w:hAnsi="GHEA Grapalat"/>
                <w:sz w:val="16"/>
                <w:szCs w:val="16"/>
                <w:lang w:val="en-US"/>
              </w:rPr>
              <w:t>г</w:t>
            </w:r>
            <w:proofErr w:type="spellEnd"/>
          </w:p>
        </w:tc>
        <w:tc>
          <w:tcPr>
            <w:tcW w:w="851" w:type="dxa"/>
          </w:tcPr>
          <w:p w:rsidR="00832AE9" w:rsidRPr="00BA277A" w:rsidRDefault="00832AE9" w:rsidP="004F4CF0">
            <w:pPr>
              <w:widowControl w:val="0"/>
              <w:jc w:val="center"/>
              <w:rPr>
                <w:rFonts w:ascii="GHEA Grapalat" w:hAnsi="GHEA Grapalat"/>
                <w:sz w:val="16"/>
                <w:szCs w:val="16"/>
              </w:rPr>
            </w:pPr>
          </w:p>
        </w:tc>
        <w:tc>
          <w:tcPr>
            <w:tcW w:w="880" w:type="dxa"/>
          </w:tcPr>
          <w:p w:rsidR="00832AE9" w:rsidRPr="00BA277A" w:rsidRDefault="00832AE9" w:rsidP="004F4CF0">
            <w:pPr>
              <w:widowControl w:val="0"/>
              <w:jc w:val="center"/>
              <w:rPr>
                <w:rFonts w:ascii="GHEA Grapalat" w:hAnsi="GHEA Grapalat"/>
                <w:sz w:val="16"/>
                <w:szCs w:val="16"/>
              </w:rPr>
            </w:pPr>
          </w:p>
        </w:tc>
        <w:tc>
          <w:tcPr>
            <w:tcW w:w="850" w:type="dxa"/>
            <w:vAlign w:val="center"/>
          </w:tcPr>
          <w:p w:rsidR="00832AE9" w:rsidRPr="005C4CE7" w:rsidRDefault="00832AE9" w:rsidP="004F4CF0">
            <w:pPr>
              <w:jc w:val="center"/>
              <w:rPr>
                <w:rFonts w:ascii="Sylfaen" w:hAnsi="Sylfaen" w:cs="Calibri"/>
                <w:color w:val="000000"/>
                <w:sz w:val="20"/>
                <w:szCs w:val="20"/>
                <w:lang w:val="en-US"/>
              </w:rPr>
            </w:pPr>
            <w:r>
              <w:rPr>
                <w:rFonts w:ascii="Sylfaen" w:hAnsi="Sylfaen" w:cs="Calibri"/>
                <w:color w:val="000000"/>
                <w:sz w:val="20"/>
                <w:szCs w:val="20"/>
                <w:lang w:val="en-US"/>
              </w:rPr>
              <w:t>40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tcPr>
          <w:p w:rsidR="00832AE9" w:rsidRPr="00A70F79" w:rsidRDefault="00832AE9" w:rsidP="00D169A3">
            <w:pPr>
              <w:jc w:val="center"/>
              <w:rPr>
                <w:lang w:val="en-US"/>
              </w:rPr>
            </w:pPr>
            <w:r>
              <w:rPr>
                <w:rFonts w:ascii="Arial Unicode" w:hAnsi="Arial Unicode"/>
                <w:sz w:val="20"/>
                <w:lang w:val="en-US"/>
              </w:rPr>
              <w:t>5</w:t>
            </w:r>
          </w:p>
        </w:tc>
        <w:tc>
          <w:tcPr>
            <w:tcW w:w="1208" w:type="dxa"/>
          </w:tcPr>
          <w:p w:rsidR="00832AE9" w:rsidRDefault="00832AE9" w:rsidP="00D169A3">
            <w:r>
              <w:rPr>
                <w:rFonts w:ascii="Arial" w:hAnsi="Arial" w:cs="Arial"/>
                <w:sz w:val="20"/>
                <w:szCs w:val="20"/>
              </w:rPr>
              <w:t>15850000</w:t>
            </w:r>
          </w:p>
        </w:tc>
        <w:tc>
          <w:tcPr>
            <w:tcW w:w="1134" w:type="dxa"/>
          </w:tcPr>
          <w:p w:rsidR="00832AE9" w:rsidRPr="005C4CE7" w:rsidRDefault="00832AE9" w:rsidP="00D169A3">
            <w:pPr>
              <w:widowControl w:val="0"/>
              <w:jc w:val="center"/>
              <w:rPr>
                <w:rFonts w:ascii="GHEA Grapalat" w:hAnsi="GHEA Grapalat"/>
                <w:sz w:val="16"/>
                <w:szCs w:val="16"/>
                <w:lang w:val="en-US"/>
              </w:rPr>
            </w:pPr>
            <w:proofErr w:type="spellStart"/>
            <w:r>
              <w:rPr>
                <w:rFonts w:ascii="GHEA Grapalat" w:hAnsi="GHEA Grapalat"/>
                <w:sz w:val="16"/>
                <w:szCs w:val="16"/>
                <w:lang w:val="en-US"/>
              </w:rPr>
              <w:t>Лапша</w:t>
            </w:r>
            <w:proofErr w:type="spellEnd"/>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C544A0" w:rsidRDefault="00832AE9" w:rsidP="005C4CE7">
            <w:pPr>
              <w:widowControl w:val="0"/>
              <w:jc w:val="both"/>
              <w:rPr>
                <w:rFonts w:ascii="GHEA Grapalat" w:hAnsi="GHEA Grapalat"/>
                <w:sz w:val="16"/>
                <w:szCs w:val="16"/>
              </w:rPr>
            </w:pPr>
            <w:proofErr w:type="gramStart"/>
            <w:r w:rsidRPr="005C4CE7">
              <w:rPr>
                <w:rFonts w:ascii="GHEA Grapalat" w:hAnsi="GHEA Grapalat"/>
                <w:sz w:val="16"/>
                <w:szCs w:val="16"/>
              </w:rPr>
              <w:t>И</w:t>
            </w:r>
            <w:r w:rsidRPr="00C544A0">
              <w:rPr>
                <w:rFonts w:ascii="GHEA Grapalat" w:hAnsi="GHEA Grapalat"/>
                <w:sz w:val="16"/>
                <w:szCs w:val="16"/>
              </w:rPr>
              <w:t xml:space="preserve">з </w:t>
            </w:r>
            <w:proofErr w:type="spellStart"/>
            <w:r w:rsidRPr="00C544A0">
              <w:rPr>
                <w:rFonts w:ascii="GHEA Grapalat" w:hAnsi="GHEA Grapalat"/>
                <w:sz w:val="16"/>
                <w:szCs w:val="16"/>
              </w:rPr>
              <w:t>бездрожжевого</w:t>
            </w:r>
            <w:proofErr w:type="spellEnd"/>
            <w:r w:rsidRPr="00C544A0">
              <w:rPr>
                <w:rFonts w:ascii="GHEA Grapalat" w:hAnsi="GHEA Grapalat"/>
                <w:sz w:val="16"/>
                <w:szCs w:val="16"/>
              </w:rPr>
              <w:t xml:space="preserve"> теста, влажность </w:t>
            </w:r>
            <w:proofErr w:type="spellStart"/>
            <w:r w:rsidRPr="00C544A0">
              <w:rPr>
                <w:rFonts w:ascii="GHEA Grapalat" w:hAnsi="GHEA Grapalat"/>
                <w:sz w:val="16"/>
                <w:szCs w:val="16"/>
              </w:rPr>
              <w:t>макаронов</w:t>
            </w:r>
            <w:proofErr w:type="spellEnd"/>
            <w:r w:rsidRPr="00C544A0">
              <w:rPr>
                <w:rFonts w:ascii="GHEA Grapalat" w:hAnsi="GHEA Grapalat"/>
                <w:sz w:val="16"/>
                <w:szCs w:val="16"/>
              </w:rPr>
              <w:t xml:space="preserve"> -  не более 12%, </w:t>
            </w:r>
            <w:proofErr w:type="spellStart"/>
            <w:r w:rsidRPr="00C544A0">
              <w:rPr>
                <w:rFonts w:ascii="GHEA Grapalat" w:hAnsi="GHEA Grapalat"/>
                <w:sz w:val="16"/>
                <w:szCs w:val="16"/>
              </w:rPr>
              <w:t>золность</w:t>
            </w:r>
            <w:proofErr w:type="spellEnd"/>
            <w:r w:rsidRPr="00C544A0">
              <w:rPr>
                <w:rFonts w:ascii="GHEA Grapalat" w:hAnsi="GHEA Grapalat"/>
                <w:sz w:val="16"/>
                <w:szCs w:val="16"/>
              </w:rPr>
              <w:t xml:space="preserve"> – не более 2,1, кислотность – не более 5%, без загрязненных примесей не более 0,30 %, зараженность вредителями не допускается, упаковка – предназначенными для пищи полиэтиленовыми пленками, с соответствующей маркировкой, в зависимости от сорта и вида муки - A (из муки </w:t>
            </w:r>
            <w:proofErr w:type="spellStart"/>
            <w:r w:rsidRPr="00C544A0">
              <w:rPr>
                <w:rFonts w:ascii="GHEA Grapalat" w:hAnsi="GHEA Grapalat"/>
                <w:sz w:val="16"/>
                <w:szCs w:val="16"/>
              </w:rPr>
              <w:t>твердеой</w:t>
            </w:r>
            <w:proofErr w:type="spellEnd"/>
            <w:r w:rsidRPr="00C544A0">
              <w:rPr>
                <w:rFonts w:ascii="GHEA Grapalat" w:hAnsi="GHEA Grapalat"/>
                <w:sz w:val="16"/>
                <w:szCs w:val="16"/>
              </w:rPr>
              <w:t xml:space="preserve"> </w:t>
            </w:r>
            <w:proofErr w:type="spellStart"/>
            <w:r w:rsidRPr="00C544A0">
              <w:rPr>
                <w:rFonts w:ascii="GHEA Grapalat" w:hAnsi="GHEA Grapalat"/>
                <w:sz w:val="16"/>
                <w:szCs w:val="16"/>
              </w:rPr>
              <w:t>пщеницы</w:t>
            </w:r>
            <w:proofErr w:type="spellEnd"/>
            <w:r w:rsidRPr="00C544A0">
              <w:rPr>
                <w:rFonts w:ascii="GHEA Grapalat" w:hAnsi="GHEA Grapalat"/>
                <w:sz w:val="16"/>
                <w:szCs w:val="16"/>
              </w:rPr>
              <w:t xml:space="preserve">), Б (из муки мягкой стекловидной </w:t>
            </w:r>
            <w:proofErr w:type="spellStart"/>
            <w:r w:rsidRPr="00C544A0">
              <w:rPr>
                <w:rFonts w:ascii="GHEA Grapalat" w:hAnsi="GHEA Grapalat"/>
                <w:sz w:val="16"/>
                <w:szCs w:val="16"/>
              </w:rPr>
              <w:t>пщеницы</w:t>
            </w:r>
            <w:proofErr w:type="spellEnd"/>
            <w:r w:rsidRPr="00C544A0">
              <w:rPr>
                <w:rFonts w:ascii="GHEA Grapalat" w:hAnsi="GHEA Grapalat"/>
                <w:sz w:val="16"/>
                <w:szCs w:val="16"/>
              </w:rPr>
              <w:t xml:space="preserve">), B (из муки хлебопекарной </w:t>
            </w:r>
            <w:proofErr w:type="spellStart"/>
            <w:r w:rsidRPr="00C544A0">
              <w:rPr>
                <w:rFonts w:ascii="GHEA Grapalat" w:hAnsi="GHEA Grapalat"/>
                <w:sz w:val="16"/>
                <w:szCs w:val="16"/>
              </w:rPr>
              <w:t>пщеницы</w:t>
            </w:r>
            <w:proofErr w:type="spellEnd"/>
            <w:r w:rsidRPr="00C544A0">
              <w:rPr>
                <w:rFonts w:ascii="GHEA Grapalat" w:hAnsi="GHEA Grapalat"/>
                <w:sz w:val="16"/>
                <w:szCs w:val="16"/>
              </w:rPr>
              <w:t>), расфасованные и</w:t>
            </w:r>
            <w:proofErr w:type="gramEnd"/>
            <w:r w:rsidRPr="00C544A0">
              <w:rPr>
                <w:rFonts w:ascii="GHEA Grapalat" w:hAnsi="GHEA Grapalat"/>
                <w:sz w:val="16"/>
                <w:szCs w:val="16"/>
              </w:rPr>
              <w:t xml:space="preserve"> без расфасовки, ГОСТ 31743-2012. </w:t>
            </w:r>
          </w:p>
          <w:p w:rsidR="00832AE9" w:rsidRPr="00BA277A" w:rsidRDefault="00832AE9" w:rsidP="00D169A3">
            <w:pPr>
              <w:widowControl w:val="0"/>
              <w:jc w:val="both"/>
              <w:rPr>
                <w:rFonts w:ascii="GHEA Grapalat" w:hAnsi="GHEA Grapalat"/>
                <w:sz w:val="16"/>
                <w:szCs w:val="16"/>
              </w:rPr>
            </w:pPr>
          </w:p>
        </w:tc>
        <w:tc>
          <w:tcPr>
            <w:tcW w:w="709" w:type="dxa"/>
          </w:tcPr>
          <w:p w:rsidR="00832AE9" w:rsidRPr="00BA277A" w:rsidRDefault="00832AE9" w:rsidP="00D169A3">
            <w:pPr>
              <w:widowControl w:val="0"/>
              <w:jc w:val="center"/>
              <w:rPr>
                <w:rFonts w:ascii="GHEA Grapalat" w:hAnsi="GHEA Grapalat"/>
                <w:sz w:val="16"/>
                <w:szCs w:val="16"/>
              </w:rPr>
            </w:pP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C4CE7"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40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en-US"/>
              </w:rPr>
              <w:t>6</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15551600</w:t>
            </w:r>
          </w:p>
        </w:tc>
        <w:tc>
          <w:tcPr>
            <w:tcW w:w="1134" w:type="dxa"/>
          </w:tcPr>
          <w:p w:rsidR="00832AE9" w:rsidRPr="00C87463" w:rsidRDefault="00832AE9" w:rsidP="00D169A3">
            <w:pPr>
              <w:widowControl w:val="0"/>
              <w:jc w:val="center"/>
              <w:rPr>
                <w:rFonts w:ascii="GHEA Grapalat" w:hAnsi="GHEA Grapalat"/>
                <w:sz w:val="16"/>
                <w:szCs w:val="16"/>
              </w:rPr>
            </w:pPr>
            <w:proofErr w:type="spellStart"/>
            <w:r>
              <w:rPr>
                <w:rFonts w:ascii="GHEA Grapalat" w:hAnsi="GHEA Grapalat"/>
                <w:sz w:val="16"/>
                <w:szCs w:val="16"/>
              </w:rPr>
              <w:t>Мацун</w:t>
            </w:r>
            <w:proofErr w:type="spellEnd"/>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C544A0" w:rsidRDefault="00832AE9" w:rsidP="00D169A3">
            <w:pPr>
              <w:widowControl w:val="0"/>
              <w:jc w:val="both"/>
              <w:rPr>
                <w:rFonts w:ascii="GHEA Grapalat" w:hAnsi="GHEA Grapalat"/>
                <w:sz w:val="16"/>
                <w:szCs w:val="16"/>
              </w:rPr>
            </w:pPr>
            <w:r w:rsidRPr="00C544A0">
              <w:rPr>
                <w:rFonts w:ascii="GHEA Grapalat" w:hAnsi="GHEA Grapalat"/>
                <w:sz w:val="16"/>
                <w:szCs w:val="16"/>
              </w:rPr>
              <w:t>Мацони – по АСТ</w:t>
            </w:r>
            <w:r w:rsidRPr="00C544A0">
              <w:rPr>
                <w:rFonts w:ascii="Sylfaen" w:hAnsi="Sylfaen" w:cs="Sylfaen"/>
                <w:sz w:val="16"/>
                <w:szCs w:val="16"/>
              </w:rPr>
              <w:t>ՀՍՏ</w:t>
            </w:r>
            <w:r w:rsidRPr="00C544A0">
              <w:rPr>
                <w:rFonts w:ascii="GHEA Grapalat" w:hAnsi="GHEA Grapalat"/>
                <w:sz w:val="16"/>
                <w:szCs w:val="16"/>
              </w:rPr>
              <w:t xml:space="preserve"> 120-2005. </w:t>
            </w:r>
            <w:proofErr w:type="gramStart"/>
            <w:r w:rsidRPr="00C544A0">
              <w:rPr>
                <w:rFonts w:ascii="Arial" w:hAnsi="Arial" w:cs="Arial"/>
                <w:sz w:val="16"/>
                <w:szCs w:val="16"/>
              </w:rPr>
              <w:t>Из</w:t>
            </w:r>
            <w:r w:rsidRPr="00C544A0">
              <w:rPr>
                <w:rFonts w:ascii="GHEA Grapalat" w:hAnsi="GHEA Grapalat"/>
                <w:sz w:val="16"/>
                <w:szCs w:val="16"/>
              </w:rPr>
              <w:t xml:space="preserve">  </w:t>
            </w:r>
            <w:r w:rsidRPr="00C544A0">
              <w:rPr>
                <w:rFonts w:ascii="Arial" w:hAnsi="Arial" w:cs="Arial"/>
                <w:sz w:val="16"/>
                <w:szCs w:val="16"/>
              </w:rPr>
              <w:t>Изготовленный</w:t>
            </w:r>
            <w:r w:rsidRPr="00C544A0">
              <w:rPr>
                <w:rFonts w:ascii="GHEA Grapalat" w:hAnsi="GHEA Grapalat"/>
                <w:sz w:val="16"/>
                <w:szCs w:val="16"/>
              </w:rPr>
              <w:t xml:space="preserve"> </w:t>
            </w:r>
            <w:r w:rsidRPr="00C544A0">
              <w:rPr>
                <w:rFonts w:ascii="Arial" w:hAnsi="Arial" w:cs="Arial"/>
                <w:sz w:val="16"/>
                <w:szCs w:val="16"/>
              </w:rPr>
              <w:t>из</w:t>
            </w:r>
            <w:r w:rsidRPr="00C544A0">
              <w:rPr>
                <w:rFonts w:ascii="GHEA Grapalat" w:hAnsi="GHEA Grapalat"/>
                <w:sz w:val="16"/>
                <w:szCs w:val="16"/>
              </w:rPr>
              <w:t xml:space="preserve"> </w:t>
            </w:r>
            <w:r w:rsidRPr="00C544A0">
              <w:rPr>
                <w:rFonts w:ascii="Arial" w:hAnsi="Arial" w:cs="Arial"/>
                <w:sz w:val="16"/>
                <w:szCs w:val="16"/>
              </w:rPr>
              <w:t>цельного</w:t>
            </w:r>
            <w:r w:rsidRPr="00C544A0">
              <w:rPr>
                <w:rFonts w:ascii="GHEA Grapalat" w:hAnsi="GHEA Grapalat"/>
                <w:sz w:val="16"/>
                <w:szCs w:val="16"/>
              </w:rPr>
              <w:t xml:space="preserve"> </w:t>
            </w:r>
            <w:r w:rsidRPr="00C544A0">
              <w:rPr>
                <w:rFonts w:ascii="Arial" w:hAnsi="Arial" w:cs="Arial"/>
                <w:sz w:val="16"/>
                <w:szCs w:val="16"/>
              </w:rPr>
              <w:t>коровьего</w:t>
            </w:r>
            <w:r w:rsidRPr="00C544A0">
              <w:rPr>
                <w:rFonts w:ascii="GHEA Grapalat" w:hAnsi="GHEA Grapalat"/>
                <w:sz w:val="16"/>
                <w:szCs w:val="16"/>
              </w:rPr>
              <w:t xml:space="preserve"> </w:t>
            </w:r>
            <w:r w:rsidRPr="00C544A0">
              <w:rPr>
                <w:rFonts w:ascii="Arial" w:hAnsi="Arial" w:cs="Arial"/>
                <w:sz w:val="16"/>
                <w:szCs w:val="16"/>
              </w:rPr>
              <w:t>молока</w:t>
            </w:r>
            <w:r w:rsidRPr="00C544A0">
              <w:rPr>
                <w:rFonts w:ascii="GHEA Grapalat" w:hAnsi="GHEA Grapalat"/>
                <w:sz w:val="16"/>
                <w:szCs w:val="16"/>
              </w:rPr>
              <w:t xml:space="preserve">, </w:t>
            </w:r>
            <w:r w:rsidRPr="00C544A0">
              <w:rPr>
                <w:rFonts w:ascii="Arial" w:hAnsi="Arial" w:cs="Arial"/>
                <w:sz w:val="16"/>
                <w:szCs w:val="16"/>
              </w:rPr>
              <w:t>густой</w:t>
            </w:r>
            <w:r w:rsidRPr="00C544A0">
              <w:rPr>
                <w:rFonts w:ascii="GHEA Grapalat" w:hAnsi="GHEA Grapalat"/>
                <w:sz w:val="16"/>
                <w:szCs w:val="16"/>
              </w:rPr>
              <w:t xml:space="preserve"> </w:t>
            </w:r>
            <w:r w:rsidRPr="00C544A0">
              <w:rPr>
                <w:rFonts w:ascii="Arial" w:hAnsi="Arial" w:cs="Arial"/>
                <w:sz w:val="16"/>
                <w:szCs w:val="16"/>
              </w:rPr>
              <w:t>гомогенный</w:t>
            </w:r>
            <w:r w:rsidRPr="00C544A0">
              <w:rPr>
                <w:rFonts w:ascii="GHEA Grapalat" w:hAnsi="GHEA Grapalat"/>
                <w:sz w:val="16"/>
                <w:szCs w:val="16"/>
              </w:rPr>
              <w:t xml:space="preserve"> </w:t>
            </w:r>
            <w:r w:rsidRPr="00C544A0">
              <w:rPr>
                <w:rFonts w:ascii="Arial" w:hAnsi="Arial" w:cs="Arial"/>
                <w:sz w:val="16"/>
                <w:szCs w:val="16"/>
              </w:rPr>
              <w:t>сгусток</w:t>
            </w:r>
            <w:r w:rsidRPr="00C544A0">
              <w:rPr>
                <w:rFonts w:ascii="GHEA Grapalat" w:hAnsi="GHEA Grapalat"/>
                <w:sz w:val="16"/>
                <w:szCs w:val="16"/>
              </w:rPr>
              <w:t xml:space="preserve"> </w:t>
            </w:r>
            <w:r w:rsidRPr="00C544A0">
              <w:rPr>
                <w:rFonts w:ascii="Arial" w:hAnsi="Arial" w:cs="Arial"/>
                <w:sz w:val="16"/>
                <w:szCs w:val="16"/>
              </w:rPr>
              <w:t>без</w:t>
            </w:r>
            <w:r w:rsidRPr="00C544A0">
              <w:rPr>
                <w:rFonts w:ascii="GHEA Grapalat" w:hAnsi="GHEA Grapalat"/>
                <w:sz w:val="16"/>
                <w:szCs w:val="16"/>
              </w:rPr>
              <w:t xml:space="preserve"> </w:t>
            </w:r>
            <w:r w:rsidRPr="00C544A0">
              <w:rPr>
                <w:rFonts w:ascii="Arial" w:hAnsi="Arial" w:cs="Arial"/>
                <w:sz w:val="16"/>
                <w:szCs w:val="16"/>
              </w:rPr>
              <w:t>сыворотки</w:t>
            </w:r>
            <w:r w:rsidRPr="00C544A0">
              <w:rPr>
                <w:rFonts w:ascii="GHEA Grapalat" w:hAnsi="GHEA Grapalat"/>
                <w:sz w:val="16"/>
                <w:szCs w:val="16"/>
              </w:rPr>
              <w:t xml:space="preserve">  </w:t>
            </w:r>
            <w:r w:rsidRPr="00C544A0">
              <w:rPr>
                <w:rFonts w:ascii="Arial" w:hAnsi="Arial" w:cs="Arial"/>
                <w:sz w:val="16"/>
                <w:szCs w:val="16"/>
              </w:rPr>
              <w:t>и</w:t>
            </w:r>
            <w:r w:rsidRPr="00C544A0">
              <w:rPr>
                <w:rFonts w:ascii="GHEA Grapalat" w:hAnsi="GHEA Grapalat"/>
                <w:sz w:val="16"/>
                <w:szCs w:val="16"/>
              </w:rPr>
              <w:t xml:space="preserve"> </w:t>
            </w:r>
            <w:r w:rsidRPr="00C544A0">
              <w:rPr>
                <w:rFonts w:ascii="Arial" w:hAnsi="Arial" w:cs="Arial"/>
                <w:sz w:val="16"/>
                <w:szCs w:val="16"/>
              </w:rPr>
              <w:t>газа</w:t>
            </w:r>
            <w:r w:rsidRPr="00C544A0">
              <w:rPr>
                <w:rFonts w:ascii="GHEA Grapalat" w:hAnsi="GHEA Grapalat"/>
                <w:sz w:val="16"/>
                <w:szCs w:val="16"/>
              </w:rPr>
              <w:t xml:space="preserve">, </w:t>
            </w:r>
            <w:r w:rsidRPr="00C544A0">
              <w:rPr>
                <w:rFonts w:ascii="Arial" w:hAnsi="Arial" w:cs="Arial"/>
                <w:sz w:val="16"/>
                <w:szCs w:val="16"/>
              </w:rPr>
              <w:t>цвет</w:t>
            </w:r>
            <w:r w:rsidRPr="00C544A0">
              <w:rPr>
                <w:rFonts w:ascii="GHEA Grapalat" w:hAnsi="GHEA Grapalat"/>
                <w:sz w:val="16"/>
                <w:szCs w:val="16"/>
              </w:rPr>
              <w:t xml:space="preserve"> </w:t>
            </w:r>
            <w:r w:rsidRPr="00C544A0">
              <w:rPr>
                <w:rFonts w:ascii="Arial" w:hAnsi="Arial" w:cs="Arial"/>
                <w:sz w:val="16"/>
                <w:szCs w:val="16"/>
              </w:rPr>
              <w:t>–</w:t>
            </w:r>
            <w:r w:rsidRPr="00C544A0">
              <w:rPr>
                <w:rFonts w:ascii="GHEA Grapalat" w:hAnsi="GHEA Grapalat"/>
                <w:sz w:val="16"/>
                <w:szCs w:val="16"/>
              </w:rPr>
              <w:t xml:space="preserve"> </w:t>
            </w:r>
            <w:proofErr w:type="spellStart"/>
            <w:r w:rsidRPr="00C544A0">
              <w:rPr>
                <w:rFonts w:ascii="Arial" w:hAnsi="Arial" w:cs="Arial"/>
                <w:sz w:val="16"/>
                <w:szCs w:val="16"/>
              </w:rPr>
              <w:t>м</w:t>
            </w:r>
            <w:r w:rsidRPr="00C544A0">
              <w:rPr>
                <w:rFonts w:ascii="Sylfaen" w:hAnsi="Sylfaen" w:cs="Sylfaen"/>
                <w:sz w:val="16"/>
                <w:szCs w:val="16"/>
              </w:rPr>
              <w:t>օ</w:t>
            </w:r>
            <w:r w:rsidRPr="00C544A0">
              <w:rPr>
                <w:rFonts w:ascii="Arial" w:hAnsi="Arial" w:cs="Arial"/>
                <w:sz w:val="16"/>
                <w:szCs w:val="16"/>
              </w:rPr>
              <w:t>л</w:t>
            </w:r>
            <w:r w:rsidRPr="00C544A0">
              <w:rPr>
                <w:rFonts w:ascii="Sylfaen" w:hAnsi="Sylfaen" w:cs="Sylfaen"/>
                <w:sz w:val="16"/>
                <w:szCs w:val="16"/>
              </w:rPr>
              <w:t>օ</w:t>
            </w:r>
            <w:r w:rsidRPr="00C544A0">
              <w:rPr>
                <w:rFonts w:ascii="Arial" w:hAnsi="Arial" w:cs="Arial"/>
                <w:sz w:val="16"/>
                <w:szCs w:val="16"/>
              </w:rPr>
              <w:t>чнобелый</w:t>
            </w:r>
            <w:proofErr w:type="spellEnd"/>
            <w:r w:rsidRPr="00C544A0">
              <w:rPr>
                <w:rFonts w:ascii="GHEA Grapalat" w:hAnsi="GHEA Grapalat"/>
                <w:sz w:val="16"/>
                <w:szCs w:val="16"/>
              </w:rPr>
              <w:t xml:space="preserve"> </w:t>
            </w:r>
            <w:r w:rsidRPr="00C544A0">
              <w:rPr>
                <w:rFonts w:ascii="Arial" w:hAnsi="Arial" w:cs="Arial"/>
                <w:sz w:val="16"/>
                <w:szCs w:val="16"/>
              </w:rPr>
              <w:t>или</w:t>
            </w:r>
            <w:r w:rsidRPr="00C544A0">
              <w:rPr>
                <w:rFonts w:ascii="GHEA Grapalat" w:hAnsi="GHEA Grapalat"/>
                <w:sz w:val="16"/>
                <w:szCs w:val="16"/>
              </w:rPr>
              <w:t xml:space="preserve"> </w:t>
            </w:r>
            <w:r w:rsidRPr="00C544A0">
              <w:rPr>
                <w:rFonts w:ascii="Arial" w:hAnsi="Arial" w:cs="Arial"/>
                <w:sz w:val="16"/>
                <w:szCs w:val="16"/>
              </w:rPr>
              <w:t>слегка</w:t>
            </w:r>
            <w:r w:rsidRPr="00C544A0">
              <w:rPr>
                <w:rFonts w:ascii="GHEA Grapalat" w:hAnsi="GHEA Grapalat"/>
                <w:sz w:val="16"/>
                <w:szCs w:val="16"/>
              </w:rPr>
              <w:t xml:space="preserve"> кремовый, равномерный по всей </w:t>
            </w:r>
            <w:r w:rsidRPr="00C544A0">
              <w:rPr>
                <w:rFonts w:ascii="GHEA Grapalat" w:hAnsi="GHEA Grapalat"/>
                <w:sz w:val="16"/>
                <w:szCs w:val="16"/>
              </w:rPr>
              <w:lastRenderedPageBreak/>
              <w:t>массе, массовая доля цельного молочного жира 3,2%, кислотность (90-140)</w:t>
            </w:r>
            <w:proofErr w:type="spellStart"/>
            <w:r w:rsidRPr="00C544A0">
              <w:rPr>
                <w:rFonts w:ascii="GHEA Grapalat" w:hAnsi="GHEA Grapalat"/>
                <w:sz w:val="16"/>
                <w:szCs w:val="16"/>
              </w:rPr>
              <w:t>oT</w:t>
            </w:r>
            <w:proofErr w:type="spellEnd"/>
            <w:r w:rsidRPr="00C544A0">
              <w:rPr>
                <w:rFonts w:ascii="GHEA Grapalat" w:hAnsi="GHEA Grapalat"/>
                <w:sz w:val="16"/>
                <w:szCs w:val="16"/>
              </w:rPr>
              <w:t xml:space="preserve">. </w:t>
            </w:r>
            <w:proofErr w:type="gramEnd"/>
          </w:p>
          <w:p w:rsidR="00832AE9" w:rsidRPr="00BA277A" w:rsidRDefault="00832AE9" w:rsidP="00D169A3">
            <w:pPr>
              <w:widowControl w:val="0"/>
              <w:jc w:val="both"/>
              <w:rPr>
                <w:rFonts w:ascii="GHEA Grapalat" w:hAnsi="GHEA Grapalat"/>
                <w:sz w:val="16"/>
                <w:szCs w:val="16"/>
              </w:rPr>
            </w:pPr>
            <w:proofErr w:type="gramStart"/>
            <w:r w:rsidRPr="00C544A0">
              <w:rPr>
                <w:rFonts w:ascii="GHEA Grapalat" w:hAnsi="GHEA Grapalat"/>
                <w:sz w:val="16"/>
                <w:szCs w:val="16"/>
              </w:rPr>
              <w:t xml:space="preserve">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технического регламента таможенного союза и быть маркирован единым знаком оборота на территории </w:t>
            </w:r>
            <w:proofErr w:type="spellStart"/>
            <w:r w:rsidRPr="00C544A0">
              <w:rPr>
                <w:rFonts w:ascii="GHEA Grapalat" w:hAnsi="GHEA Grapalat"/>
                <w:sz w:val="16"/>
                <w:szCs w:val="16"/>
              </w:rPr>
              <w:t>ЕврАзЭс</w:t>
            </w:r>
            <w:proofErr w:type="spellEnd"/>
            <w:r w:rsidRPr="00C544A0">
              <w:rPr>
                <w:rFonts w:ascii="GHEA Grapalat" w:hAnsi="GHEA Grapalat"/>
                <w:sz w:val="16"/>
                <w:szCs w:val="16"/>
              </w:rPr>
              <w:t>, утвержденному Правительством РА от 21-ого декабря 2006г. постановлению  N 1925-Н «Техническому регламенту критерий молока, молочных продуктов и их продукций» и статьи</w:t>
            </w:r>
            <w:proofErr w:type="gramEnd"/>
            <w:r w:rsidRPr="00C544A0">
              <w:rPr>
                <w:rFonts w:ascii="GHEA Grapalat" w:hAnsi="GHEA Grapalat"/>
                <w:sz w:val="16"/>
                <w:szCs w:val="16"/>
              </w:rPr>
              <w:t xml:space="preserve"> 9 Закона РА  «О безопасности пищевой продукции».   </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lastRenderedPageBreak/>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C4CE7"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200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w:t>
            </w:r>
            <w:r w:rsidRPr="00832AE9">
              <w:rPr>
                <w:rFonts w:ascii="Arial" w:hAnsi="Arial" w:cs="Arial"/>
                <w:sz w:val="16"/>
                <w:szCs w:val="16"/>
              </w:rPr>
              <w:lastRenderedPageBreak/>
              <w:t>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lastRenderedPageBreak/>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w:t>
            </w:r>
            <w:r w:rsidR="00832AE9" w:rsidRPr="00832AE9">
              <w:rPr>
                <w:rFonts w:ascii="Arial LatArm" w:hAnsi="Arial LatArm"/>
                <w:sz w:val="16"/>
                <w:szCs w:val="16"/>
              </w:rPr>
              <w:lastRenderedPageBreak/>
              <w:t>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en-US"/>
              </w:rPr>
              <w:lastRenderedPageBreak/>
              <w:t>7</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15512000</w:t>
            </w:r>
          </w:p>
        </w:tc>
        <w:tc>
          <w:tcPr>
            <w:tcW w:w="1134" w:type="dxa"/>
          </w:tcPr>
          <w:p w:rsidR="00832AE9" w:rsidRPr="00BA277A" w:rsidRDefault="00832AE9" w:rsidP="00D169A3">
            <w:pPr>
              <w:widowControl w:val="0"/>
              <w:jc w:val="center"/>
              <w:rPr>
                <w:rFonts w:ascii="GHEA Grapalat" w:hAnsi="GHEA Grapalat"/>
                <w:sz w:val="16"/>
                <w:szCs w:val="16"/>
              </w:rPr>
            </w:pPr>
            <w:r w:rsidRPr="00C544A0">
              <w:rPr>
                <w:rFonts w:ascii="GHEA Grapalat" w:hAnsi="GHEA Grapalat"/>
                <w:sz w:val="16"/>
                <w:szCs w:val="16"/>
              </w:rPr>
              <w:t>Сметана</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BA277A" w:rsidRDefault="00832AE9" w:rsidP="00D169A3">
            <w:pPr>
              <w:widowControl w:val="0"/>
              <w:jc w:val="both"/>
              <w:rPr>
                <w:rFonts w:ascii="GHEA Grapalat" w:hAnsi="GHEA Grapalat"/>
                <w:sz w:val="16"/>
                <w:szCs w:val="16"/>
              </w:rPr>
            </w:pPr>
            <w:r w:rsidRPr="00C544A0">
              <w:rPr>
                <w:rFonts w:ascii="GHEA Grapalat" w:hAnsi="GHEA Grapalat"/>
                <w:sz w:val="16"/>
                <w:szCs w:val="16"/>
              </w:rPr>
              <w:t xml:space="preserve">Из цельного коровьего молока, содержание жира - 20 %, кислотность -65-100 0T,Безопасность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w:t>
            </w:r>
            <w:proofErr w:type="gramStart"/>
            <w:r w:rsidRPr="00C544A0">
              <w:rPr>
                <w:rFonts w:ascii="GHEA Grapalat" w:hAnsi="GHEA Grapalat"/>
                <w:sz w:val="16"/>
                <w:szCs w:val="16"/>
              </w:rPr>
              <w:t>ТР</w:t>
            </w:r>
            <w:proofErr w:type="gramEnd"/>
            <w:r w:rsidRPr="00C544A0">
              <w:rPr>
                <w:rFonts w:ascii="GHEA Grapalat" w:hAnsi="GHEA Grapalat"/>
                <w:sz w:val="16"/>
                <w:szCs w:val="16"/>
              </w:rPr>
              <w:t xml:space="preserve"> ТС 005/2011 "О безопасности упаковки технического регламента таможенного союза и быть маркирован, согласно статьи 9 Закона РА  «О безопасности пищевой продукции».</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Sylfaen" w:hAnsi="Sylfaen" w:cs="Calibri"/>
                <w:bCs/>
                <w:color w:val="000000"/>
                <w:sz w:val="20"/>
                <w:szCs w:val="20"/>
                <w:lang w:val="hy-AM"/>
              </w:rPr>
            </w:pPr>
            <w:r>
              <w:rPr>
                <w:rFonts w:ascii="Sylfaen" w:hAnsi="Sylfaen" w:cs="Calibri"/>
                <w:bCs/>
                <w:color w:val="000000"/>
                <w:sz w:val="20"/>
                <w:szCs w:val="20"/>
                <w:lang w:val="en-US"/>
              </w:rPr>
              <w:t>4</w:t>
            </w:r>
            <w:r w:rsidRPr="00567499">
              <w:rPr>
                <w:rFonts w:ascii="Sylfaen" w:hAnsi="Sylfaen" w:cs="Calibri"/>
                <w:bCs/>
                <w:color w:val="000000"/>
                <w:sz w:val="20"/>
                <w:szCs w:val="20"/>
                <w:lang w:val="hy-AM"/>
              </w:rPr>
              <w:t>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C87463" w:rsidRDefault="00832AE9" w:rsidP="00D169A3">
            <w:pPr>
              <w:jc w:val="center"/>
              <w:rPr>
                <w:rFonts w:ascii="GHEA Grapalat" w:hAnsi="GHEA Grapalat"/>
                <w:sz w:val="16"/>
                <w:szCs w:val="20"/>
                <w:lang w:val="en-US"/>
              </w:rPr>
            </w:pPr>
            <w:r>
              <w:rPr>
                <w:rFonts w:ascii="GHEA Grapalat" w:hAnsi="GHEA Grapalat"/>
                <w:sz w:val="16"/>
                <w:szCs w:val="20"/>
                <w:lang w:val="en-US"/>
              </w:rPr>
              <w:t>8</w:t>
            </w:r>
          </w:p>
        </w:tc>
        <w:tc>
          <w:tcPr>
            <w:tcW w:w="1208" w:type="dxa"/>
            <w:vAlign w:val="bottom"/>
          </w:tcPr>
          <w:p w:rsidR="00832AE9" w:rsidRPr="00FD09EB" w:rsidRDefault="00832AE9" w:rsidP="00D169A3">
            <w:pPr>
              <w:rPr>
                <w:rFonts w:ascii="Arial Unicode" w:hAnsi="Arial Unicode"/>
                <w:sz w:val="20"/>
              </w:rPr>
            </w:pPr>
            <w:r w:rsidRPr="00FD09EB">
              <w:rPr>
                <w:rFonts w:ascii="Arial Unicode" w:hAnsi="Arial Unicode"/>
                <w:sz w:val="20"/>
              </w:rPr>
              <w:t>15542100</w:t>
            </w:r>
          </w:p>
        </w:tc>
        <w:tc>
          <w:tcPr>
            <w:tcW w:w="1134" w:type="dxa"/>
          </w:tcPr>
          <w:p w:rsidR="00832AE9" w:rsidRPr="00C87463" w:rsidRDefault="00832AE9" w:rsidP="00D169A3">
            <w:pPr>
              <w:widowControl w:val="0"/>
              <w:jc w:val="center"/>
              <w:rPr>
                <w:rFonts w:ascii="GHEA Grapalat" w:hAnsi="GHEA Grapalat"/>
                <w:sz w:val="16"/>
                <w:szCs w:val="16"/>
              </w:rPr>
            </w:pPr>
            <w:r w:rsidRPr="00C87463">
              <w:rPr>
                <w:sz w:val="18"/>
                <w:szCs w:val="18"/>
              </w:rPr>
              <w:t>Творог</w:t>
            </w:r>
          </w:p>
        </w:tc>
        <w:tc>
          <w:tcPr>
            <w:tcW w:w="1276" w:type="dxa"/>
          </w:tcPr>
          <w:p w:rsidR="00832AE9" w:rsidRPr="00C87463" w:rsidRDefault="00832AE9" w:rsidP="00D169A3">
            <w:pPr>
              <w:widowControl w:val="0"/>
              <w:jc w:val="center"/>
              <w:rPr>
                <w:rFonts w:ascii="Arial" w:hAnsi="Arial" w:cs="Arial"/>
                <w:sz w:val="16"/>
                <w:szCs w:val="16"/>
              </w:rPr>
            </w:pPr>
          </w:p>
        </w:tc>
        <w:tc>
          <w:tcPr>
            <w:tcW w:w="5386" w:type="dxa"/>
          </w:tcPr>
          <w:p w:rsidR="00832AE9" w:rsidRPr="002531DC" w:rsidRDefault="00832AE9" w:rsidP="00D169A3">
            <w:pPr>
              <w:widowControl w:val="0"/>
              <w:jc w:val="both"/>
              <w:rPr>
                <w:rFonts w:ascii="Sylfaen" w:hAnsi="Sylfaen" w:cs="Arial"/>
                <w:sz w:val="16"/>
                <w:szCs w:val="16"/>
              </w:rPr>
            </w:pPr>
            <w:r w:rsidRPr="002531DC">
              <w:rPr>
                <w:rFonts w:ascii="Sylfaen" w:hAnsi="Sylfaen" w:cs="Arial"/>
                <w:sz w:val="18"/>
                <w:szCs w:val="18"/>
              </w:rPr>
              <w:t>Белый сливочный сыр, изготовленный из коровьего молока, с содержанием жира 36-40%.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 1925-N от 21 декабря и статьей 8 Закона РА о безопасности пищевых продуктов.</w:t>
            </w:r>
          </w:p>
        </w:tc>
        <w:tc>
          <w:tcPr>
            <w:tcW w:w="709" w:type="dxa"/>
          </w:tcPr>
          <w:p w:rsidR="00832AE9" w:rsidRPr="00BA277A" w:rsidRDefault="00832AE9" w:rsidP="00D169A3">
            <w:pPr>
              <w:widowControl w:val="0"/>
              <w:jc w:val="center"/>
              <w:rPr>
                <w:rFonts w:ascii="GHEA Grapalat" w:hAnsi="GHEA Grapalat"/>
                <w:sz w:val="16"/>
                <w:szCs w:val="16"/>
              </w:rPr>
            </w:pPr>
            <w:r>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C4CE7"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40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tcPr>
          <w:p w:rsidR="00832AE9" w:rsidRPr="00A70F79" w:rsidRDefault="00832AE9" w:rsidP="00D169A3">
            <w:pPr>
              <w:jc w:val="center"/>
              <w:rPr>
                <w:lang w:val="en-US"/>
              </w:rPr>
            </w:pPr>
            <w:r>
              <w:rPr>
                <w:rFonts w:ascii="Arial Unicode" w:hAnsi="Arial Unicode"/>
                <w:sz w:val="20"/>
                <w:lang w:val="en-US"/>
              </w:rPr>
              <w:t>9</w:t>
            </w:r>
          </w:p>
        </w:tc>
        <w:tc>
          <w:tcPr>
            <w:tcW w:w="1208" w:type="dxa"/>
          </w:tcPr>
          <w:p w:rsidR="00832AE9" w:rsidRDefault="00832AE9" w:rsidP="00D169A3">
            <w:r w:rsidRPr="00A33BCB">
              <w:rPr>
                <w:rFonts w:ascii="Arial Unicode" w:hAnsi="Arial Unicode"/>
                <w:sz w:val="20"/>
              </w:rPr>
              <w:t>15540000</w:t>
            </w:r>
          </w:p>
        </w:tc>
        <w:tc>
          <w:tcPr>
            <w:tcW w:w="1134" w:type="dxa"/>
          </w:tcPr>
          <w:p w:rsidR="00832AE9" w:rsidRPr="00BA277A" w:rsidRDefault="00832AE9" w:rsidP="00D169A3">
            <w:pPr>
              <w:widowControl w:val="0"/>
              <w:jc w:val="center"/>
              <w:rPr>
                <w:rFonts w:ascii="GHEA Grapalat" w:hAnsi="GHEA Grapalat"/>
                <w:sz w:val="16"/>
                <w:szCs w:val="16"/>
              </w:rPr>
            </w:pPr>
            <w:r w:rsidRPr="00C544A0">
              <w:rPr>
                <w:rFonts w:ascii="GHEA Grapalat" w:hAnsi="GHEA Grapalat"/>
                <w:sz w:val="16"/>
                <w:szCs w:val="16"/>
              </w:rPr>
              <w:t>сыр</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BA277A" w:rsidRDefault="00832AE9" w:rsidP="00D169A3">
            <w:pPr>
              <w:widowControl w:val="0"/>
              <w:jc w:val="both"/>
              <w:rPr>
                <w:rFonts w:ascii="GHEA Grapalat" w:hAnsi="GHEA Grapalat"/>
                <w:sz w:val="16"/>
                <w:szCs w:val="16"/>
              </w:rPr>
            </w:pPr>
            <w:r>
              <w:rPr>
                <w:rFonts w:ascii="Sylfaen" w:hAnsi="Sylfaen" w:cs="Calibri"/>
                <w:bCs/>
                <w:color w:val="000000"/>
                <w:sz w:val="18"/>
                <w:szCs w:val="18"/>
                <w:lang w:val="hy-AM"/>
              </w:rPr>
              <w:t xml:space="preserve">Сыр твердый, из коровьего молока, рассол, от белого до светло-желтого цвета, </w:t>
            </w:r>
            <w:r>
              <w:rPr>
                <w:rFonts w:ascii="Sylfaen" w:hAnsi="Sylfaen" w:cs="Calibri"/>
                <w:bCs/>
                <w:color w:val="000000"/>
                <w:sz w:val="18"/>
                <w:szCs w:val="18"/>
              </w:rPr>
              <w:t>с порами</w:t>
            </w:r>
            <w:r>
              <w:rPr>
                <w:rFonts w:ascii="Sylfaen" w:hAnsi="Sylfaen" w:cs="Calibri"/>
                <w:bCs/>
                <w:color w:val="000000"/>
                <w:sz w:val="18"/>
                <w:szCs w:val="18"/>
                <w:lang w:val="hy-AM"/>
              </w:rPr>
              <w:t xml:space="preserve"> различной величины и формы</w:t>
            </w:r>
            <w:r>
              <w:rPr>
                <w:rFonts w:ascii="Sylfaen" w:hAnsi="Sylfaen" w:cs="Calibri"/>
                <w:bCs/>
                <w:color w:val="000000"/>
                <w:sz w:val="18"/>
                <w:szCs w:val="18"/>
              </w:rPr>
              <w:t xml:space="preserve">. жирность  </w:t>
            </w:r>
            <w:r>
              <w:rPr>
                <w:rFonts w:ascii="Arial Armenian" w:hAnsi="Arial Armenian" w:cs="Calibri"/>
                <w:bCs/>
                <w:color w:val="000000"/>
                <w:sz w:val="18"/>
                <w:szCs w:val="18"/>
                <w:lang w:val="hy-AM"/>
              </w:rPr>
              <w:t xml:space="preserve">46 %, </w:t>
            </w:r>
            <w:r>
              <w:rPr>
                <w:rFonts w:ascii="Sylfaen" w:hAnsi="Sylfaen" w:cs="Arial"/>
                <w:sz w:val="18"/>
                <w:szCs w:val="18"/>
              </w:rPr>
              <w:t xml:space="preserve">Остаточный срок годности не менее </w:t>
            </w:r>
            <w:r>
              <w:rPr>
                <w:rFonts w:ascii="Arial Armenian" w:hAnsi="Arial Armenian" w:cs="Calibri"/>
                <w:bCs/>
                <w:color w:val="000000"/>
                <w:sz w:val="18"/>
                <w:szCs w:val="18"/>
                <w:lang w:val="hy-AM"/>
              </w:rPr>
              <w:t xml:space="preserve">90%: </w:t>
            </w:r>
            <w:r>
              <w:rPr>
                <w:rFonts w:ascii="Sylfaen" w:hAnsi="Sylfaen" w:cs="Calibri"/>
                <w:bCs/>
                <w:color w:val="000000"/>
                <w:sz w:val="18"/>
                <w:szCs w:val="18"/>
              </w:rPr>
              <w:t>ГОСТ</w:t>
            </w:r>
            <w:r>
              <w:rPr>
                <w:rFonts w:ascii="Arial Armenian" w:hAnsi="Arial Armenian" w:cs="Calibri"/>
                <w:bCs/>
                <w:color w:val="000000"/>
                <w:sz w:val="18"/>
                <w:szCs w:val="18"/>
                <w:lang w:val="hy-AM"/>
              </w:rPr>
              <w:t xml:space="preserve"> 7616-85 </w:t>
            </w:r>
            <w:r>
              <w:rPr>
                <w:rFonts w:ascii="Sylfaen" w:hAnsi="Sylfaen" w:cs="Calibri"/>
                <w:bCs/>
                <w:color w:val="000000"/>
                <w:sz w:val="18"/>
                <w:szCs w:val="18"/>
              </w:rPr>
              <w:t xml:space="preserve">или </w:t>
            </w:r>
            <w:r>
              <w:rPr>
                <w:rFonts w:ascii="Arial Armenian" w:hAnsi="Arial Armenian" w:cs="Calibri"/>
                <w:bCs/>
                <w:color w:val="000000"/>
                <w:sz w:val="18"/>
                <w:szCs w:val="18"/>
                <w:lang w:val="hy-AM"/>
              </w:rPr>
              <w:t xml:space="preserve"> </w:t>
            </w:r>
            <w:r>
              <w:rPr>
                <w:rFonts w:ascii="Sylfaen" w:hAnsi="Sylfaen" w:cs="Calibri"/>
                <w:bCs/>
                <w:color w:val="000000"/>
                <w:sz w:val="18"/>
                <w:szCs w:val="18"/>
              </w:rPr>
              <w:t>эквивалент</w:t>
            </w:r>
            <w:r>
              <w:rPr>
                <w:rFonts w:ascii="Sylfaen" w:hAnsi="Sylfaen" w:cs="Calibri"/>
                <w:bCs/>
                <w:color w:val="000000"/>
                <w:sz w:val="18"/>
                <w:szCs w:val="18"/>
                <w:lang w:val="hy-AM"/>
              </w:rPr>
              <w:t>։</w:t>
            </w:r>
            <w:r>
              <w:rPr>
                <w:rFonts w:ascii="Arial Armenian" w:hAnsi="Arial Armenian" w:cs="Calibri"/>
                <w:bCs/>
                <w:color w:val="000000"/>
                <w:sz w:val="18"/>
                <w:szCs w:val="18"/>
                <w:lang w:val="hy-AM"/>
              </w:rPr>
              <w:t xml:space="preserve"> </w:t>
            </w:r>
            <w:r>
              <w:rPr>
                <w:rFonts w:ascii="Sylfaen" w:hAnsi="Sylfaen" w:cs="Calibri"/>
                <w:bCs/>
                <w:color w:val="000000"/>
                <w:sz w:val="18"/>
                <w:szCs w:val="18"/>
                <w:lang w:val="hy-AM"/>
              </w:rPr>
              <w:t>Безопасность и маркировка по решению</w:t>
            </w:r>
            <w:r>
              <w:rPr>
                <w:rFonts w:ascii="Arial Armenian" w:hAnsi="Arial Armenian" w:cs="Calibri"/>
                <w:bCs/>
                <w:color w:val="000000"/>
                <w:sz w:val="18"/>
                <w:szCs w:val="18"/>
                <w:lang w:val="hy-AM"/>
              </w:rPr>
              <w:t xml:space="preserve"> N 1925-</w:t>
            </w:r>
            <w:r>
              <w:rPr>
                <w:rFonts w:ascii="Sylfaen" w:hAnsi="Sylfaen" w:cs="Calibri"/>
                <w:bCs/>
                <w:color w:val="000000"/>
                <w:sz w:val="18"/>
                <w:szCs w:val="18"/>
                <w:lang w:val="hy-AM"/>
              </w:rPr>
              <w:t>Н от 21.12.2006г. правительства РА</w:t>
            </w:r>
            <w:r>
              <w:rPr>
                <w:rFonts w:ascii="Arial Armenian" w:hAnsi="Arial Armenian" w:cs="Calibri"/>
                <w:bCs/>
                <w:color w:val="000000"/>
                <w:sz w:val="18"/>
                <w:szCs w:val="18"/>
                <w:lang w:val="hy-AM"/>
              </w:rPr>
              <w:t xml:space="preserve"> </w:t>
            </w:r>
            <w:r>
              <w:rPr>
                <w:rFonts w:ascii="Sylfaen" w:hAnsi="Sylfaen" w:cs="Calibri"/>
                <w:bCs/>
                <w:color w:val="000000"/>
                <w:sz w:val="18"/>
                <w:szCs w:val="18"/>
                <w:lang w:val="hy-AM"/>
              </w:rPr>
              <w:t>՝</w:t>
            </w:r>
            <w:r>
              <w:rPr>
                <w:rFonts w:ascii="Arial Armenian" w:hAnsi="Arial Armenian" w:cs="Calibri"/>
                <w:bCs/>
                <w:color w:val="000000"/>
                <w:sz w:val="18"/>
                <w:szCs w:val="18"/>
                <w:lang w:val="hy-AM"/>
              </w:rPr>
              <w:t xml:space="preserve"> </w:t>
            </w:r>
            <w:r>
              <w:rPr>
                <w:rFonts w:ascii="Sylfaen" w:hAnsi="Sylfaen" w:cs="Calibri"/>
                <w:bCs/>
                <w:color w:val="000000"/>
                <w:sz w:val="18"/>
                <w:szCs w:val="18"/>
                <w:lang w:val="hy-AM"/>
              </w:rPr>
              <w:t>«</w:t>
            </w:r>
            <w:r>
              <w:rPr>
                <w:rFonts w:ascii="Sylfaen" w:hAnsi="Sylfaen" w:cs="Calibri"/>
                <w:bCs/>
                <w:color w:val="000000"/>
                <w:sz w:val="18"/>
                <w:szCs w:val="18"/>
              </w:rPr>
              <w:t>Т</w:t>
            </w:r>
            <w:r>
              <w:rPr>
                <w:rFonts w:ascii="Sylfaen" w:hAnsi="Sylfaen" w:cs="Calibri"/>
                <w:bCs/>
                <w:color w:val="000000"/>
                <w:sz w:val="18"/>
                <w:szCs w:val="18"/>
                <w:lang w:val="hy-AM"/>
              </w:rPr>
              <w:t>ехническому регламенту требований, предъявляемых к молоку, молочным продуктам и их производству».</w:t>
            </w:r>
            <w:r>
              <w:rPr>
                <w:rFonts w:ascii="Arial Armenian" w:hAnsi="Arial Armenian" w:cs="Calibri"/>
                <w:bCs/>
                <w:color w:val="000000"/>
                <w:sz w:val="18"/>
                <w:szCs w:val="18"/>
                <w:lang w:val="hy-AM"/>
              </w:rPr>
              <w:t xml:space="preserve"> «</w:t>
            </w:r>
            <w:r>
              <w:rPr>
                <w:rFonts w:ascii="Sylfaen" w:hAnsi="Sylfaen" w:cs="Calibri"/>
                <w:bCs/>
                <w:color w:val="000000"/>
                <w:sz w:val="18"/>
                <w:szCs w:val="18"/>
                <w:lang w:val="hy-AM"/>
              </w:rPr>
              <w:t>Согласно статье 8 Закона РА» О безопасности пищевых продуктов</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C4CE7"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30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en-US"/>
              </w:rPr>
              <w:t>10</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15530000</w:t>
            </w:r>
          </w:p>
        </w:tc>
        <w:tc>
          <w:tcPr>
            <w:tcW w:w="1134" w:type="dxa"/>
          </w:tcPr>
          <w:p w:rsidR="00832AE9" w:rsidRDefault="00832AE9" w:rsidP="00D169A3">
            <w:pPr>
              <w:rPr>
                <w:b/>
                <w:sz w:val="18"/>
                <w:szCs w:val="18"/>
                <w:lang w:val="en-US"/>
              </w:rPr>
            </w:pPr>
          </w:p>
          <w:p w:rsidR="00832AE9" w:rsidRPr="002531DC" w:rsidRDefault="00832AE9" w:rsidP="00D169A3">
            <w:pPr>
              <w:widowControl w:val="0"/>
              <w:jc w:val="center"/>
              <w:rPr>
                <w:rFonts w:ascii="GHEA Grapalat" w:hAnsi="GHEA Grapalat"/>
                <w:sz w:val="16"/>
                <w:szCs w:val="16"/>
              </w:rPr>
            </w:pPr>
            <w:r w:rsidRPr="002531DC">
              <w:rPr>
                <w:sz w:val="18"/>
                <w:szCs w:val="18"/>
              </w:rPr>
              <w:t>сливочное масло</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BA277A" w:rsidRDefault="00832AE9" w:rsidP="00D169A3">
            <w:pPr>
              <w:widowControl w:val="0"/>
              <w:jc w:val="both"/>
              <w:rPr>
                <w:rFonts w:ascii="GHEA Grapalat" w:hAnsi="GHEA Grapalat"/>
                <w:sz w:val="16"/>
                <w:szCs w:val="16"/>
              </w:rPr>
            </w:pPr>
            <w:r>
              <w:rPr>
                <w:rFonts w:ascii="Sylfaen" w:hAnsi="Sylfaen" w:cs="Sylfaen"/>
                <w:sz w:val="18"/>
                <w:szCs w:val="18"/>
                <w:lang w:val="hy-AM"/>
              </w:rPr>
              <w:t>Сливочный, насыщенный: 71,5-82,5%, высококачественный, свежий, содержание белка 0,7 г, углеводов 0,7 г, 740 ккал 200-250 г или 20-25 кг в заводских упаковках. Безопасность и маркировка согласно Правительству РА 2006 Статья 8 Технического регламента о требованиях к молоку, молочным продуктам и их производству, утвержденная Указом № 1925-N от 21 декабря, и статья 8 Закона РА о безопасности пищевых продуктов.</w:t>
            </w:r>
          </w:p>
        </w:tc>
        <w:tc>
          <w:tcPr>
            <w:tcW w:w="709" w:type="dxa"/>
          </w:tcPr>
          <w:p w:rsidR="00832AE9" w:rsidRPr="00BA277A" w:rsidRDefault="00832AE9" w:rsidP="00D169A3">
            <w:pPr>
              <w:widowControl w:val="0"/>
              <w:jc w:val="center"/>
              <w:rPr>
                <w:rFonts w:ascii="GHEA Grapalat" w:hAnsi="GHEA Grapalat"/>
                <w:sz w:val="16"/>
                <w:szCs w:val="16"/>
              </w:rPr>
            </w:pPr>
            <w:r>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C4CE7" w:rsidRDefault="00832AE9" w:rsidP="00D169A3">
            <w:pPr>
              <w:jc w:val="center"/>
              <w:rPr>
                <w:rFonts w:ascii="Sylfaen" w:hAnsi="Sylfaen" w:cs="Calibri"/>
                <w:bCs/>
                <w:color w:val="000000"/>
                <w:sz w:val="20"/>
                <w:szCs w:val="20"/>
                <w:lang w:val="en-US"/>
              </w:rPr>
            </w:pPr>
            <w:r w:rsidRPr="00567499">
              <w:rPr>
                <w:rFonts w:ascii="Times LatArm" w:hAnsi="Times LatArm" w:cs="Calibri"/>
                <w:bCs/>
                <w:color w:val="000000"/>
                <w:sz w:val="20"/>
                <w:szCs w:val="20"/>
              </w:rPr>
              <w:t>1</w:t>
            </w:r>
            <w:r>
              <w:rPr>
                <w:rFonts w:ascii="Sylfaen" w:hAnsi="Sylfaen" w:cs="Calibri"/>
                <w:bCs/>
                <w:color w:val="000000"/>
                <w:sz w:val="20"/>
                <w:szCs w:val="20"/>
                <w:lang w:val="en-US"/>
              </w:rPr>
              <w:t>25</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en-US"/>
              </w:rPr>
              <w:t>11</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15421100</w:t>
            </w:r>
          </w:p>
        </w:tc>
        <w:tc>
          <w:tcPr>
            <w:tcW w:w="1134" w:type="dxa"/>
          </w:tcPr>
          <w:p w:rsidR="00832AE9" w:rsidRPr="00BA277A" w:rsidRDefault="00832AE9" w:rsidP="00D169A3">
            <w:pPr>
              <w:widowControl w:val="0"/>
              <w:jc w:val="center"/>
              <w:rPr>
                <w:rFonts w:ascii="GHEA Grapalat" w:hAnsi="GHEA Grapalat"/>
                <w:sz w:val="16"/>
                <w:szCs w:val="16"/>
              </w:rPr>
            </w:pPr>
            <w:r w:rsidRPr="001D35A5">
              <w:rPr>
                <w:rFonts w:ascii="GHEA Grapalat" w:hAnsi="GHEA Grapalat"/>
                <w:sz w:val="16"/>
                <w:szCs w:val="16"/>
              </w:rPr>
              <w:t>растительн</w:t>
            </w:r>
            <w:r w:rsidRPr="001D35A5">
              <w:rPr>
                <w:rFonts w:ascii="GHEA Grapalat" w:hAnsi="GHEA Grapalat"/>
                <w:sz w:val="16"/>
                <w:szCs w:val="16"/>
              </w:rPr>
              <w:lastRenderedPageBreak/>
              <w:t>ое масло</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BA277A" w:rsidRDefault="00832AE9" w:rsidP="00D169A3">
            <w:pPr>
              <w:widowControl w:val="0"/>
              <w:jc w:val="both"/>
              <w:rPr>
                <w:rFonts w:ascii="GHEA Grapalat" w:hAnsi="GHEA Grapalat"/>
                <w:sz w:val="16"/>
                <w:szCs w:val="16"/>
              </w:rPr>
            </w:pPr>
            <w:proofErr w:type="spellStart"/>
            <w:r w:rsidRPr="001D35A5">
              <w:rPr>
                <w:rFonts w:ascii="GHEA Grapalat" w:hAnsi="GHEA Grapalat"/>
                <w:sz w:val="16"/>
                <w:szCs w:val="16"/>
              </w:rPr>
              <w:t>подсолнеяное</w:t>
            </w:r>
            <w:proofErr w:type="spellEnd"/>
            <w:r w:rsidRPr="001D35A5">
              <w:rPr>
                <w:rFonts w:ascii="GHEA Grapalat" w:hAnsi="GHEA Grapalat"/>
                <w:sz w:val="16"/>
                <w:szCs w:val="16"/>
              </w:rPr>
              <w:t xml:space="preserve"> масло-</w:t>
            </w:r>
            <w:proofErr w:type="spellStart"/>
            <w:r w:rsidRPr="001D35A5">
              <w:rPr>
                <w:rFonts w:ascii="GHEA Grapalat" w:hAnsi="GHEA Grapalat"/>
                <w:sz w:val="16"/>
                <w:szCs w:val="16"/>
              </w:rPr>
              <w:t>рафинированное,изготовленное</w:t>
            </w:r>
            <w:proofErr w:type="spellEnd"/>
            <w:r w:rsidRPr="001D35A5">
              <w:rPr>
                <w:rFonts w:ascii="GHEA Grapalat" w:hAnsi="GHEA Grapalat"/>
                <w:sz w:val="16"/>
                <w:szCs w:val="16"/>
              </w:rPr>
              <w:t xml:space="preserve"> путем сжатия </w:t>
            </w:r>
            <w:r w:rsidRPr="001D35A5">
              <w:rPr>
                <w:rFonts w:ascii="GHEA Grapalat" w:hAnsi="GHEA Grapalat"/>
                <w:sz w:val="16"/>
                <w:szCs w:val="16"/>
              </w:rPr>
              <w:lastRenderedPageBreak/>
              <w:t xml:space="preserve">семян подсолнечника </w:t>
            </w:r>
            <w:proofErr w:type="spellStart"/>
            <w:r w:rsidRPr="001D35A5">
              <w:rPr>
                <w:rFonts w:ascii="GHEA Grapalat" w:hAnsi="GHEA Grapalat"/>
                <w:sz w:val="16"/>
                <w:szCs w:val="16"/>
              </w:rPr>
              <w:t>подсолнечника,высокого</w:t>
            </w:r>
            <w:proofErr w:type="spellEnd"/>
            <w:r w:rsidRPr="001D35A5">
              <w:rPr>
                <w:rFonts w:ascii="GHEA Grapalat" w:hAnsi="GHEA Grapalat"/>
                <w:sz w:val="16"/>
                <w:szCs w:val="16"/>
              </w:rPr>
              <w:t xml:space="preserve"> </w:t>
            </w:r>
            <w:proofErr w:type="spellStart"/>
            <w:r w:rsidRPr="001D35A5">
              <w:rPr>
                <w:rFonts w:ascii="GHEA Grapalat" w:hAnsi="GHEA Grapalat"/>
                <w:sz w:val="16"/>
                <w:szCs w:val="16"/>
              </w:rPr>
              <w:t>качества,рафинированное,без</w:t>
            </w:r>
            <w:proofErr w:type="spellEnd"/>
            <w:r w:rsidRPr="001D35A5">
              <w:rPr>
                <w:rFonts w:ascii="GHEA Grapalat" w:hAnsi="GHEA Grapalat"/>
                <w:sz w:val="16"/>
                <w:szCs w:val="16"/>
              </w:rPr>
              <w:t xml:space="preserve"> </w:t>
            </w:r>
            <w:proofErr w:type="spellStart"/>
            <w:r w:rsidRPr="001D35A5">
              <w:rPr>
                <w:rFonts w:ascii="GHEA Grapalat" w:hAnsi="GHEA Grapalat"/>
                <w:sz w:val="16"/>
                <w:szCs w:val="16"/>
              </w:rPr>
              <w:t>запаха</w:t>
            </w:r>
            <w:proofErr w:type="gramStart"/>
            <w:r w:rsidRPr="001D35A5">
              <w:rPr>
                <w:rFonts w:ascii="GHEA Grapalat" w:hAnsi="GHEA Grapalat"/>
                <w:sz w:val="16"/>
                <w:szCs w:val="16"/>
              </w:rPr>
              <w:t>.У</w:t>
            </w:r>
            <w:proofErr w:type="gramEnd"/>
            <w:r w:rsidRPr="001D35A5">
              <w:rPr>
                <w:rFonts w:ascii="GHEA Grapalat" w:hAnsi="GHEA Grapalat"/>
                <w:sz w:val="16"/>
                <w:szCs w:val="16"/>
              </w:rPr>
              <w:t>паковка</w:t>
            </w:r>
            <w:proofErr w:type="spellEnd"/>
            <w:r w:rsidRPr="001D35A5">
              <w:rPr>
                <w:rFonts w:ascii="GHEA Grapalat" w:hAnsi="GHEA Grapalat"/>
                <w:sz w:val="16"/>
                <w:szCs w:val="16"/>
              </w:rPr>
              <w:t xml:space="preserve">-в бутылках по 0,9-1 литр/без учета массы бутылки/ГОСТ 1129-2013.Безопасность,маркировка и упаковка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ТР ТС 005/2011 "О безопасности упаковки технического регламента таможенного союза и </w:t>
            </w:r>
            <w:proofErr w:type="gramStart"/>
            <w:r w:rsidRPr="001D35A5">
              <w:rPr>
                <w:rFonts w:ascii="GHEA Grapalat" w:hAnsi="GHEA Grapalat"/>
                <w:sz w:val="16"/>
                <w:szCs w:val="16"/>
              </w:rPr>
              <w:t>согласно статьи</w:t>
            </w:r>
            <w:proofErr w:type="gramEnd"/>
            <w:r w:rsidRPr="001D35A5">
              <w:rPr>
                <w:rFonts w:ascii="GHEA Grapalat" w:hAnsi="GHEA Grapalat"/>
                <w:sz w:val="16"/>
                <w:szCs w:val="16"/>
              </w:rPr>
              <w:t xml:space="preserve"> 9 Закона РА  «О безопасности пищевой продукции».</w:t>
            </w:r>
          </w:p>
        </w:tc>
        <w:tc>
          <w:tcPr>
            <w:tcW w:w="709" w:type="dxa"/>
          </w:tcPr>
          <w:p w:rsidR="00832AE9" w:rsidRPr="00BA277A" w:rsidRDefault="00832AE9" w:rsidP="00D169A3">
            <w:pPr>
              <w:widowControl w:val="0"/>
              <w:jc w:val="center"/>
              <w:rPr>
                <w:rFonts w:ascii="GHEA Grapalat" w:hAnsi="GHEA Grapalat"/>
                <w:sz w:val="16"/>
                <w:szCs w:val="16"/>
              </w:rPr>
            </w:pPr>
            <w:r>
              <w:rPr>
                <w:rFonts w:ascii="GHEA Grapalat" w:hAnsi="GHEA Grapalat"/>
                <w:sz w:val="16"/>
                <w:szCs w:val="16"/>
              </w:rPr>
              <w:lastRenderedPageBreak/>
              <w:t>л</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C4CE7" w:rsidRDefault="00832AE9" w:rsidP="00D169A3">
            <w:pPr>
              <w:jc w:val="center"/>
              <w:rPr>
                <w:rFonts w:ascii="Sylfaen" w:hAnsi="Sylfaen" w:cs="Calibri"/>
                <w:bCs/>
                <w:color w:val="000000"/>
                <w:sz w:val="20"/>
                <w:szCs w:val="20"/>
                <w:lang w:val="en-US"/>
              </w:rPr>
            </w:pPr>
            <w:r w:rsidRPr="00567499">
              <w:rPr>
                <w:rFonts w:ascii="Times LatArm" w:hAnsi="Times LatArm" w:cs="Calibri"/>
                <w:bCs/>
                <w:color w:val="000000"/>
                <w:sz w:val="20"/>
                <w:szCs w:val="20"/>
              </w:rPr>
              <w:t>2</w:t>
            </w:r>
            <w:r>
              <w:rPr>
                <w:rFonts w:ascii="Times LatArm" w:hAnsi="Times LatArm" w:cs="Calibri"/>
                <w:bCs/>
                <w:color w:val="000000"/>
                <w:sz w:val="20"/>
                <w:szCs w:val="20"/>
                <w:lang w:val="en-US"/>
              </w:rPr>
              <w:t>5</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lastRenderedPageBreak/>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lastRenderedPageBreak/>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w:t>
            </w:r>
            <w:r w:rsidR="00832AE9" w:rsidRPr="00832AE9">
              <w:rPr>
                <w:rFonts w:ascii="Arial LatArm" w:hAnsi="Arial LatArm"/>
                <w:sz w:val="16"/>
                <w:szCs w:val="16"/>
              </w:rPr>
              <w:lastRenderedPageBreak/>
              <w:t>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rPr>
              <w:lastRenderedPageBreak/>
              <w:t>1</w:t>
            </w:r>
            <w:r>
              <w:rPr>
                <w:rFonts w:ascii="GHEA Grapalat" w:hAnsi="GHEA Grapalat"/>
                <w:sz w:val="16"/>
                <w:szCs w:val="20"/>
                <w:lang w:val="en-US"/>
              </w:rPr>
              <w:t>2</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151111</w:t>
            </w:r>
            <w:r>
              <w:rPr>
                <w:rFonts w:ascii="Arial Unicode" w:hAnsi="Arial Unicode"/>
                <w:sz w:val="20"/>
              </w:rPr>
              <w:t>2</w:t>
            </w:r>
            <w:r w:rsidRPr="00FD09EB">
              <w:rPr>
                <w:rFonts w:ascii="Arial Unicode" w:hAnsi="Arial Unicode"/>
                <w:sz w:val="20"/>
              </w:rPr>
              <w:t>0</w:t>
            </w:r>
          </w:p>
        </w:tc>
        <w:tc>
          <w:tcPr>
            <w:tcW w:w="1134" w:type="dxa"/>
          </w:tcPr>
          <w:p w:rsidR="00832AE9" w:rsidRPr="00BA277A" w:rsidRDefault="00832AE9" w:rsidP="00D169A3">
            <w:pPr>
              <w:widowControl w:val="0"/>
              <w:jc w:val="center"/>
              <w:rPr>
                <w:rFonts w:ascii="GHEA Grapalat" w:hAnsi="GHEA Grapalat"/>
                <w:sz w:val="16"/>
                <w:szCs w:val="16"/>
              </w:rPr>
            </w:pPr>
            <w:r w:rsidRPr="001F32CB">
              <w:rPr>
                <w:rFonts w:ascii="GHEA Grapalat" w:hAnsi="GHEA Grapalat"/>
                <w:sz w:val="16"/>
                <w:szCs w:val="16"/>
              </w:rPr>
              <w:t>мягкая говядина</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1F32CB" w:rsidRDefault="00832AE9" w:rsidP="00D169A3">
            <w:pPr>
              <w:widowControl w:val="0"/>
              <w:jc w:val="both"/>
              <w:rPr>
                <w:rFonts w:ascii="GHEA Grapalat" w:hAnsi="GHEA Grapalat"/>
                <w:sz w:val="16"/>
                <w:szCs w:val="16"/>
              </w:rPr>
            </w:pPr>
            <w:r w:rsidRPr="001F32CB">
              <w:rPr>
                <w:rFonts w:ascii="GHEA Grapalat" w:hAnsi="GHEA Grapalat"/>
                <w:sz w:val="16"/>
                <w:szCs w:val="16"/>
              </w:rPr>
              <w:t xml:space="preserve">Мясо говяжье -  пропорционально разделенное, мягкое, без кости, замороженное, жировая часть до 20%, с развитыми мышцами, храненное при температуре от 0 </w:t>
            </w:r>
            <w:proofErr w:type="spellStart"/>
            <w:r w:rsidRPr="001F32CB">
              <w:rPr>
                <w:rFonts w:ascii="Sylfaen" w:hAnsi="Sylfaen" w:cs="Sylfaen"/>
                <w:sz w:val="16"/>
                <w:szCs w:val="16"/>
              </w:rPr>
              <w:t>օ</w:t>
            </w:r>
            <w:r w:rsidRPr="001F32CB">
              <w:rPr>
                <w:rFonts w:ascii="GHEA Grapalat" w:hAnsi="GHEA Grapalat"/>
                <w:sz w:val="16"/>
                <w:szCs w:val="16"/>
              </w:rPr>
              <w:t>C</w:t>
            </w:r>
            <w:proofErr w:type="spellEnd"/>
            <w:r w:rsidRPr="001F32CB">
              <w:rPr>
                <w:rFonts w:ascii="GHEA Grapalat" w:hAnsi="GHEA Grapalat"/>
                <w:sz w:val="16"/>
                <w:szCs w:val="16"/>
              </w:rPr>
              <w:t xml:space="preserve"> </w:t>
            </w:r>
            <w:r w:rsidRPr="001F32CB">
              <w:rPr>
                <w:rFonts w:ascii="Arial" w:hAnsi="Arial" w:cs="Arial"/>
                <w:sz w:val="16"/>
                <w:szCs w:val="16"/>
              </w:rPr>
              <w:t>до</w:t>
            </w:r>
            <w:r w:rsidRPr="001F32CB">
              <w:rPr>
                <w:rFonts w:ascii="GHEA Grapalat" w:hAnsi="GHEA Grapalat"/>
                <w:sz w:val="16"/>
                <w:szCs w:val="16"/>
              </w:rPr>
              <w:t xml:space="preserve"> 4</w:t>
            </w:r>
            <w:r w:rsidRPr="001F32CB">
              <w:rPr>
                <w:rFonts w:ascii="Sylfaen" w:hAnsi="Sylfaen" w:cs="Sylfaen"/>
                <w:sz w:val="16"/>
                <w:szCs w:val="16"/>
              </w:rPr>
              <w:t>օ</w:t>
            </w:r>
            <w:r w:rsidRPr="001F32CB">
              <w:rPr>
                <w:rFonts w:ascii="GHEA Grapalat" w:hAnsi="GHEA Grapalat"/>
                <w:sz w:val="16"/>
                <w:szCs w:val="16"/>
              </w:rPr>
              <w:t xml:space="preserve">C </w:t>
            </w:r>
            <w:r w:rsidRPr="001F32CB">
              <w:rPr>
                <w:rFonts w:ascii="Arial" w:hAnsi="Arial" w:cs="Arial"/>
                <w:sz w:val="16"/>
                <w:szCs w:val="16"/>
              </w:rPr>
              <w:t>градусов</w:t>
            </w:r>
            <w:r w:rsidRPr="001F32CB">
              <w:rPr>
                <w:rFonts w:ascii="GHEA Grapalat" w:hAnsi="GHEA Grapalat"/>
                <w:sz w:val="16"/>
                <w:szCs w:val="16"/>
              </w:rPr>
              <w:t xml:space="preserve">, </w:t>
            </w:r>
            <w:r w:rsidRPr="001F32CB">
              <w:rPr>
                <w:rFonts w:ascii="Arial" w:hAnsi="Arial" w:cs="Arial"/>
                <w:sz w:val="16"/>
                <w:szCs w:val="16"/>
              </w:rPr>
              <w:t>не</w:t>
            </w:r>
            <w:r w:rsidRPr="001F32CB">
              <w:rPr>
                <w:rFonts w:ascii="GHEA Grapalat" w:hAnsi="GHEA Grapalat"/>
                <w:sz w:val="16"/>
                <w:szCs w:val="16"/>
              </w:rPr>
              <w:t xml:space="preserve"> </w:t>
            </w:r>
            <w:r w:rsidRPr="001F32CB">
              <w:rPr>
                <w:rFonts w:ascii="Arial" w:hAnsi="Arial" w:cs="Arial"/>
                <w:sz w:val="16"/>
                <w:szCs w:val="16"/>
              </w:rPr>
              <w:t>более</w:t>
            </w:r>
            <w:r w:rsidRPr="001F32CB">
              <w:rPr>
                <w:rFonts w:ascii="GHEA Grapalat" w:hAnsi="GHEA Grapalat"/>
                <w:sz w:val="16"/>
                <w:szCs w:val="16"/>
              </w:rPr>
              <w:t xml:space="preserve"> 6 часов,  I плодовитости, поверхность замороженного мяса не должна быть влажной. АСТ 342-2011.</w:t>
            </w:r>
          </w:p>
          <w:p w:rsidR="00832AE9" w:rsidRPr="001F32CB" w:rsidRDefault="00832AE9" w:rsidP="00D169A3">
            <w:pPr>
              <w:widowControl w:val="0"/>
              <w:jc w:val="both"/>
              <w:rPr>
                <w:rFonts w:ascii="GHEA Grapalat" w:hAnsi="GHEA Grapalat"/>
                <w:sz w:val="16"/>
                <w:szCs w:val="16"/>
              </w:rPr>
            </w:pPr>
            <w:r w:rsidRPr="001F32CB">
              <w:rPr>
                <w:rFonts w:ascii="GHEA Grapalat" w:hAnsi="GHEA Grapalat"/>
                <w:sz w:val="16"/>
                <w:szCs w:val="16"/>
              </w:rPr>
              <w:t xml:space="preserve">Безопасность по утвержденному Правительством РА от 19-ого октября 2006г. постановлению  N 1560-Н «Техническому регламенту мяса и мясных продуктов» и статьи 9 Закона РА  «О безопасности пищевой продукции».   </w:t>
            </w:r>
          </w:p>
          <w:p w:rsidR="00832AE9" w:rsidRPr="001F32CB" w:rsidRDefault="00832AE9" w:rsidP="00D169A3">
            <w:pPr>
              <w:widowControl w:val="0"/>
              <w:jc w:val="both"/>
              <w:rPr>
                <w:rFonts w:ascii="GHEA Grapalat" w:hAnsi="GHEA Grapalat"/>
                <w:sz w:val="16"/>
                <w:szCs w:val="16"/>
              </w:rPr>
            </w:pPr>
            <w:r w:rsidRPr="001F32CB">
              <w:rPr>
                <w:rFonts w:ascii="GHEA Grapalat" w:hAnsi="GHEA Grapalat"/>
                <w:sz w:val="16"/>
                <w:szCs w:val="16"/>
              </w:rPr>
              <w:t xml:space="preserve">После поставки </w:t>
            </w:r>
            <w:proofErr w:type="spellStart"/>
            <w:r w:rsidRPr="001F32CB">
              <w:rPr>
                <w:rFonts w:ascii="GHEA Grapalat" w:hAnsi="GHEA Grapalat"/>
                <w:sz w:val="16"/>
                <w:szCs w:val="16"/>
              </w:rPr>
              <w:t>мижно</w:t>
            </w:r>
            <w:proofErr w:type="spellEnd"/>
            <w:r w:rsidRPr="001F32CB">
              <w:rPr>
                <w:rFonts w:ascii="GHEA Grapalat" w:hAnsi="GHEA Grapalat"/>
                <w:sz w:val="16"/>
                <w:szCs w:val="16"/>
              </w:rPr>
              <w:t xml:space="preserve"> заморозить.</w:t>
            </w:r>
          </w:p>
          <w:p w:rsidR="00832AE9" w:rsidRPr="001F32CB" w:rsidRDefault="00832AE9" w:rsidP="00D169A3">
            <w:pPr>
              <w:widowControl w:val="0"/>
              <w:jc w:val="both"/>
              <w:rPr>
                <w:rFonts w:ascii="GHEA Grapalat" w:hAnsi="GHEA Grapalat"/>
                <w:sz w:val="16"/>
                <w:szCs w:val="16"/>
              </w:rPr>
            </w:pPr>
            <w:r w:rsidRPr="001F32CB">
              <w:rPr>
                <w:rFonts w:ascii="GHEA Grapalat" w:hAnsi="GHEA Grapalat"/>
                <w:sz w:val="16"/>
                <w:szCs w:val="16"/>
              </w:rPr>
              <w:t xml:space="preserve">Поставка осуществляется минимум один раз в </w:t>
            </w:r>
            <w:proofErr w:type="spellStart"/>
            <w:r w:rsidRPr="001F32CB">
              <w:rPr>
                <w:rFonts w:ascii="GHEA Grapalat" w:hAnsi="GHEA Grapalat"/>
                <w:sz w:val="16"/>
                <w:szCs w:val="16"/>
              </w:rPr>
              <w:t>неделу</w:t>
            </w:r>
            <w:proofErr w:type="spellEnd"/>
            <w:r w:rsidRPr="001F32CB">
              <w:rPr>
                <w:rFonts w:ascii="GHEA Grapalat" w:hAnsi="GHEA Grapalat"/>
                <w:sz w:val="16"/>
                <w:szCs w:val="16"/>
              </w:rPr>
              <w:t>. Конкретный день поставки определяется посредством предварительного заказа Покупателя (не ранее, чем за 3 рабочих дней) по электронной почте или по телефонному звонку.</w:t>
            </w:r>
          </w:p>
          <w:p w:rsidR="00832AE9" w:rsidRPr="001F32CB" w:rsidRDefault="00832AE9" w:rsidP="00D169A3">
            <w:pPr>
              <w:widowControl w:val="0"/>
              <w:jc w:val="both"/>
              <w:rPr>
                <w:rFonts w:ascii="GHEA Grapalat" w:hAnsi="GHEA Grapalat"/>
                <w:sz w:val="16"/>
                <w:szCs w:val="16"/>
              </w:rPr>
            </w:pPr>
            <w:proofErr w:type="gramStart"/>
            <w:r w:rsidRPr="001F32CB">
              <w:rPr>
                <w:rFonts w:ascii="GHEA Grapalat" w:hAnsi="GHEA Grapalat"/>
                <w:sz w:val="16"/>
                <w:szCs w:val="16"/>
              </w:rPr>
              <w:t>Принять к сведению, что Предоставляемый поставщиком/</w:t>
            </w:r>
            <w:proofErr w:type="spellStart"/>
            <w:r w:rsidRPr="001F32CB">
              <w:rPr>
                <w:rFonts w:ascii="GHEA Grapalat" w:hAnsi="GHEA Grapalat"/>
                <w:sz w:val="16"/>
                <w:szCs w:val="16"/>
              </w:rPr>
              <w:t>ами</w:t>
            </w:r>
            <w:proofErr w:type="spellEnd"/>
            <w:r w:rsidRPr="001F32CB">
              <w:rPr>
                <w:rFonts w:ascii="GHEA Grapalat" w:hAnsi="GHEA Grapalat"/>
                <w:sz w:val="16"/>
                <w:szCs w:val="16"/>
              </w:rPr>
              <w:t xml:space="preserve">/ детским садам мясные продукты (говядина, куриные окорока, куриная </w:t>
            </w:r>
            <w:proofErr w:type="spellStart"/>
            <w:r w:rsidRPr="001F32CB">
              <w:rPr>
                <w:rFonts w:ascii="GHEA Grapalat" w:hAnsi="GHEA Grapalat"/>
                <w:sz w:val="16"/>
                <w:szCs w:val="16"/>
              </w:rPr>
              <w:t>грудак</w:t>
            </w:r>
            <w:proofErr w:type="spellEnd"/>
            <w:r w:rsidRPr="001F32CB">
              <w:rPr>
                <w:rFonts w:ascii="GHEA Grapalat" w:hAnsi="GHEA Grapalat"/>
                <w:sz w:val="16"/>
                <w:szCs w:val="16"/>
              </w:rPr>
              <w:t xml:space="preserve">) должны быть </w:t>
            </w:r>
            <w:proofErr w:type="spellStart"/>
            <w:r w:rsidRPr="001F32CB">
              <w:rPr>
                <w:rFonts w:ascii="GHEA Grapalat" w:hAnsi="GHEA Grapalat"/>
                <w:sz w:val="16"/>
                <w:szCs w:val="16"/>
              </w:rPr>
              <w:t>подверганы</w:t>
            </w:r>
            <w:proofErr w:type="spellEnd"/>
            <w:r w:rsidRPr="001F32CB">
              <w:rPr>
                <w:rFonts w:ascii="GHEA Grapalat" w:hAnsi="GHEA Grapalat"/>
                <w:sz w:val="16"/>
                <w:szCs w:val="16"/>
              </w:rPr>
              <w:t xml:space="preserve"> убою только в </w:t>
            </w:r>
            <w:proofErr w:type="spellStart"/>
            <w:r w:rsidRPr="001F32CB">
              <w:rPr>
                <w:rFonts w:ascii="GHEA Grapalat" w:hAnsi="GHEA Grapalat"/>
                <w:sz w:val="16"/>
                <w:szCs w:val="16"/>
              </w:rPr>
              <w:t>убойнях</w:t>
            </w:r>
            <w:proofErr w:type="spellEnd"/>
            <w:r w:rsidRPr="001F32CB">
              <w:rPr>
                <w:rFonts w:ascii="GHEA Grapalat" w:hAnsi="GHEA Grapalat"/>
                <w:sz w:val="16"/>
                <w:szCs w:val="16"/>
              </w:rPr>
              <w:t xml:space="preserve">, а также ценовое предложение могут представлять только организации, имеющие договоры с зарегистрированными в государственной службе пищевых продуктов министерства сельского хозяйства РА </w:t>
            </w:r>
            <w:proofErr w:type="spellStart"/>
            <w:r w:rsidRPr="001F32CB">
              <w:rPr>
                <w:rFonts w:ascii="GHEA Grapalat" w:hAnsi="GHEA Grapalat"/>
                <w:sz w:val="16"/>
                <w:szCs w:val="16"/>
              </w:rPr>
              <w:t>убойнями</w:t>
            </w:r>
            <w:proofErr w:type="spellEnd"/>
            <w:r w:rsidRPr="001F32CB">
              <w:rPr>
                <w:rFonts w:ascii="GHEA Grapalat" w:hAnsi="GHEA Grapalat"/>
                <w:sz w:val="16"/>
                <w:szCs w:val="16"/>
              </w:rPr>
              <w:t>.</w:t>
            </w:r>
            <w:proofErr w:type="gramEnd"/>
            <w:r w:rsidRPr="001F32CB">
              <w:rPr>
                <w:rFonts w:ascii="GHEA Grapalat" w:hAnsi="GHEA Grapalat"/>
                <w:sz w:val="16"/>
                <w:szCs w:val="16"/>
              </w:rPr>
              <w:t xml:space="preserve">  </w:t>
            </w:r>
            <w:proofErr w:type="spellStart"/>
            <w:r w:rsidRPr="001F32CB">
              <w:rPr>
                <w:rFonts w:ascii="GHEA Grapalat" w:hAnsi="GHEA Grapalat"/>
                <w:sz w:val="16"/>
                <w:szCs w:val="16"/>
              </w:rPr>
              <w:t>Занявщие</w:t>
            </w:r>
            <w:proofErr w:type="spellEnd"/>
            <w:r w:rsidRPr="001F32CB">
              <w:rPr>
                <w:rFonts w:ascii="GHEA Grapalat" w:hAnsi="GHEA Grapalat"/>
                <w:sz w:val="16"/>
                <w:szCs w:val="16"/>
              </w:rPr>
              <w:t xml:space="preserve"> 1-ое место участники вместе с </w:t>
            </w:r>
            <w:proofErr w:type="spellStart"/>
            <w:r w:rsidRPr="001F32CB">
              <w:rPr>
                <w:rFonts w:ascii="GHEA Grapalat" w:hAnsi="GHEA Grapalat"/>
                <w:sz w:val="16"/>
                <w:szCs w:val="16"/>
              </w:rPr>
              <w:t>квалифиционными</w:t>
            </w:r>
            <w:proofErr w:type="spellEnd"/>
            <w:r w:rsidRPr="001F32CB">
              <w:rPr>
                <w:rFonts w:ascii="GHEA Grapalat" w:hAnsi="GHEA Grapalat"/>
                <w:sz w:val="16"/>
                <w:szCs w:val="16"/>
              </w:rPr>
              <w:t xml:space="preserve"> документами должны представить также копию договора. </w:t>
            </w:r>
          </w:p>
          <w:p w:rsidR="00832AE9" w:rsidRPr="00BA277A" w:rsidRDefault="00832AE9" w:rsidP="00D169A3">
            <w:pPr>
              <w:widowControl w:val="0"/>
              <w:jc w:val="both"/>
              <w:rPr>
                <w:rFonts w:ascii="GHEA Grapalat" w:hAnsi="GHEA Grapalat"/>
                <w:sz w:val="16"/>
                <w:szCs w:val="16"/>
              </w:rPr>
            </w:pPr>
            <w:proofErr w:type="gramStart"/>
            <w:r w:rsidRPr="001F32CB">
              <w:rPr>
                <w:rFonts w:ascii="GHEA Grapalat" w:hAnsi="GHEA Grapalat"/>
                <w:sz w:val="16"/>
                <w:szCs w:val="16"/>
              </w:rPr>
              <w:t>Принять к сведению, поставка должна быть осуществлена на предусмотренных для транспортировки данного пищевого продукта транспортных средствах, которые согласно утвержденному приказом номер 85-Н «Об утверждении порядка предоставления санитарных паспортов транспортировочным средствам для транспортировки пищевых продуктов и нормативной формы санитарных паспортов» от 2017 года графику начальника  государственной службы безопасности пищевых продуктов министерства сельского хозяйства РА, должны иметь санитарные паспорта.</w:t>
            </w:r>
            <w:proofErr w:type="gramEnd"/>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C4CE7"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90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hy-AM"/>
              </w:rPr>
              <w:t>1</w:t>
            </w:r>
            <w:r>
              <w:rPr>
                <w:rFonts w:ascii="GHEA Grapalat" w:hAnsi="GHEA Grapalat"/>
                <w:sz w:val="16"/>
                <w:szCs w:val="20"/>
                <w:lang w:val="en-US"/>
              </w:rPr>
              <w:t>3</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15112160</w:t>
            </w:r>
          </w:p>
        </w:tc>
        <w:tc>
          <w:tcPr>
            <w:tcW w:w="1134" w:type="dxa"/>
          </w:tcPr>
          <w:p w:rsidR="00832AE9" w:rsidRPr="00BA277A" w:rsidRDefault="00832AE9" w:rsidP="00D169A3">
            <w:pPr>
              <w:widowControl w:val="0"/>
              <w:jc w:val="center"/>
              <w:rPr>
                <w:rFonts w:ascii="GHEA Grapalat" w:hAnsi="GHEA Grapalat"/>
                <w:sz w:val="16"/>
                <w:szCs w:val="16"/>
              </w:rPr>
            </w:pPr>
            <w:r w:rsidRPr="00C9768A">
              <w:rPr>
                <w:rFonts w:ascii="GHEA Grapalat" w:hAnsi="GHEA Grapalat"/>
                <w:sz w:val="16"/>
                <w:szCs w:val="16"/>
              </w:rPr>
              <w:t>куриное мясо</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C9768A" w:rsidRDefault="00832AE9" w:rsidP="00D169A3">
            <w:pPr>
              <w:widowControl w:val="0"/>
              <w:jc w:val="both"/>
              <w:rPr>
                <w:rFonts w:ascii="GHEA Grapalat" w:hAnsi="GHEA Grapalat"/>
                <w:sz w:val="16"/>
                <w:szCs w:val="16"/>
              </w:rPr>
            </w:pPr>
            <w:proofErr w:type="gramStart"/>
            <w:r w:rsidRPr="00C9768A">
              <w:rPr>
                <w:rFonts w:ascii="GHEA Grapalat" w:hAnsi="GHEA Grapalat"/>
                <w:sz w:val="16"/>
                <w:szCs w:val="16"/>
              </w:rPr>
              <w:t>Куриная</w:t>
            </w:r>
            <w:proofErr w:type="gramEnd"/>
            <w:r w:rsidRPr="00C9768A">
              <w:rPr>
                <w:rFonts w:ascii="GHEA Grapalat" w:hAnsi="GHEA Grapalat"/>
                <w:sz w:val="16"/>
                <w:szCs w:val="16"/>
              </w:rPr>
              <w:t xml:space="preserve"> окорока, замороженные, местные. </w:t>
            </w:r>
            <w:proofErr w:type="gramStart"/>
            <w:r w:rsidRPr="00C9768A">
              <w:rPr>
                <w:rFonts w:ascii="GHEA Grapalat" w:hAnsi="GHEA Grapalat"/>
                <w:sz w:val="16"/>
                <w:szCs w:val="16"/>
              </w:rPr>
              <w:t>Чистая</w:t>
            </w:r>
            <w:proofErr w:type="gramEnd"/>
            <w:r w:rsidRPr="00C9768A">
              <w:rPr>
                <w:rFonts w:ascii="GHEA Grapalat" w:hAnsi="GHEA Grapalat"/>
                <w:sz w:val="16"/>
                <w:szCs w:val="16"/>
              </w:rPr>
              <w:t xml:space="preserve">, </w:t>
            </w:r>
            <w:proofErr w:type="spellStart"/>
            <w:r w:rsidRPr="00C9768A">
              <w:rPr>
                <w:rFonts w:ascii="GHEA Grapalat" w:hAnsi="GHEA Grapalat"/>
                <w:sz w:val="16"/>
                <w:szCs w:val="16"/>
              </w:rPr>
              <w:t>обезкровленная</w:t>
            </w:r>
            <w:proofErr w:type="spellEnd"/>
            <w:r w:rsidRPr="00C9768A">
              <w:rPr>
                <w:rFonts w:ascii="GHEA Grapalat" w:hAnsi="GHEA Grapalat"/>
                <w:sz w:val="16"/>
                <w:szCs w:val="16"/>
              </w:rPr>
              <w:t xml:space="preserve">, без посторонних запахов, в герметичной упаковке – в предусмотренной для пищи таре, </w:t>
            </w:r>
            <w:proofErr w:type="spellStart"/>
            <w:r w:rsidRPr="00C9768A">
              <w:rPr>
                <w:rFonts w:ascii="GHEA Grapalat" w:hAnsi="GHEA Grapalat"/>
                <w:sz w:val="16"/>
                <w:szCs w:val="16"/>
              </w:rPr>
              <w:t>расделенными</w:t>
            </w:r>
            <w:proofErr w:type="spellEnd"/>
            <w:r w:rsidRPr="00C9768A">
              <w:rPr>
                <w:rFonts w:ascii="GHEA Grapalat" w:hAnsi="GHEA Grapalat"/>
                <w:sz w:val="16"/>
                <w:szCs w:val="16"/>
              </w:rPr>
              <w:t xml:space="preserve"> порциями, от 900 граммов до 1,1кг, без водной массы. ГОСТ 31962-2013:</w:t>
            </w:r>
          </w:p>
          <w:p w:rsidR="00832AE9" w:rsidRPr="00C9768A" w:rsidRDefault="00832AE9" w:rsidP="00D169A3">
            <w:pPr>
              <w:widowControl w:val="0"/>
              <w:jc w:val="both"/>
              <w:rPr>
                <w:rFonts w:ascii="GHEA Grapalat" w:hAnsi="GHEA Grapalat"/>
                <w:sz w:val="16"/>
                <w:szCs w:val="16"/>
              </w:rPr>
            </w:pPr>
            <w:r w:rsidRPr="00C9768A">
              <w:rPr>
                <w:rFonts w:ascii="GHEA Grapalat" w:hAnsi="GHEA Grapalat"/>
                <w:sz w:val="16"/>
                <w:szCs w:val="16"/>
              </w:rPr>
              <w:t xml:space="preserve">Безопасность и маркировка – пищевой продукт должен быть </w:t>
            </w:r>
            <w:r w:rsidRPr="00C9768A">
              <w:rPr>
                <w:rFonts w:ascii="GHEA Grapalat" w:hAnsi="GHEA Grapalat"/>
                <w:sz w:val="16"/>
                <w:szCs w:val="16"/>
              </w:rPr>
              <w:lastRenderedPageBreak/>
              <w:t xml:space="preserve">подвергнут оценке соответствия, согласно (TPTC 021/2011) «О безопасности пищевой продукции» и (TPTC 022/2011) «О маркировке пищевой продукции», </w:t>
            </w:r>
            <w:proofErr w:type="gramStart"/>
            <w:r w:rsidRPr="00C9768A">
              <w:rPr>
                <w:rFonts w:ascii="GHEA Grapalat" w:hAnsi="GHEA Grapalat"/>
                <w:sz w:val="16"/>
                <w:szCs w:val="16"/>
              </w:rPr>
              <w:t>ТР</w:t>
            </w:r>
            <w:proofErr w:type="gramEnd"/>
            <w:r w:rsidRPr="00C9768A">
              <w:rPr>
                <w:rFonts w:ascii="GHEA Grapalat" w:hAnsi="GHEA Grapalat"/>
                <w:sz w:val="16"/>
                <w:szCs w:val="16"/>
              </w:rPr>
              <w:t xml:space="preserve"> ТС 005/2011 "О безопасности упаковки технического регламента таможенного союза и быть маркирован, согласно статьи 9 Закона РА  «О безопасности пищевой продукции».</w:t>
            </w:r>
          </w:p>
          <w:p w:rsidR="00832AE9" w:rsidRPr="00BA277A" w:rsidRDefault="00832AE9" w:rsidP="00D169A3">
            <w:pPr>
              <w:widowControl w:val="0"/>
              <w:jc w:val="both"/>
              <w:rPr>
                <w:rFonts w:ascii="GHEA Grapalat" w:hAnsi="GHEA Grapalat"/>
                <w:sz w:val="16"/>
                <w:szCs w:val="16"/>
              </w:rPr>
            </w:pPr>
            <w:r w:rsidRPr="00C9768A">
              <w:rPr>
                <w:rFonts w:ascii="GHEA Grapalat" w:hAnsi="GHEA Grapalat"/>
                <w:sz w:val="16"/>
                <w:szCs w:val="16"/>
              </w:rPr>
              <w:t>Маркировка разборчивая</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lastRenderedPageBreak/>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C4CE7"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hy-AM"/>
              </w:rPr>
              <w:t>1</w:t>
            </w:r>
            <w:r>
              <w:rPr>
                <w:rFonts w:ascii="Sylfaen" w:hAnsi="Sylfaen" w:cs="Calibri"/>
                <w:bCs/>
                <w:color w:val="000000"/>
                <w:sz w:val="20"/>
                <w:szCs w:val="20"/>
                <w:lang w:val="en-US"/>
              </w:rPr>
              <w:t>20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hy-AM"/>
              </w:rPr>
              <w:lastRenderedPageBreak/>
              <w:t>1</w:t>
            </w:r>
            <w:r>
              <w:rPr>
                <w:rFonts w:ascii="GHEA Grapalat" w:hAnsi="GHEA Grapalat"/>
                <w:sz w:val="16"/>
                <w:szCs w:val="20"/>
                <w:lang w:val="en-US"/>
              </w:rPr>
              <w:t>4</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031425</w:t>
            </w:r>
            <w:r>
              <w:rPr>
                <w:rFonts w:ascii="Arial Unicode" w:hAnsi="Arial Unicode"/>
                <w:sz w:val="20"/>
              </w:rPr>
              <w:t>1</w:t>
            </w:r>
            <w:r w:rsidRPr="00FD09EB">
              <w:rPr>
                <w:rFonts w:ascii="Arial Unicode" w:hAnsi="Arial Unicode"/>
                <w:sz w:val="20"/>
              </w:rPr>
              <w:t>0</w:t>
            </w:r>
          </w:p>
        </w:tc>
        <w:tc>
          <w:tcPr>
            <w:tcW w:w="1134" w:type="dxa"/>
          </w:tcPr>
          <w:p w:rsidR="00832AE9" w:rsidRPr="00BA277A" w:rsidRDefault="00832AE9" w:rsidP="00D169A3">
            <w:pPr>
              <w:widowControl w:val="0"/>
              <w:jc w:val="center"/>
              <w:rPr>
                <w:rFonts w:ascii="GHEA Grapalat" w:hAnsi="GHEA Grapalat"/>
                <w:sz w:val="16"/>
                <w:szCs w:val="16"/>
              </w:rPr>
            </w:pPr>
            <w:r w:rsidRPr="00C9768A">
              <w:rPr>
                <w:rFonts w:ascii="GHEA Grapalat" w:hAnsi="GHEA Grapalat"/>
                <w:sz w:val="16"/>
                <w:szCs w:val="16"/>
              </w:rPr>
              <w:t>Куриные яйца</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0D3DC1" w:rsidRDefault="00832AE9" w:rsidP="00D169A3">
            <w:pPr>
              <w:widowControl w:val="0"/>
              <w:jc w:val="both"/>
              <w:rPr>
                <w:rFonts w:ascii="GHEA Grapalat" w:hAnsi="GHEA Grapalat"/>
                <w:sz w:val="16"/>
                <w:szCs w:val="16"/>
              </w:rPr>
            </w:pPr>
            <w:r w:rsidRPr="000D3DC1">
              <w:rPr>
                <w:rFonts w:ascii="GHEA Grapalat" w:hAnsi="GHEA Grapalat"/>
                <w:sz w:val="16"/>
                <w:szCs w:val="16"/>
              </w:rPr>
              <w:t xml:space="preserve">01 сорт; Яйцо столовое, сортированное по массе одного яйца, срок хранения -25 дней, АСТ 182-2012. </w:t>
            </w:r>
          </w:p>
          <w:p w:rsidR="00832AE9" w:rsidRPr="000D3DC1" w:rsidRDefault="00832AE9" w:rsidP="00D169A3">
            <w:pPr>
              <w:widowControl w:val="0"/>
              <w:jc w:val="both"/>
              <w:rPr>
                <w:rFonts w:ascii="GHEA Grapalat" w:hAnsi="GHEA Grapalat"/>
                <w:sz w:val="16"/>
                <w:szCs w:val="16"/>
              </w:rPr>
            </w:pPr>
            <w:r w:rsidRPr="000D3DC1">
              <w:rPr>
                <w:rFonts w:ascii="GHEA Grapalat" w:hAnsi="GHEA Grapalat"/>
                <w:sz w:val="16"/>
                <w:szCs w:val="16"/>
              </w:rPr>
              <w:t xml:space="preserve">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w:t>
            </w:r>
            <w:proofErr w:type="gramStart"/>
            <w:r w:rsidRPr="000D3DC1">
              <w:rPr>
                <w:rFonts w:ascii="GHEA Grapalat" w:hAnsi="GHEA Grapalat"/>
                <w:sz w:val="16"/>
                <w:szCs w:val="16"/>
              </w:rPr>
              <w:t>ТР</w:t>
            </w:r>
            <w:proofErr w:type="gramEnd"/>
            <w:r w:rsidRPr="000D3DC1">
              <w:rPr>
                <w:rFonts w:ascii="GHEA Grapalat" w:hAnsi="GHEA Grapalat"/>
                <w:sz w:val="16"/>
                <w:szCs w:val="16"/>
              </w:rPr>
              <w:t xml:space="preserve"> ТС 005/2011 "О безопасности упаковки технического регламента таможенного союза и быть маркирован, согласно статьи 9 Закона РА  «О безопасности пищевой продукции».</w:t>
            </w:r>
          </w:p>
          <w:p w:rsidR="00832AE9" w:rsidRPr="000D3DC1" w:rsidRDefault="00832AE9" w:rsidP="00D169A3">
            <w:pPr>
              <w:widowControl w:val="0"/>
              <w:jc w:val="both"/>
              <w:rPr>
                <w:rFonts w:ascii="GHEA Grapalat" w:hAnsi="GHEA Grapalat"/>
                <w:sz w:val="16"/>
                <w:szCs w:val="16"/>
              </w:rPr>
            </w:pPr>
            <w:r w:rsidRPr="000D3DC1">
              <w:rPr>
                <w:rFonts w:ascii="GHEA Grapalat" w:hAnsi="GHEA Grapalat"/>
                <w:sz w:val="16"/>
                <w:szCs w:val="16"/>
              </w:rPr>
              <w:t>Маркировка разборчивая.</w:t>
            </w:r>
          </w:p>
          <w:p w:rsidR="00832AE9" w:rsidRPr="00BA277A" w:rsidRDefault="00832AE9" w:rsidP="00D169A3">
            <w:pPr>
              <w:widowControl w:val="0"/>
              <w:jc w:val="both"/>
              <w:rPr>
                <w:rFonts w:ascii="GHEA Grapalat" w:hAnsi="GHEA Grapalat"/>
                <w:sz w:val="16"/>
                <w:szCs w:val="16"/>
              </w:rPr>
            </w:pPr>
            <w:r w:rsidRPr="000D3DC1">
              <w:rPr>
                <w:rFonts w:ascii="GHEA Grapalat" w:hAnsi="GHEA Grapalat"/>
                <w:sz w:val="16"/>
                <w:szCs w:val="16"/>
              </w:rPr>
              <w:t>Остаточный срок годности не менее чем 90 %.</w:t>
            </w:r>
          </w:p>
        </w:tc>
        <w:tc>
          <w:tcPr>
            <w:tcW w:w="709" w:type="dxa"/>
          </w:tcPr>
          <w:p w:rsidR="00832AE9" w:rsidRPr="00BA277A" w:rsidRDefault="00832AE9" w:rsidP="00D169A3">
            <w:pPr>
              <w:widowControl w:val="0"/>
              <w:jc w:val="center"/>
              <w:rPr>
                <w:rFonts w:ascii="GHEA Grapalat" w:hAnsi="GHEA Grapalat"/>
                <w:sz w:val="16"/>
                <w:szCs w:val="16"/>
              </w:rPr>
            </w:pPr>
            <w:proofErr w:type="spellStart"/>
            <w:proofErr w:type="gramStart"/>
            <w:r>
              <w:rPr>
                <w:rFonts w:ascii="GHEA Grapalat" w:hAnsi="GHEA Grapalat"/>
                <w:sz w:val="16"/>
                <w:szCs w:val="16"/>
              </w:rPr>
              <w:t>шт</w:t>
            </w:r>
            <w:proofErr w:type="spellEnd"/>
            <w:proofErr w:type="gramEnd"/>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Sylfaen" w:hAnsi="Sylfaen" w:cs="Calibri"/>
                <w:bCs/>
                <w:color w:val="000000"/>
                <w:sz w:val="20"/>
                <w:szCs w:val="20"/>
                <w:lang w:val="hy-AM"/>
              </w:rPr>
            </w:pPr>
            <w:r>
              <w:rPr>
                <w:rFonts w:ascii="Sylfaen" w:hAnsi="Sylfaen" w:cs="Calibri"/>
                <w:bCs/>
                <w:color w:val="000000"/>
                <w:sz w:val="20"/>
                <w:szCs w:val="20"/>
                <w:lang w:val="hy-AM"/>
              </w:rPr>
              <w:t>1</w:t>
            </w:r>
            <w:r>
              <w:rPr>
                <w:rFonts w:ascii="Sylfaen" w:hAnsi="Sylfaen" w:cs="Calibri"/>
                <w:bCs/>
                <w:color w:val="000000"/>
                <w:sz w:val="20"/>
                <w:szCs w:val="20"/>
                <w:lang w:val="en-US"/>
              </w:rPr>
              <w:t>5</w:t>
            </w:r>
            <w:r w:rsidRPr="00567499">
              <w:rPr>
                <w:rFonts w:ascii="Sylfaen" w:hAnsi="Sylfaen" w:cs="Calibri"/>
                <w:bCs/>
                <w:color w:val="000000"/>
                <w:sz w:val="20"/>
                <w:szCs w:val="20"/>
                <w:lang w:val="hy-AM"/>
              </w:rPr>
              <w:t>00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hy-AM"/>
              </w:rPr>
              <w:t>1</w:t>
            </w:r>
            <w:r>
              <w:rPr>
                <w:rFonts w:ascii="GHEA Grapalat" w:hAnsi="GHEA Grapalat"/>
                <w:sz w:val="16"/>
                <w:szCs w:val="20"/>
                <w:lang w:val="en-US"/>
              </w:rPr>
              <w:t>5</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15333100</w:t>
            </w:r>
          </w:p>
        </w:tc>
        <w:tc>
          <w:tcPr>
            <w:tcW w:w="1134" w:type="dxa"/>
          </w:tcPr>
          <w:p w:rsidR="00832AE9" w:rsidRPr="00BA277A" w:rsidRDefault="00832AE9" w:rsidP="00D169A3">
            <w:pPr>
              <w:widowControl w:val="0"/>
              <w:jc w:val="center"/>
              <w:rPr>
                <w:rFonts w:ascii="GHEA Grapalat" w:hAnsi="GHEA Grapalat"/>
                <w:sz w:val="16"/>
                <w:szCs w:val="16"/>
              </w:rPr>
            </w:pPr>
            <w:r w:rsidRPr="000D3DC1">
              <w:rPr>
                <w:rFonts w:ascii="GHEA Grapalat" w:hAnsi="GHEA Grapalat"/>
                <w:sz w:val="16"/>
                <w:szCs w:val="16"/>
              </w:rPr>
              <w:t>томатная паста</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0D3DC1" w:rsidRDefault="00832AE9" w:rsidP="00D169A3">
            <w:pPr>
              <w:widowControl w:val="0"/>
              <w:jc w:val="both"/>
              <w:rPr>
                <w:rFonts w:ascii="GHEA Grapalat" w:hAnsi="GHEA Grapalat"/>
                <w:sz w:val="16"/>
                <w:szCs w:val="16"/>
              </w:rPr>
            </w:pPr>
            <w:r w:rsidRPr="000D3DC1">
              <w:rPr>
                <w:rFonts w:ascii="GHEA Grapalat" w:hAnsi="GHEA Grapalat"/>
                <w:sz w:val="16"/>
                <w:szCs w:val="16"/>
              </w:rPr>
              <w:t xml:space="preserve">Томатная паста /тара – максимально – 1 кг/; Высшего или первого сорта, в стеклянных или металлических тарах, срок годности – должен быть указан втисканной печатью, ГОСТ 3343-89.  </w:t>
            </w:r>
          </w:p>
          <w:p w:rsidR="00832AE9" w:rsidRPr="00BA277A" w:rsidRDefault="00832AE9" w:rsidP="00D169A3">
            <w:pPr>
              <w:widowControl w:val="0"/>
              <w:jc w:val="both"/>
              <w:rPr>
                <w:rFonts w:ascii="GHEA Grapalat" w:hAnsi="GHEA Grapalat"/>
                <w:sz w:val="16"/>
                <w:szCs w:val="16"/>
              </w:rPr>
            </w:pPr>
            <w:r w:rsidRPr="000D3DC1">
              <w:rPr>
                <w:rFonts w:ascii="GHEA Grapalat" w:hAnsi="GHEA Grapalat"/>
                <w:sz w:val="16"/>
                <w:szCs w:val="16"/>
              </w:rPr>
              <w:t xml:space="preserve">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w:t>
            </w:r>
            <w:proofErr w:type="gramStart"/>
            <w:r w:rsidRPr="000D3DC1">
              <w:rPr>
                <w:rFonts w:ascii="GHEA Grapalat" w:hAnsi="GHEA Grapalat"/>
                <w:sz w:val="16"/>
                <w:szCs w:val="16"/>
              </w:rPr>
              <w:t>ТР</w:t>
            </w:r>
            <w:proofErr w:type="gramEnd"/>
            <w:r w:rsidRPr="000D3DC1">
              <w:rPr>
                <w:rFonts w:ascii="GHEA Grapalat" w:hAnsi="GHEA Grapalat"/>
                <w:sz w:val="16"/>
                <w:szCs w:val="16"/>
              </w:rPr>
              <w:t xml:space="preserve"> ТС 005/2011 "О безопасности упаковки технического регламента таможенного союза и быть маркирован согласно статьи 9 Закона РА  «О безопасности пищевой продукции».</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C4CE7"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hy-AM"/>
              </w:rPr>
              <w:t>2</w:t>
            </w:r>
            <w:r>
              <w:rPr>
                <w:rFonts w:ascii="Sylfaen" w:hAnsi="Sylfaen" w:cs="Calibri"/>
                <w:bCs/>
                <w:color w:val="000000"/>
                <w:sz w:val="20"/>
                <w:szCs w:val="20"/>
                <w:lang w:val="en-US"/>
              </w:rPr>
              <w:t>5</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hy-AM"/>
              </w:rPr>
              <w:t>1</w:t>
            </w:r>
            <w:r>
              <w:rPr>
                <w:rFonts w:ascii="GHEA Grapalat" w:hAnsi="GHEA Grapalat"/>
                <w:sz w:val="16"/>
                <w:szCs w:val="20"/>
                <w:lang w:val="en-US"/>
              </w:rPr>
              <w:t>6</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15331154</w:t>
            </w:r>
          </w:p>
        </w:tc>
        <w:tc>
          <w:tcPr>
            <w:tcW w:w="1134" w:type="dxa"/>
          </w:tcPr>
          <w:p w:rsidR="00832AE9" w:rsidRPr="00D53458" w:rsidRDefault="00832AE9" w:rsidP="00D169A3">
            <w:pPr>
              <w:widowControl w:val="0"/>
              <w:jc w:val="center"/>
              <w:rPr>
                <w:rFonts w:ascii="GHEA Grapalat" w:hAnsi="GHEA Grapalat"/>
                <w:i/>
                <w:sz w:val="16"/>
                <w:szCs w:val="16"/>
              </w:rPr>
            </w:pPr>
            <w:r w:rsidRPr="00D53458">
              <w:rPr>
                <w:sz w:val="18"/>
                <w:szCs w:val="18"/>
              </w:rPr>
              <w:t>горох</w:t>
            </w:r>
          </w:p>
        </w:tc>
        <w:tc>
          <w:tcPr>
            <w:tcW w:w="1276" w:type="dxa"/>
          </w:tcPr>
          <w:p w:rsidR="00832AE9" w:rsidRPr="00BA277A" w:rsidRDefault="00832AE9" w:rsidP="00D169A3">
            <w:pPr>
              <w:widowControl w:val="0"/>
              <w:jc w:val="center"/>
              <w:rPr>
                <w:rFonts w:ascii="GHEA Grapalat" w:hAnsi="GHEA Grapalat"/>
                <w:b/>
                <w:i/>
                <w:sz w:val="16"/>
                <w:szCs w:val="16"/>
              </w:rPr>
            </w:pPr>
          </w:p>
        </w:tc>
        <w:tc>
          <w:tcPr>
            <w:tcW w:w="5386" w:type="dxa"/>
          </w:tcPr>
          <w:p w:rsidR="00832AE9" w:rsidRPr="00BA277A" w:rsidRDefault="00832AE9" w:rsidP="00D169A3">
            <w:pPr>
              <w:widowControl w:val="0"/>
              <w:jc w:val="both"/>
              <w:rPr>
                <w:rFonts w:ascii="GHEA Grapalat" w:hAnsi="GHEA Grapalat"/>
                <w:b/>
                <w:i/>
                <w:sz w:val="16"/>
                <w:szCs w:val="16"/>
              </w:rPr>
            </w:pPr>
            <w:r>
              <w:rPr>
                <w:rFonts w:ascii="Sylfaen" w:hAnsi="Sylfaen" w:cs="Sylfaen"/>
                <w:sz w:val="18"/>
                <w:szCs w:val="18"/>
                <w:lang w:val="hy-AM"/>
              </w:rPr>
              <w:t>Сушеный, очищенный, желтый или зеленый. Безопасность: статья 2 N 2-III-4.9-01-2010 Гигиенические нормы и статья 8 Закона РА о безопасности пищевых продуктов</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C4CE7" w:rsidRDefault="00832AE9" w:rsidP="00D169A3">
            <w:pPr>
              <w:jc w:val="center"/>
              <w:rPr>
                <w:rFonts w:ascii="Times LatArm" w:hAnsi="Times LatArm" w:cs="Calibri"/>
                <w:bCs/>
                <w:color w:val="000000"/>
                <w:sz w:val="20"/>
                <w:szCs w:val="20"/>
                <w:lang w:val="en-US"/>
              </w:rPr>
            </w:pPr>
            <w:r>
              <w:rPr>
                <w:rFonts w:ascii="Times LatArm" w:hAnsi="Times LatArm" w:cs="Calibri"/>
                <w:bCs/>
                <w:color w:val="000000"/>
                <w:sz w:val="20"/>
                <w:szCs w:val="20"/>
                <w:lang w:val="en-US"/>
              </w:rPr>
              <w:t>55</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hy-AM"/>
              </w:rPr>
              <w:t>1</w:t>
            </w:r>
            <w:r>
              <w:rPr>
                <w:rFonts w:ascii="GHEA Grapalat" w:hAnsi="GHEA Grapalat"/>
                <w:sz w:val="16"/>
                <w:szCs w:val="20"/>
                <w:lang w:val="en-US"/>
              </w:rPr>
              <w:t>7</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15331153</w:t>
            </w:r>
          </w:p>
        </w:tc>
        <w:tc>
          <w:tcPr>
            <w:tcW w:w="1134" w:type="dxa"/>
          </w:tcPr>
          <w:p w:rsidR="00832AE9" w:rsidRPr="00BA277A" w:rsidRDefault="00832AE9" w:rsidP="00D169A3">
            <w:pPr>
              <w:widowControl w:val="0"/>
              <w:jc w:val="center"/>
              <w:rPr>
                <w:rFonts w:ascii="GHEA Grapalat" w:hAnsi="GHEA Grapalat"/>
                <w:sz w:val="16"/>
                <w:szCs w:val="16"/>
              </w:rPr>
            </w:pPr>
            <w:r w:rsidRPr="000D3DC1">
              <w:rPr>
                <w:rFonts w:ascii="GHEA Grapalat" w:hAnsi="GHEA Grapalat"/>
                <w:sz w:val="16"/>
                <w:szCs w:val="16"/>
              </w:rPr>
              <w:t>чечевица</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0D3DC1" w:rsidRDefault="00832AE9" w:rsidP="00D169A3">
            <w:pPr>
              <w:widowControl w:val="0"/>
              <w:jc w:val="both"/>
              <w:rPr>
                <w:rFonts w:ascii="GHEA Grapalat" w:hAnsi="GHEA Grapalat"/>
                <w:sz w:val="16"/>
                <w:szCs w:val="16"/>
              </w:rPr>
            </w:pPr>
            <w:r w:rsidRPr="000D3DC1">
              <w:rPr>
                <w:rFonts w:ascii="GHEA Grapalat" w:hAnsi="GHEA Grapalat"/>
                <w:sz w:val="16"/>
                <w:szCs w:val="16"/>
              </w:rPr>
              <w:t xml:space="preserve">Упаковка – минимум 5кг: </w:t>
            </w:r>
            <w:proofErr w:type="gramStart"/>
            <w:r w:rsidRPr="000D3DC1">
              <w:rPr>
                <w:rFonts w:ascii="GHEA Grapalat" w:hAnsi="GHEA Grapalat"/>
                <w:sz w:val="16"/>
                <w:szCs w:val="16"/>
              </w:rPr>
              <w:t xml:space="preserve">Трех видов, однородные, крупных размеров, чистые, сухие – влажность – не более (14,0-17,0) %. Упаковка - </w:t>
            </w:r>
            <w:proofErr w:type="spellStart"/>
            <w:r w:rsidRPr="000D3DC1">
              <w:rPr>
                <w:rFonts w:ascii="GHEA Grapalat" w:hAnsi="GHEA Grapalat"/>
                <w:sz w:val="16"/>
                <w:szCs w:val="16"/>
              </w:rPr>
              <w:t>предназанченная</w:t>
            </w:r>
            <w:proofErr w:type="spellEnd"/>
            <w:r w:rsidRPr="000D3DC1">
              <w:rPr>
                <w:rFonts w:ascii="GHEA Grapalat" w:hAnsi="GHEA Grapalat"/>
                <w:sz w:val="16"/>
                <w:szCs w:val="16"/>
              </w:rPr>
              <w:t xml:space="preserve"> для пищи полиэтиленовая пленка, с соответствующей маркировкой.</w:t>
            </w:r>
            <w:proofErr w:type="gramEnd"/>
            <w:r w:rsidRPr="000D3DC1">
              <w:rPr>
                <w:rFonts w:ascii="GHEA Grapalat" w:hAnsi="GHEA Grapalat"/>
                <w:sz w:val="16"/>
                <w:szCs w:val="16"/>
              </w:rPr>
              <w:t xml:space="preserve">  ГОСТ 7066-77.</w:t>
            </w:r>
          </w:p>
          <w:p w:rsidR="00832AE9" w:rsidRPr="00BA277A" w:rsidRDefault="00832AE9" w:rsidP="00D169A3">
            <w:pPr>
              <w:widowControl w:val="0"/>
              <w:jc w:val="both"/>
              <w:rPr>
                <w:rFonts w:ascii="GHEA Grapalat" w:hAnsi="GHEA Grapalat"/>
                <w:sz w:val="16"/>
                <w:szCs w:val="16"/>
              </w:rPr>
            </w:pPr>
            <w:r w:rsidRPr="000D3DC1">
              <w:rPr>
                <w:rFonts w:ascii="GHEA Grapalat" w:hAnsi="GHEA Grapalat"/>
                <w:sz w:val="16"/>
                <w:szCs w:val="16"/>
              </w:rPr>
              <w:t xml:space="preserve">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w:t>
            </w:r>
            <w:proofErr w:type="gramStart"/>
            <w:r w:rsidRPr="000D3DC1">
              <w:rPr>
                <w:rFonts w:ascii="GHEA Grapalat" w:hAnsi="GHEA Grapalat"/>
                <w:sz w:val="16"/>
                <w:szCs w:val="16"/>
              </w:rPr>
              <w:t>ТР</w:t>
            </w:r>
            <w:proofErr w:type="gramEnd"/>
            <w:r w:rsidRPr="000D3DC1">
              <w:rPr>
                <w:rFonts w:ascii="GHEA Grapalat" w:hAnsi="GHEA Grapalat"/>
                <w:sz w:val="16"/>
                <w:szCs w:val="16"/>
              </w:rPr>
              <w:t xml:space="preserve"> ТС 005/2011 "О безопасности упаковки технического регламента таможенного союза и быть маркирован согласно статьи 9 Закона РА  «О безопасности пищевой продукции».</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C4CE7"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40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hy-AM"/>
              </w:rPr>
              <w:t>1</w:t>
            </w:r>
            <w:r>
              <w:rPr>
                <w:rFonts w:ascii="GHEA Grapalat" w:hAnsi="GHEA Grapalat"/>
                <w:sz w:val="16"/>
                <w:szCs w:val="20"/>
                <w:lang w:val="en-US"/>
              </w:rPr>
              <w:t>8</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15614</w:t>
            </w:r>
            <w:r>
              <w:rPr>
                <w:rFonts w:ascii="Arial Unicode" w:hAnsi="Arial Unicode"/>
                <w:sz w:val="20"/>
              </w:rPr>
              <w:t>2</w:t>
            </w:r>
            <w:r w:rsidRPr="00FD09EB">
              <w:rPr>
                <w:rFonts w:ascii="Arial Unicode" w:hAnsi="Arial Unicode"/>
                <w:sz w:val="20"/>
              </w:rPr>
              <w:t>00</w:t>
            </w:r>
          </w:p>
        </w:tc>
        <w:tc>
          <w:tcPr>
            <w:tcW w:w="1134" w:type="dxa"/>
          </w:tcPr>
          <w:p w:rsidR="00832AE9" w:rsidRPr="00BA277A" w:rsidRDefault="00832AE9" w:rsidP="00D169A3">
            <w:pPr>
              <w:widowControl w:val="0"/>
              <w:jc w:val="center"/>
              <w:rPr>
                <w:rFonts w:ascii="GHEA Grapalat" w:hAnsi="GHEA Grapalat"/>
                <w:sz w:val="16"/>
                <w:szCs w:val="16"/>
              </w:rPr>
            </w:pPr>
            <w:r w:rsidRPr="000D3DC1">
              <w:rPr>
                <w:rFonts w:ascii="GHEA Grapalat" w:hAnsi="GHEA Grapalat"/>
                <w:sz w:val="16"/>
                <w:szCs w:val="16"/>
              </w:rPr>
              <w:t>рис</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0D3DC1" w:rsidRDefault="00832AE9" w:rsidP="00D169A3">
            <w:pPr>
              <w:widowControl w:val="0"/>
              <w:jc w:val="both"/>
              <w:rPr>
                <w:rFonts w:ascii="GHEA Grapalat" w:hAnsi="GHEA Grapalat"/>
                <w:sz w:val="16"/>
                <w:szCs w:val="16"/>
              </w:rPr>
            </w:pPr>
            <w:r w:rsidRPr="000D3DC1">
              <w:rPr>
                <w:rFonts w:ascii="GHEA Grapalat" w:hAnsi="GHEA Grapalat"/>
                <w:sz w:val="16"/>
                <w:szCs w:val="16"/>
              </w:rPr>
              <w:t xml:space="preserve">У; «Экстра» и высшего сорта» шлифованный рис, белый или разными оттенками белого, чистый, характерным рису вкусом и запахом, без </w:t>
            </w:r>
            <w:proofErr w:type="spellStart"/>
            <w:r w:rsidRPr="000D3DC1">
              <w:rPr>
                <w:rFonts w:ascii="GHEA Grapalat" w:hAnsi="GHEA Grapalat"/>
                <w:sz w:val="16"/>
                <w:szCs w:val="16"/>
              </w:rPr>
              <w:t>посторонных</w:t>
            </w:r>
            <w:proofErr w:type="spellEnd"/>
            <w:r w:rsidRPr="000D3DC1">
              <w:rPr>
                <w:rFonts w:ascii="GHEA Grapalat" w:hAnsi="GHEA Grapalat"/>
                <w:sz w:val="16"/>
                <w:szCs w:val="16"/>
              </w:rPr>
              <w:t xml:space="preserve"> вкуса и запаха, круглой или длинной формы, влажность – не более 15 %, кислотность – не более 2</w:t>
            </w:r>
            <w:proofErr w:type="gramStart"/>
            <w:r w:rsidRPr="000D3DC1">
              <w:rPr>
                <w:rFonts w:ascii="Sylfaen" w:hAnsi="Sylfaen" w:cs="Sylfaen"/>
                <w:sz w:val="16"/>
                <w:szCs w:val="16"/>
              </w:rPr>
              <w:t>օ</w:t>
            </w:r>
            <w:r w:rsidRPr="000D3DC1">
              <w:rPr>
                <w:rFonts w:ascii="Arial" w:hAnsi="Arial" w:cs="Arial"/>
                <w:sz w:val="16"/>
                <w:szCs w:val="16"/>
              </w:rPr>
              <w:t>Т</w:t>
            </w:r>
            <w:proofErr w:type="gramEnd"/>
            <w:r w:rsidRPr="000D3DC1">
              <w:rPr>
                <w:rFonts w:ascii="GHEA Grapalat" w:hAnsi="GHEA Grapalat"/>
                <w:sz w:val="16"/>
                <w:szCs w:val="16"/>
              </w:rPr>
              <w:t xml:space="preserve">, </w:t>
            </w:r>
            <w:r w:rsidRPr="000D3DC1">
              <w:rPr>
                <w:rFonts w:ascii="Arial" w:hAnsi="Arial" w:cs="Arial"/>
                <w:sz w:val="16"/>
                <w:szCs w:val="16"/>
              </w:rPr>
              <w:t>согласно</w:t>
            </w:r>
            <w:r w:rsidRPr="000D3DC1">
              <w:rPr>
                <w:rFonts w:ascii="GHEA Grapalat" w:hAnsi="GHEA Grapalat"/>
                <w:sz w:val="16"/>
                <w:szCs w:val="16"/>
              </w:rPr>
              <w:t xml:space="preserve"> </w:t>
            </w:r>
            <w:r w:rsidRPr="000D3DC1">
              <w:rPr>
                <w:rFonts w:ascii="Arial" w:hAnsi="Arial" w:cs="Arial"/>
                <w:sz w:val="16"/>
                <w:szCs w:val="16"/>
              </w:rPr>
              <w:t>ГОСТ</w:t>
            </w:r>
            <w:r w:rsidRPr="000D3DC1">
              <w:rPr>
                <w:rFonts w:ascii="GHEA Grapalat" w:hAnsi="GHEA Grapalat"/>
                <w:sz w:val="16"/>
                <w:szCs w:val="16"/>
              </w:rPr>
              <w:t xml:space="preserve"> 6292-93.</w:t>
            </w:r>
          </w:p>
          <w:p w:rsidR="00832AE9" w:rsidRPr="00BA277A" w:rsidRDefault="00832AE9" w:rsidP="00D169A3">
            <w:pPr>
              <w:widowControl w:val="0"/>
              <w:jc w:val="both"/>
              <w:rPr>
                <w:rFonts w:ascii="GHEA Grapalat" w:hAnsi="GHEA Grapalat"/>
                <w:sz w:val="16"/>
                <w:szCs w:val="16"/>
              </w:rPr>
            </w:pPr>
            <w:r w:rsidRPr="000D3DC1">
              <w:rPr>
                <w:rFonts w:ascii="GHEA Grapalat" w:hAnsi="GHEA Grapalat"/>
                <w:sz w:val="16"/>
                <w:szCs w:val="16"/>
              </w:rPr>
              <w:lastRenderedPageBreak/>
              <w:t xml:space="preserve">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w:t>
            </w:r>
            <w:proofErr w:type="gramStart"/>
            <w:r w:rsidRPr="000D3DC1">
              <w:rPr>
                <w:rFonts w:ascii="GHEA Grapalat" w:hAnsi="GHEA Grapalat"/>
                <w:sz w:val="16"/>
                <w:szCs w:val="16"/>
              </w:rPr>
              <w:t>ТР</w:t>
            </w:r>
            <w:proofErr w:type="gramEnd"/>
            <w:r w:rsidRPr="000D3DC1">
              <w:rPr>
                <w:rFonts w:ascii="GHEA Grapalat" w:hAnsi="GHEA Grapalat"/>
                <w:sz w:val="16"/>
                <w:szCs w:val="16"/>
              </w:rPr>
              <w:t xml:space="preserve"> ТС 005/2011 "О безопасности упаковки технического регламента таможенного союза и согласно статьи 9 Закона РА  «О безопасности</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lastRenderedPageBreak/>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Sylfaen" w:hAnsi="Sylfaen" w:cs="Calibri"/>
                <w:bCs/>
                <w:color w:val="000000"/>
                <w:sz w:val="20"/>
                <w:szCs w:val="20"/>
                <w:lang w:val="hy-AM"/>
              </w:rPr>
            </w:pPr>
            <w:r>
              <w:rPr>
                <w:rFonts w:ascii="Sylfaen" w:hAnsi="Sylfaen" w:cs="Calibri"/>
                <w:bCs/>
                <w:color w:val="000000"/>
                <w:sz w:val="20"/>
                <w:szCs w:val="20"/>
                <w:lang w:val="en-US"/>
              </w:rPr>
              <w:t>8</w:t>
            </w:r>
            <w:r w:rsidRPr="00567499">
              <w:rPr>
                <w:rFonts w:ascii="Sylfaen" w:hAnsi="Sylfaen" w:cs="Calibri"/>
                <w:bCs/>
                <w:color w:val="000000"/>
                <w:sz w:val="20"/>
                <w:szCs w:val="20"/>
                <w:lang w:val="hy-AM"/>
              </w:rPr>
              <w:t>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hy-AM"/>
              </w:rPr>
              <w:lastRenderedPageBreak/>
              <w:t>1</w:t>
            </w:r>
            <w:r>
              <w:rPr>
                <w:rFonts w:ascii="GHEA Grapalat" w:hAnsi="GHEA Grapalat"/>
                <w:sz w:val="16"/>
                <w:szCs w:val="20"/>
                <w:lang w:val="en-US"/>
              </w:rPr>
              <w:t>9</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15619000</w:t>
            </w:r>
          </w:p>
        </w:tc>
        <w:tc>
          <w:tcPr>
            <w:tcW w:w="1134" w:type="dxa"/>
          </w:tcPr>
          <w:p w:rsidR="00832AE9" w:rsidRPr="00BA277A" w:rsidRDefault="00832AE9" w:rsidP="00D169A3">
            <w:pPr>
              <w:widowControl w:val="0"/>
              <w:jc w:val="center"/>
              <w:rPr>
                <w:rFonts w:ascii="GHEA Grapalat" w:hAnsi="GHEA Grapalat"/>
                <w:sz w:val="16"/>
                <w:szCs w:val="16"/>
              </w:rPr>
            </w:pPr>
            <w:r w:rsidRPr="00513E26">
              <w:rPr>
                <w:rFonts w:ascii="GHEA Grapalat" w:hAnsi="GHEA Grapalat"/>
                <w:sz w:val="16"/>
                <w:szCs w:val="16"/>
              </w:rPr>
              <w:t>Полба</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513E26" w:rsidRDefault="00832AE9" w:rsidP="00D169A3">
            <w:pPr>
              <w:widowControl w:val="0"/>
              <w:jc w:val="both"/>
              <w:rPr>
                <w:rFonts w:ascii="GHEA Grapalat" w:hAnsi="GHEA Grapalat"/>
                <w:sz w:val="16"/>
                <w:szCs w:val="16"/>
              </w:rPr>
            </w:pPr>
            <w:proofErr w:type="gramStart"/>
            <w:r w:rsidRPr="00513E26">
              <w:rPr>
                <w:rFonts w:ascii="GHEA Grapalat" w:hAnsi="GHEA Grapalat"/>
                <w:sz w:val="16"/>
                <w:szCs w:val="16"/>
              </w:rPr>
              <w:t>Полученная</w:t>
            </w:r>
            <w:proofErr w:type="gramEnd"/>
            <w:r w:rsidRPr="00513E26">
              <w:rPr>
                <w:rFonts w:ascii="GHEA Grapalat" w:hAnsi="GHEA Grapalat"/>
                <w:sz w:val="16"/>
                <w:szCs w:val="16"/>
              </w:rPr>
              <w:t xml:space="preserve"> из зерен полбы, чистая. Упаковка – в предназначенной для пищи полиэтиленовой пленке, с соответствующей маркировкой, зернами, влажность – не более  15 %, упаковка – в мешках не более 50кг.  </w:t>
            </w:r>
          </w:p>
          <w:p w:rsidR="00832AE9" w:rsidRPr="00BA277A" w:rsidRDefault="00832AE9" w:rsidP="00D169A3">
            <w:pPr>
              <w:widowControl w:val="0"/>
              <w:jc w:val="both"/>
              <w:rPr>
                <w:rFonts w:ascii="GHEA Grapalat" w:hAnsi="GHEA Grapalat"/>
                <w:sz w:val="16"/>
                <w:szCs w:val="16"/>
              </w:rPr>
            </w:pPr>
            <w:r w:rsidRPr="00513E26">
              <w:rPr>
                <w:rFonts w:ascii="GHEA Grapalat" w:hAnsi="GHEA Grapalat"/>
                <w:sz w:val="16"/>
                <w:szCs w:val="16"/>
              </w:rPr>
              <w:t xml:space="preserve">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w:t>
            </w:r>
            <w:proofErr w:type="gramStart"/>
            <w:r w:rsidRPr="00513E26">
              <w:rPr>
                <w:rFonts w:ascii="GHEA Grapalat" w:hAnsi="GHEA Grapalat"/>
                <w:sz w:val="16"/>
                <w:szCs w:val="16"/>
              </w:rPr>
              <w:t>ТР</w:t>
            </w:r>
            <w:proofErr w:type="gramEnd"/>
            <w:r w:rsidRPr="00513E26">
              <w:rPr>
                <w:rFonts w:ascii="GHEA Grapalat" w:hAnsi="GHEA Grapalat"/>
                <w:sz w:val="16"/>
                <w:szCs w:val="16"/>
              </w:rPr>
              <w:t xml:space="preserve"> ТС 005/2011 "О безопасности упаковки технического регламента таможенного союза и быть маркирован, согласно статьи 9 Закона РА  «О безопасности пищевой продукции».</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C4CE7" w:rsidRDefault="00832AE9" w:rsidP="00D169A3">
            <w:pPr>
              <w:jc w:val="center"/>
              <w:rPr>
                <w:rFonts w:ascii="Sylfaen" w:hAnsi="Sylfaen" w:cs="Calibri"/>
                <w:bCs/>
                <w:color w:val="000000"/>
                <w:sz w:val="20"/>
                <w:szCs w:val="20"/>
                <w:lang w:val="en-US"/>
              </w:rPr>
            </w:pPr>
            <w:r>
              <w:rPr>
                <w:rFonts w:ascii="Times LatArm" w:hAnsi="Times LatArm" w:cs="Calibri"/>
                <w:bCs/>
                <w:color w:val="000000"/>
                <w:sz w:val="20"/>
                <w:szCs w:val="20"/>
                <w:lang w:val="en-US"/>
              </w:rPr>
              <w:t>45</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en-US"/>
              </w:rPr>
              <w:t>20</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15616000</w:t>
            </w:r>
          </w:p>
        </w:tc>
        <w:tc>
          <w:tcPr>
            <w:tcW w:w="1134" w:type="dxa"/>
          </w:tcPr>
          <w:p w:rsidR="00832AE9" w:rsidRPr="00BA277A" w:rsidRDefault="00832AE9" w:rsidP="00D169A3">
            <w:pPr>
              <w:widowControl w:val="0"/>
              <w:jc w:val="center"/>
              <w:rPr>
                <w:rFonts w:ascii="GHEA Grapalat" w:hAnsi="GHEA Grapalat"/>
                <w:sz w:val="16"/>
                <w:szCs w:val="16"/>
              </w:rPr>
            </w:pPr>
            <w:r w:rsidRPr="00513E26">
              <w:rPr>
                <w:rFonts w:ascii="GHEA Grapalat" w:hAnsi="GHEA Grapalat"/>
                <w:sz w:val="16"/>
                <w:szCs w:val="16"/>
              </w:rPr>
              <w:t>гречка</w:t>
            </w:r>
            <w:r w:rsidRPr="00BA277A">
              <w:rPr>
                <w:rFonts w:ascii="GHEA Grapalat" w:hAnsi="GHEA Grapalat"/>
                <w:sz w:val="16"/>
                <w:szCs w:val="16"/>
              </w:rPr>
              <w:t xml:space="preserve">  </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513E26" w:rsidRDefault="00832AE9" w:rsidP="00D169A3">
            <w:pPr>
              <w:widowControl w:val="0"/>
              <w:jc w:val="both"/>
              <w:rPr>
                <w:rFonts w:ascii="GHEA Grapalat" w:hAnsi="GHEA Grapalat"/>
                <w:sz w:val="16"/>
                <w:szCs w:val="16"/>
              </w:rPr>
            </w:pPr>
            <w:r w:rsidRPr="00513E26">
              <w:rPr>
                <w:rFonts w:ascii="GHEA Grapalat" w:hAnsi="GHEA Grapalat"/>
                <w:sz w:val="16"/>
                <w:szCs w:val="16"/>
              </w:rPr>
              <w:t>Гречка I сорта, чистая, упаковка минимум 5 кг, в предназначенной для пищи полиэтиленовой пленке, с соответствующей маркировкой, влажность – не более 14,0 %, зерна – не более 97,5 %.</w:t>
            </w:r>
          </w:p>
          <w:p w:rsidR="00832AE9" w:rsidRPr="00BA277A" w:rsidRDefault="00832AE9" w:rsidP="00D169A3">
            <w:pPr>
              <w:widowControl w:val="0"/>
              <w:jc w:val="both"/>
              <w:rPr>
                <w:rFonts w:ascii="GHEA Grapalat" w:hAnsi="GHEA Grapalat"/>
                <w:sz w:val="16"/>
                <w:szCs w:val="16"/>
              </w:rPr>
            </w:pPr>
            <w:r w:rsidRPr="00513E26">
              <w:rPr>
                <w:rFonts w:ascii="GHEA Grapalat" w:hAnsi="GHEA Grapalat"/>
                <w:sz w:val="16"/>
                <w:szCs w:val="16"/>
              </w:rPr>
              <w:t xml:space="preserve">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w:t>
            </w:r>
            <w:proofErr w:type="gramStart"/>
            <w:r w:rsidRPr="00513E26">
              <w:rPr>
                <w:rFonts w:ascii="GHEA Grapalat" w:hAnsi="GHEA Grapalat"/>
                <w:sz w:val="16"/>
                <w:szCs w:val="16"/>
              </w:rPr>
              <w:t>ТР</w:t>
            </w:r>
            <w:proofErr w:type="gramEnd"/>
            <w:r w:rsidRPr="00513E26">
              <w:rPr>
                <w:rFonts w:ascii="GHEA Grapalat" w:hAnsi="GHEA Grapalat"/>
                <w:sz w:val="16"/>
                <w:szCs w:val="16"/>
              </w:rPr>
              <w:t xml:space="preserve"> ТС 005/2011 "О безопасности упаковки технического регламента таможенного союза и быть маркирован, согласно статьи 9 Закона РА  «О безопасности пищевой продукции».</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C4CE7"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50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en-US"/>
              </w:rPr>
              <w:t>21</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15617000</w:t>
            </w:r>
          </w:p>
        </w:tc>
        <w:tc>
          <w:tcPr>
            <w:tcW w:w="1134" w:type="dxa"/>
          </w:tcPr>
          <w:p w:rsidR="00832AE9" w:rsidRPr="00BA277A" w:rsidRDefault="00832AE9" w:rsidP="00D169A3">
            <w:pPr>
              <w:widowControl w:val="0"/>
              <w:jc w:val="center"/>
              <w:rPr>
                <w:rFonts w:ascii="GHEA Grapalat" w:hAnsi="GHEA Grapalat"/>
                <w:sz w:val="16"/>
                <w:szCs w:val="16"/>
                <w:lang w:val="hy-AM"/>
              </w:rPr>
            </w:pPr>
            <w:proofErr w:type="spellStart"/>
            <w:r w:rsidRPr="00190F95">
              <w:rPr>
                <w:rFonts w:ascii="GHEA Grapalat" w:hAnsi="GHEA Grapalat"/>
                <w:sz w:val="16"/>
                <w:szCs w:val="16"/>
              </w:rPr>
              <w:t>Пщеничное</w:t>
            </w:r>
            <w:proofErr w:type="spellEnd"/>
            <w:r w:rsidRPr="00190F95">
              <w:rPr>
                <w:rFonts w:ascii="GHEA Grapalat" w:hAnsi="GHEA Grapalat"/>
                <w:sz w:val="16"/>
                <w:szCs w:val="16"/>
              </w:rPr>
              <w:t xml:space="preserve"> зерно</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190F95" w:rsidRDefault="00832AE9" w:rsidP="00D169A3">
            <w:pPr>
              <w:widowControl w:val="0"/>
              <w:jc w:val="both"/>
              <w:rPr>
                <w:rFonts w:ascii="GHEA Grapalat" w:hAnsi="GHEA Grapalat"/>
                <w:sz w:val="16"/>
                <w:szCs w:val="16"/>
              </w:rPr>
            </w:pPr>
            <w:proofErr w:type="gramStart"/>
            <w:r w:rsidRPr="00190F95">
              <w:rPr>
                <w:rFonts w:ascii="GHEA Grapalat" w:hAnsi="GHEA Grapalat"/>
                <w:sz w:val="16"/>
                <w:szCs w:val="16"/>
              </w:rPr>
              <w:t>Полученное</w:t>
            </w:r>
            <w:proofErr w:type="gramEnd"/>
            <w:r w:rsidRPr="00190F95">
              <w:rPr>
                <w:rFonts w:ascii="GHEA Grapalat" w:hAnsi="GHEA Grapalat"/>
                <w:sz w:val="16"/>
                <w:szCs w:val="16"/>
              </w:rPr>
              <w:t xml:space="preserve"> абразивным измельчением зерна или последующим измельчением полученной пшеницы, чистое, зерна пшеницы бывают шлифованными кончиками, или в виде шлифованных </w:t>
            </w:r>
            <w:proofErr w:type="spellStart"/>
            <w:r w:rsidRPr="00190F95">
              <w:rPr>
                <w:rFonts w:ascii="GHEA Grapalat" w:hAnsi="GHEA Grapalat"/>
                <w:sz w:val="16"/>
                <w:szCs w:val="16"/>
              </w:rPr>
              <w:t>круглыхзерен</w:t>
            </w:r>
            <w:proofErr w:type="spellEnd"/>
            <w:r w:rsidRPr="00190F95">
              <w:rPr>
                <w:rFonts w:ascii="GHEA Grapalat" w:hAnsi="GHEA Grapalat"/>
                <w:sz w:val="16"/>
                <w:szCs w:val="16"/>
              </w:rPr>
              <w:t xml:space="preserve">, влажность – не более 14%, загрязненные примеси – не более 0,3%, изготовленное из пшеницы высшего или </w:t>
            </w:r>
            <w:proofErr w:type="spellStart"/>
            <w:r w:rsidRPr="00190F95">
              <w:rPr>
                <w:rFonts w:ascii="GHEA Grapalat" w:hAnsi="GHEA Grapalat"/>
                <w:sz w:val="16"/>
                <w:szCs w:val="16"/>
              </w:rPr>
              <w:t>пверого</w:t>
            </w:r>
            <w:proofErr w:type="spellEnd"/>
            <w:r w:rsidRPr="00190F95">
              <w:rPr>
                <w:rFonts w:ascii="GHEA Grapalat" w:hAnsi="GHEA Grapalat"/>
                <w:sz w:val="16"/>
                <w:szCs w:val="16"/>
              </w:rPr>
              <w:t xml:space="preserve"> сортов. Упаковка – максимум 5кг, в предназначенной для пищи полиэтиленовой пленке, с соответствующей маркировкой.   </w:t>
            </w:r>
          </w:p>
          <w:p w:rsidR="00832AE9" w:rsidRPr="00BA277A" w:rsidRDefault="00832AE9" w:rsidP="00D169A3">
            <w:pPr>
              <w:widowControl w:val="0"/>
              <w:jc w:val="both"/>
              <w:rPr>
                <w:rFonts w:ascii="GHEA Grapalat" w:hAnsi="GHEA Grapalat"/>
                <w:sz w:val="16"/>
                <w:szCs w:val="16"/>
              </w:rPr>
            </w:pPr>
            <w:r w:rsidRPr="00190F95">
              <w:rPr>
                <w:rFonts w:ascii="GHEA Grapalat" w:hAnsi="GHEA Grapalat"/>
                <w:sz w:val="16"/>
                <w:szCs w:val="16"/>
              </w:rPr>
              <w:t xml:space="preserve">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w:t>
            </w:r>
            <w:proofErr w:type="gramStart"/>
            <w:r w:rsidRPr="00190F95">
              <w:rPr>
                <w:rFonts w:ascii="GHEA Grapalat" w:hAnsi="GHEA Grapalat"/>
                <w:sz w:val="16"/>
                <w:szCs w:val="16"/>
              </w:rPr>
              <w:t>ТР</w:t>
            </w:r>
            <w:proofErr w:type="gramEnd"/>
            <w:r w:rsidRPr="00190F95">
              <w:rPr>
                <w:rFonts w:ascii="GHEA Grapalat" w:hAnsi="GHEA Grapalat"/>
                <w:sz w:val="16"/>
                <w:szCs w:val="16"/>
              </w:rPr>
              <w:t xml:space="preserve"> ТС 005/2011 "О безопасности упаковки технического регламента таможенного союза и быть маркирован, согласно статьи 9 Закона РА  «О безопасности пищевой продукции».</w:t>
            </w:r>
          </w:p>
        </w:tc>
        <w:tc>
          <w:tcPr>
            <w:tcW w:w="709" w:type="dxa"/>
          </w:tcPr>
          <w:p w:rsidR="00832AE9" w:rsidRPr="00BA277A" w:rsidRDefault="00832AE9" w:rsidP="00D169A3">
            <w:pPr>
              <w:widowControl w:val="0"/>
              <w:jc w:val="center"/>
              <w:rPr>
                <w:rFonts w:ascii="GHEA Grapalat" w:hAnsi="GHEA Grapalat"/>
                <w:sz w:val="16"/>
                <w:szCs w:val="16"/>
              </w:rPr>
            </w:pPr>
            <w:r>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C4CE7"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40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rPr>
              <w:t>2</w:t>
            </w:r>
            <w:r>
              <w:rPr>
                <w:rFonts w:ascii="GHEA Grapalat" w:hAnsi="GHEA Grapalat"/>
                <w:sz w:val="16"/>
                <w:szCs w:val="20"/>
                <w:lang w:val="en-US"/>
              </w:rPr>
              <w:t>2</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15831000</w:t>
            </w:r>
          </w:p>
        </w:tc>
        <w:tc>
          <w:tcPr>
            <w:tcW w:w="1134" w:type="dxa"/>
          </w:tcPr>
          <w:p w:rsidR="00832AE9" w:rsidRPr="00BA277A" w:rsidRDefault="00832AE9" w:rsidP="00D169A3">
            <w:pPr>
              <w:widowControl w:val="0"/>
              <w:jc w:val="center"/>
              <w:rPr>
                <w:rFonts w:ascii="GHEA Grapalat" w:hAnsi="GHEA Grapalat"/>
                <w:sz w:val="16"/>
                <w:szCs w:val="16"/>
              </w:rPr>
            </w:pPr>
            <w:r w:rsidRPr="00190F95">
              <w:rPr>
                <w:rFonts w:ascii="GHEA Grapalat" w:hAnsi="GHEA Grapalat"/>
                <w:sz w:val="16"/>
                <w:szCs w:val="16"/>
              </w:rPr>
              <w:t>Сахарный песок</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190F95" w:rsidRDefault="00832AE9" w:rsidP="00D169A3">
            <w:pPr>
              <w:widowControl w:val="0"/>
              <w:jc w:val="both"/>
              <w:rPr>
                <w:rFonts w:ascii="GHEA Grapalat" w:hAnsi="GHEA Grapalat"/>
                <w:sz w:val="16"/>
                <w:szCs w:val="16"/>
              </w:rPr>
            </w:pPr>
            <w:r w:rsidRPr="00190F95">
              <w:rPr>
                <w:rFonts w:ascii="GHEA Grapalat" w:hAnsi="GHEA Grapalat"/>
                <w:sz w:val="16"/>
                <w:szCs w:val="16"/>
              </w:rPr>
              <w:t xml:space="preserve">Из свеклы, белого цвета, </w:t>
            </w:r>
            <w:proofErr w:type="spellStart"/>
            <w:r w:rsidRPr="00190F95">
              <w:rPr>
                <w:rFonts w:ascii="GHEA Grapalat" w:hAnsi="GHEA Grapalat"/>
                <w:sz w:val="16"/>
                <w:szCs w:val="16"/>
              </w:rPr>
              <w:t>расыпчатый</w:t>
            </w:r>
            <w:proofErr w:type="spellEnd"/>
            <w:r w:rsidRPr="00190F95">
              <w:rPr>
                <w:rFonts w:ascii="GHEA Grapalat" w:hAnsi="GHEA Grapalat"/>
                <w:sz w:val="16"/>
                <w:szCs w:val="16"/>
              </w:rPr>
              <w:t xml:space="preserve">, сладкий, в сухом виде, без посторонних вкуса и запаха (как в сухом виде, так и в растворе), </w:t>
            </w:r>
            <w:proofErr w:type="spellStart"/>
            <w:r w:rsidRPr="00190F95">
              <w:rPr>
                <w:rFonts w:ascii="GHEA Grapalat" w:hAnsi="GHEA Grapalat"/>
                <w:sz w:val="16"/>
                <w:szCs w:val="16"/>
              </w:rPr>
              <w:t>взаводской</w:t>
            </w:r>
            <w:proofErr w:type="spellEnd"/>
            <w:r w:rsidRPr="00190F95">
              <w:rPr>
                <w:rFonts w:ascii="GHEA Grapalat" w:hAnsi="GHEA Grapalat"/>
                <w:sz w:val="16"/>
                <w:szCs w:val="16"/>
              </w:rPr>
              <w:t xml:space="preserve"> упаковке – минимум 5 кг, с соответствующей маркировкой.  Раствор сахара должен быть прозрачным, без нерастворенных осадок и посторонних примесей. Массовая доля сахарозы – не менее 99,75(при расчете на сухом материале), массовая доля влажности – не более 0,14%, массовая доля </w:t>
            </w:r>
            <w:proofErr w:type="spellStart"/>
            <w:r w:rsidRPr="00190F95">
              <w:rPr>
                <w:rFonts w:ascii="GHEA Grapalat" w:hAnsi="GHEA Grapalat"/>
                <w:sz w:val="16"/>
                <w:szCs w:val="16"/>
              </w:rPr>
              <w:lastRenderedPageBreak/>
              <w:t>ферропримесей</w:t>
            </w:r>
            <w:proofErr w:type="spellEnd"/>
            <w:r w:rsidRPr="00190F95">
              <w:rPr>
                <w:rFonts w:ascii="GHEA Grapalat" w:hAnsi="GHEA Grapalat"/>
                <w:sz w:val="16"/>
                <w:szCs w:val="16"/>
              </w:rPr>
              <w:t xml:space="preserve"> -  не более 0,0003%, ГОСТ 21-94 или аналогичный.  </w:t>
            </w:r>
          </w:p>
          <w:p w:rsidR="00832AE9" w:rsidRPr="00190F95" w:rsidRDefault="00832AE9" w:rsidP="00D169A3">
            <w:pPr>
              <w:widowControl w:val="0"/>
              <w:jc w:val="both"/>
              <w:rPr>
                <w:rFonts w:ascii="GHEA Grapalat" w:hAnsi="GHEA Grapalat"/>
                <w:sz w:val="16"/>
                <w:szCs w:val="16"/>
              </w:rPr>
            </w:pPr>
            <w:r w:rsidRPr="00190F95">
              <w:rPr>
                <w:rFonts w:ascii="GHEA Grapalat" w:hAnsi="GHEA Grapalat"/>
                <w:sz w:val="16"/>
                <w:szCs w:val="16"/>
              </w:rPr>
              <w:t>Остаточный срок годности – не менее 1/2 % срока, установленного на момент поставки.</w:t>
            </w:r>
          </w:p>
          <w:p w:rsidR="00832AE9" w:rsidRPr="00BA277A" w:rsidRDefault="00832AE9" w:rsidP="00D169A3">
            <w:pPr>
              <w:widowControl w:val="0"/>
              <w:jc w:val="both"/>
              <w:rPr>
                <w:rFonts w:ascii="GHEA Grapalat" w:hAnsi="GHEA Grapalat"/>
                <w:sz w:val="16"/>
                <w:szCs w:val="16"/>
              </w:rPr>
            </w:pPr>
            <w:r w:rsidRPr="00190F95">
              <w:rPr>
                <w:rFonts w:ascii="GHEA Grapalat" w:hAnsi="GHEA Grapalat"/>
                <w:sz w:val="16"/>
                <w:szCs w:val="16"/>
              </w:rPr>
              <w:t xml:space="preserve">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w:t>
            </w:r>
            <w:proofErr w:type="gramStart"/>
            <w:r w:rsidRPr="00190F95">
              <w:rPr>
                <w:rFonts w:ascii="GHEA Grapalat" w:hAnsi="GHEA Grapalat"/>
                <w:sz w:val="16"/>
                <w:szCs w:val="16"/>
              </w:rPr>
              <w:t>ТР</w:t>
            </w:r>
            <w:proofErr w:type="gramEnd"/>
            <w:r w:rsidRPr="00190F95">
              <w:rPr>
                <w:rFonts w:ascii="GHEA Grapalat" w:hAnsi="GHEA Grapalat"/>
                <w:sz w:val="16"/>
                <w:szCs w:val="16"/>
              </w:rPr>
              <w:t xml:space="preserve"> ТС 005/2011 "О безопасности упаковки технического регламента таможенного союза и быть маркирован, согласно статьи 9 Закона РА  «О безопасности пищевой продукции».</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lastRenderedPageBreak/>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Sylfaen" w:hAnsi="Sylfaen" w:cs="Calibri"/>
                <w:bCs/>
                <w:color w:val="000000"/>
                <w:sz w:val="20"/>
                <w:szCs w:val="20"/>
                <w:lang w:val="hy-AM"/>
              </w:rPr>
            </w:pPr>
            <w:r w:rsidRPr="00567499">
              <w:rPr>
                <w:rFonts w:ascii="Sylfaen" w:hAnsi="Sylfaen" w:cs="Calibri"/>
                <w:bCs/>
                <w:color w:val="000000"/>
                <w:sz w:val="20"/>
                <w:szCs w:val="20"/>
                <w:lang w:val="hy-AM"/>
              </w:rPr>
              <w:t>100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hy-AM"/>
              </w:rPr>
              <w:lastRenderedPageBreak/>
              <w:t>2</w:t>
            </w:r>
            <w:r>
              <w:rPr>
                <w:rFonts w:ascii="GHEA Grapalat" w:hAnsi="GHEA Grapalat"/>
                <w:sz w:val="16"/>
                <w:szCs w:val="20"/>
                <w:lang w:val="en-US"/>
              </w:rPr>
              <w:t>3</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15872400</w:t>
            </w:r>
          </w:p>
        </w:tc>
        <w:tc>
          <w:tcPr>
            <w:tcW w:w="1134" w:type="dxa"/>
          </w:tcPr>
          <w:p w:rsidR="00832AE9" w:rsidRPr="00BA277A" w:rsidRDefault="00832AE9" w:rsidP="00D169A3">
            <w:pPr>
              <w:widowControl w:val="0"/>
              <w:jc w:val="center"/>
              <w:rPr>
                <w:rFonts w:ascii="GHEA Grapalat" w:hAnsi="GHEA Grapalat"/>
                <w:sz w:val="16"/>
                <w:szCs w:val="16"/>
              </w:rPr>
            </w:pPr>
            <w:r w:rsidRPr="00711CC1">
              <w:rPr>
                <w:rFonts w:ascii="GHEA Grapalat" w:hAnsi="GHEA Grapalat"/>
                <w:sz w:val="16"/>
                <w:szCs w:val="16"/>
              </w:rPr>
              <w:t>соль</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711CC1" w:rsidRDefault="00832AE9" w:rsidP="00D169A3">
            <w:pPr>
              <w:widowControl w:val="0"/>
              <w:jc w:val="both"/>
              <w:rPr>
                <w:rFonts w:ascii="GHEA Grapalat" w:hAnsi="GHEA Grapalat"/>
                <w:sz w:val="16"/>
                <w:szCs w:val="16"/>
              </w:rPr>
            </w:pPr>
            <w:r w:rsidRPr="00711CC1">
              <w:rPr>
                <w:rFonts w:ascii="GHEA Grapalat" w:hAnsi="GHEA Grapalat"/>
                <w:sz w:val="16"/>
                <w:szCs w:val="16"/>
              </w:rPr>
              <w:t xml:space="preserve">Пищевая соль мелкая, йодированная;  «Поваренная соль экстра и высшего сорта, белая, кристаллическое </w:t>
            </w:r>
            <w:proofErr w:type="spellStart"/>
            <w:r w:rsidRPr="00711CC1">
              <w:rPr>
                <w:rFonts w:ascii="GHEA Grapalat" w:hAnsi="GHEA Grapalat"/>
                <w:sz w:val="16"/>
                <w:szCs w:val="16"/>
              </w:rPr>
              <w:t>сыпучое</w:t>
            </w:r>
            <w:proofErr w:type="spellEnd"/>
            <w:r w:rsidRPr="00711CC1">
              <w:rPr>
                <w:rFonts w:ascii="GHEA Grapalat" w:hAnsi="GHEA Grapalat"/>
                <w:sz w:val="16"/>
                <w:szCs w:val="16"/>
              </w:rPr>
              <w:t xml:space="preserve"> вещество, не допускается наличие посторонних механических примесей, массовая доля влажности – не более 0,1 % </w:t>
            </w:r>
            <w:proofErr w:type="gramStart"/>
            <w:r w:rsidRPr="00711CC1">
              <w:rPr>
                <w:rFonts w:ascii="GHEA Grapalat" w:hAnsi="GHEA Grapalat"/>
                <w:sz w:val="16"/>
                <w:szCs w:val="16"/>
              </w:rPr>
              <w:t>для</w:t>
            </w:r>
            <w:proofErr w:type="gramEnd"/>
            <w:r w:rsidRPr="00711CC1">
              <w:rPr>
                <w:rFonts w:ascii="GHEA Grapalat" w:hAnsi="GHEA Grapalat"/>
                <w:sz w:val="16"/>
                <w:szCs w:val="16"/>
              </w:rPr>
              <w:t xml:space="preserve"> </w:t>
            </w:r>
            <w:proofErr w:type="gramStart"/>
            <w:r w:rsidRPr="00711CC1">
              <w:rPr>
                <w:rFonts w:ascii="GHEA Grapalat" w:hAnsi="GHEA Grapalat"/>
                <w:sz w:val="16"/>
                <w:szCs w:val="16"/>
              </w:rPr>
              <w:t>экстра</w:t>
            </w:r>
            <w:proofErr w:type="gramEnd"/>
            <w:r w:rsidRPr="00711CC1">
              <w:rPr>
                <w:rFonts w:ascii="GHEA Grapalat" w:hAnsi="GHEA Grapalat"/>
                <w:sz w:val="16"/>
                <w:szCs w:val="16"/>
              </w:rPr>
              <w:t xml:space="preserve"> соли и не более 0,7% для высшего сорта, упаковка – заводская, вес – 1 килограмм. АСТ 239-2005.</w:t>
            </w:r>
          </w:p>
          <w:p w:rsidR="00832AE9" w:rsidRPr="00BA277A" w:rsidRDefault="00832AE9" w:rsidP="00D169A3">
            <w:pPr>
              <w:widowControl w:val="0"/>
              <w:jc w:val="both"/>
              <w:rPr>
                <w:rFonts w:ascii="GHEA Grapalat" w:hAnsi="GHEA Grapalat"/>
                <w:sz w:val="16"/>
                <w:szCs w:val="16"/>
              </w:rPr>
            </w:pPr>
            <w:proofErr w:type="spellStart"/>
            <w:r w:rsidRPr="00711CC1">
              <w:rPr>
                <w:rFonts w:ascii="GHEA Grapalat" w:hAnsi="GHEA Grapalat"/>
                <w:sz w:val="16"/>
                <w:szCs w:val="16"/>
              </w:rPr>
              <w:t>Безопасность</w:t>
            </w:r>
            <w:proofErr w:type="gramStart"/>
            <w:r w:rsidRPr="00711CC1">
              <w:rPr>
                <w:rFonts w:ascii="GHEA Grapalat" w:hAnsi="GHEA Grapalat"/>
                <w:sz w:val="16"/>
                <w:szCs w:val="16"/>
              </w:rPr>
              <w:t>,м</w:t>
            </w:r>
            <w:proofErr w:type="gramEnd"/>
            <w:r w:rsidRPr="00711CC1">
              <w:rPr>
                <w:rFonts w:ascii="GHEA Grapalat" w:hAnsi="GHEA Grapalat"/>
                <w:sz w:val="16"/>
                <w:szCs w:val="16"/>
              </w:rPr>
              <w:t>аркировка</w:t>
            </w:r>
            <w:proofErr w:type="spellEnd"/>
            <w:r w:rsidRPr="00711CC1">
              <w:rPr>
                <w:rFonts w:ascii="GHEA Grapalat" w:hAnsi="GHEA Grapalat"/>
                <w:sz w:val="16"/>
                <w:szCs w:val="16"/>
              </w:rPr>
              <w:t xml:space="preserve"> и упаковка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ТР ТС 005/2011 "О безопасности упаковки технического регламента таможенного союза и быть маркирован, согласно статьи 9 Закона РА  «О безопасности пищевой продукции».</w:t>
            </w:r>
          </w:p>
        </w:tc>
        <w:tc>
          <w:tcPr>
            <w:tcW w:w="709" w:type="dxa"/>
          </w:tcPr>
          <w:p w:rsidR="00832AE9" w:rsidRPr="00BA277A" w:rsidRDefault="00832AE9" w:rsidP="00D169A3">
            <w:pPr>
              <w:widowControl w:val="0"/>
              <w:rPr>
                <w:rFonts w:ascii="GHEA Grapalat" w:hAnsi="GHEA Grapalat"/>
                <w:sz w:val="16"/>
                <w:szCs w:val="16"/>
              </w:rPr>
            </w:pPr>
            <w:r>
              <w:rPr>
                <w:rFonts w:ascii="GHEA Grapalat" w:hAnsi="GHEA Grapalat"/>
                <w:sz w:val="16"/>
                <w:szCs w:val="16"/>
              </w:rPr>
              <w:t xml:space="preserve">  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C4CE7"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40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hy-AM"/>
              </w:rPr>
              <w:t>2</w:t>
            </w:r>
            <w:r>
              <w:rPr>
                <w:rFonts w:ascii="GHEA Grapalat" w:hAnsi="GHEA Grapalat"/>
                <w:sz w:val="16"/>
                <w:szCs w:val="20"/>
                <w:lang w:val="en-US"/>
              </w:rPr>
              <w:t>4</w:t>
            </w:r>
          </w:p>
        </w:tc>
        <w:tc>
          <w:tcPr>
            <w:tcW w:w="1208" w:type="dxa"/>
            <w:vAlign w:val="bottom"/>
          </w:tcPr>
          <w:p w:rsidR="00832AE9" w:rsidRPr="00BA277A" w:rsidRDefault="00832AE9" w:rsidP="00D169A3">
            <w:pPr>
              <w:rPr>
                <w:rFonts w:ascii="Calibri" w:hAnsi="Calibri" w:cs="Calibri"/>
                <w:sz w:val="20"/>
                <w:szCs w:val="20"/>
              </w:rPr>
            </w:pPr>
            <w:r>
              <w:rPr>
                <w:rFonts w:ascii="Arial Unicode" w:hAnsi="Arial Unicode"/>
                <w:sz w:val="20"/>
              </w:rPr>
              <w:t>15321000</w:t>
            </w:r>
          </w:p>
        </w:tc>
        <w:tc>
          <w:tcPr>
            <w:tcW w:w="1134" w:type="dxa"/>
          </w:tcPr>
          <w:p w:rsidR="00832AE9" w:rsidRPr="00E06A4A" w:rsidRDefault="00832AE9" w:rsidP="00D169A3">
            <w:pPr>
              <w:widowControl w:val="0"/>
              <w:jc w:val="center"/>
              <w:rPr>
                <w:rFonts w:ascii="GHEA Grapalat" w:hAnsi="GHEA Grapalat"/>
                <w:sz w:val="16"/>
                <w:szCs w:val="16"/>
              </w:rPr>
            </w:pPr>
            <w:r w:rsidRPr="00E06A4A">
              <w:rPr>
                <w:rFonts w:ascii="GHEA Grapalat" w:hAnsi="GHEA Grapalat"/>
                <w:sz w:val="16"/>
                <w:szCs w:val="16"/>
              </w:rPr>
              <w:t>натуральный сок</w:t>
            </w:r>
          </w:p>
        </w:tc>
        <w:tc>
          <w:tcPr>
            <w:tcW w:w="1276" w:type="dxa"/>
          </w:tcPr>
          <w:p w:rsidR="00832AE9" w:rsidRPr="00BA277A" w:rsidRDefault="00832AE9" w:rsidP="00D169A3">
            <w:pPr>
              <w:widowControl w:val="0"/>
              <w:jc w:val="center"/>
              <w:rPr>
                <w:rFonts w:ascii="GHEA Grapalat" w:hAnsi="GHEA Grapalat"/>
                <w:b/>
                <w:i/>
                <w:sz w:val="16"/>
                <w:szCs w:val="16"/>
                <w:u w:val="single"/>
              </w:rPr>
            </w:pPr>
          </w:p>
        </w:tc>
        <w:tc>
          <w:tcPr>
            <w:tcW w:w="5386" w:type="dxa"/>
          </w:tcPr>
          <w:p w:rsidR="00832AE9" w:rsidRPr="00E06A4A" w:rsidRDefault="00832AE9" w:rsidP="00D169A3">
            <w:pPr>
              <w:widowControl w:val="0"/>
              <w:jc w:val="both"/>
              <w:rPr>
                <w:rFonts w:ascii="GHEA Grapalat" w:hAnsi="GHEA Grapalat"/>
                <w:sz w:val="16"/>
                <w:szCs w:val="16"/>
              </w:rPr>
            </w:pPr>
            <w:proofErr w:type="gramStart"/>
            <w:r w:rsidRPr="00E06A4A">
              <w:rPr>
                <w:rFonts w:ascii="GHEA Grapalat" w:hAnsi="GHEA Grapalat"/>
                <w:sz w:val="16"/>
                <w:szCs w:val="16"/>
              </w:rPr>
              <w:t>Фруктовые соки, изготовленные из свежих фруктов и фруктов, с сахарным сиропом или без него, внешне прозрачны, массовая доля осадка не более 0,2% и не менее 0,8%.Безопасность и маркировка в соответствии со статьей 8 Постановления Правительства РА № 744-N от 26 июня 2009 года «Технический регламент о требованиях к соку и соковой продукции», статья 8 Закона РА «О безопасности пищевых продуктов».</w:t>
            </w:r>
            <w:proofErr w:type="gramEnd"/>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Times LatArm" w:hAnsi="Times LatArm" w:cs="Calibri"/>
                <w:bCs/>
                <w:color w:val="000000"/>
                <w:sz w:val="20"/>
                <w:szCs w:val="20"/>
              </w:rPr>
            </w:pPr>
            <w:r w:rsidRPr="00567499">
              <w:rPr>
                <w:rFonts w:ascii="Times LatArm" w:hAnsi="Times LatArm" w:cs="Calibri"/>
                <w:bCs/>
                <w:color w:val="000000"/>
                <w:sz w:val="20"/>
                <w:szCs w:val="20"/>
              </w:rPr>
              <w:t>100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hy-AM"/>
              </w:rPr>
              <w:t>2</w:t>
            </w:r>
            <w:r>
              <w:rPr>
                <w:rFonts w:ascii="GHEA Grapalat" w:hAnsi="GHEA Grapalat"/>
                <w:sz w:val="16"/>
                <w:szCs w:val="20"/>
                <w:lang w:val="en-US"/>
              </w:rPr>
              <w:t>5</w:t>
            </w:r>
          </w:p>
        </w:tc>
        <w:tc>
          <w:tcPr>
            <w:tcW w:w="1208" w:type="dxa"/>
            <w:vAlign w:val="bottom"/>
          </w:tcPr>
          <w:p w:rsidR="00832AE9" w:rsidRPr="006300E9" w:rsidRDefault="00832AE9" w:rsidP="00D169A3">
            <w:pPr>
              <w:jc w:val="center"/>
              <w:rPr>
                <w:rFonts w:ascii="Arial Unicode" w:hAnsi="Arial Unicode"/>
                <w:sz w:val="20"/>
                <w:lang w:val="en-US"/>
              </w:rPr>
            </w:pPr>
            <w:r w:rsidRPr="006300E9">
              <w:rPr>
                <w:rFonts w:ascii="Arial Unicode" w:hAnsi="Arial Unicode"/>
                <w:sz w:val="20"/>
                <w:lang w:val="en-US"/>
              </w:rPr>
              <w:t>15313000</w:t>
            </w:r>
          </w:p>
          <w:p w:rsidR="00832AE9" w:rsidRPr="00BA277A" w:rsidRDefault="00832AE9" w:rsidP="00D169A3">
            <w:pPr>
              <w:rPr>
                <w:rFonts w:ascii="Calibri" w:hAnsi="Calibri" w:cs="Calibri"/>
                <w:sz w:val="20"/>
                <w:szCs w:val="20"/>
              </w:rPr>
            </w:pPr>
          </w:p>
        </w:tc>
        <w:tc>
          <w:tcPr>
            <w:tcW w:w="1134"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 xml:space="preserve">Картофель </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BA277A" w:rsidRDefault="00832AE9" w:rsidP="00D169A3">
            <w:pPr>
              <w:widowControl w:val="0"/>
              <w:jc w:val="both"/>
              <w:rPr>
                <w:rFonts w:ascii="GHEA Grapalat" w:hAnsi="GHEA Grapalat"/>
                <w:sz w:val="16"/>
                <w:szCs w:val="16"/>
              </w:rPr>
            </w:pPr>
            <w:proofErr w:type="gramStart"/>
            <w:r w:rsidRPr="00BA277A">
              <w:rPr>
                <w:rFonts w:ascii="GHEA Grapalat" w:hAnsi="GHEA Grapalat"/>
                <w:sz w:val="16"/>
                <w:szCs w:val="16"/>
              </w:rPr>
              <w:t xml:space="preserve">I сорта, </w:t>
            </w:r>
            <w:proofErr w:type="spellStart"/>
            <w:r w:rsidRPr="00BA277A">
              <w:rPr>
                <w:rFonts w:ascii="GHEA Grapalat" w:hAnsi="GHEA Grapalat"/>
                <w:sz w:val="16"/>
                <w:szCs w:val="16"/>
              </w:rPr>
              <w:t>неперемороженная</w:t>
            </w:r>
            <w:proofErr w:type="spellEnd"/>
            <w:r w:rsidRPr="00BA277A">
              <w:rPr>
                <w:rFonts w:ascii="GHEA Grapalat" w:hAnsi="GHEA Grapalat"/>
                <w:sz w:val="16"/>
                <w:szCs w:val="16"/>
              </w:rPr>
              <w:t>, без повреждений, круглая овальная, 10-14см, продленная 5%, 9,5</w:t>
            </w:r>
            <w:r w:rsidRPr="00BA277A">
              <w:rPr>
                <w:rFonts w:ascii="Sylfaen" w:hAnsi="Sylfaen" w:cs="Sylfaen"/>
                <w:sz w:val="16"/>
                <w:szCs w:val="16"/>
              </w:rPr>
              <w:t>սմ</w:t>
            </w:r>
            <w:r w:rsidRPr="00BA277A">
              <w:rPr>
                <w:rFonts w:ascii="GHEA Grapalat" w:hAnsi="GHEA Grapalat"/>
                <w:sz w:val="16"/>
                <w:szCs w:val="16"/>
              </w:rPr>
              <w:t xml:space="preserve">, 5 %, </w:t>
            </w:r>
            <w:r w:rsidRPr="00BA277A">
              <w:rPr>
                <w:rFonts w:ascii="Arial" w:hAnsi="Arial" w:cs="Arial"/>
                <w:sz w:val="16"/>
                <w:szCs w:val="16"/>
              </w:rPr>
              <w:t>круглая</w:t>
            </w:r>
            <w:r w:rsidRPr="00BA277A">
              <w:rPr>
                <w:rFonts w:ascii="GHEA Grapalat" w:hAnsi="GHEA Grapalat"/>
                <w:sz w:val="16"/>
                <w:szCs w:val="16"/>
              </w:rPr>
              <w:t xml:space="preserve"> </w:t>
            </w:r>
            <w:r w:rsidRPr="00BA277A">
              <w:rPr>
                <w:rFonts w:ascii="Arial" w:hAnsi="Arial" w:cs="Arial"/>
                <w:sz w:val="16"/>
                <w:szCs w:val="16"/>
              </w:rPr>
              <w:t>овальная</w:t>
            </w:r>
            <w:r w:rsidRPr="00BA277A">
              <w:rPr>
                <w:rFonts w:ascii="GHEA Grapalat" w:hAnsi="GHEA Grapalat"/>
                <w:sz w:val="16"/>
                <w:szCs w:val="16"/>
              </w:rPr>
              <w:t xml:space="preserve"> (10- 14) </w:t>
            </w:r>
            <w:r w:rsidRPr="00BA277A">
              <w:rPr>
                <w:rFonts w:ascii="Arial" w:hAnsi="Arial" w:cs="Arial"/>
                <w:sz w:val="16"/>
                <w:szCs w:val="16"/>
              </w:rPr>
              <w:t>см</w:t>
            </w:r>
            <w:r w:rsidRPr="00BA277A">
              <w:rPr>
                <w:rFonts w:ascii="GHEA Grapalat" w:hAnsi="GHEA Grapalat"/>
                <w:sz w:val="16"/>
                <w:szCs w:val="16"/>
              </w:rPr>
              <w:t xml:space="preserve"> 20%, </w:t>
            </w:r>
            <w:r w:rsidRPr="00BA277A">
              <w:rPr>
                <w:rFonts w:ascii="Arial" w:hAnsi="Arial" w:cs="Arial"/>
                <w:sz w:val="16"/>
                <w:szCs w:val="16"/>
              </w:rPr>
              <w:t>продленная</w:t>
            </w:r>
            <w:r w:rsidRPr="00BA277A">
              <w:rPr>
                <w:rFonts w:ascii="GHEA Grapalat" w:hAnsi="GHEA Grapalat"/>
                <w:sz w:val="16"/>
                <w:szCs w:val="16"/>
              </w:rPr>
              <w:t xml:space="preserve"> (10-</w:t>
            </w:r>
            <w:r w:rsidRPr="00BA277A">
              <w:rPr>
                <w:rFonts w:ascii="Sylfaen" w:hAnsi="Sylfaen" w:cs="Sylfaen"/>
                <w:sz w:val="16"/>
                <w:szCs w:val="16"/>
              </w:rPr>
              <w:t>ից</w:t>
            </w:r>
            <w:r w:rsidRPr="00BA277A">
              <w:rPr>
                <w:rFonts w:ascii="GHEA Grapalat" w:hAnsi="GHEA Grapalat"/>
                <w:sz w:val="16"/>
                <w:szCs w:val="16"/>
              </w:rPr>
              <w:t xml:space="preserve"> 11,5</w:t>
            </w:r>
            <w:r w:rsidRPr="00BA277A">
              <w:rPr>
                <w:rFonts w:ascii="Arial" w:hAnsi="Arial" w:cs="Arial"/>
                <w:sz w:val="16"/>
                <w:szCs w:val="16"/>
              </w:rPr>
              <w:t>см</w:t>
            </w:r>
            <w:r w:rsidRPr="00BA277A">
              <w:rPr>
                <w:rFonts w:ascii="GHEA Grapalat" w:hAnsi="GHEA Grapalat"/>
                <w:sz w:val="16"/>
                <w:szCs w:val="16"/>
              </w:rPr>
              <w:t xml:space="preserve">) </w:t>
            </w:r>
            <w:r w:rsidRPr="00BA277A">
              <w:rPr>
                <w:rFonts w:ascii="Arial" w:hAnsi="Arial" w:cs="Arial"/>
                <w:sz w:val="16"/>
                <w:szCs w:val="16"/>
              </w:rPr>
              <w:t>см</w:t>
            </w:r>
            <w:r w:rsidRPr="00BA277A">
              <w:rPr>
                <w:rFonts w:ascii="GHEA Grapalat" w:hAnsi="GHEA Grapalat"/>
                <w:sz w:val="16"/>
                <w:szCs w:val="16"/>
              </w:rPr>
              <w:t xml:space="preserve"> 20%, </w:t>
            </w:r>
            <w:r w:rsidRPr="00BA277A">
              <w:rPr>
                <w:rFonts w:ascii="Arial" w:hAnsi="Arial" w:cs="Arial"/>
                <w:sz w:val="16"/>
                <w:szCs w:val="16"/>
              </w:rPr>
              <w:t>круглая</w:t>
            </w:r>
            <w:r w:rsidRPr="00BA277A">
              <w:rPr>
                <w:rFonts w:ascii="GHEA Grapalat" w:hAnsi="GHEA Grapalat"/>
                <w:sz w:val="16"/>
                <w:szCs w:val="16"/>
              </w:rPr>
              <w:t xml:space="preserve"> </w:t>
            </w:r>
            <w:r w:rsidRPr="00BA277A">
              <w:rPr>
                <w:rFonts w:ascii="Arial" w:hAnsi="Arial" w:cs="Arial"/>
                <w:sz w:val="16"/>
                <w:szCs w:val="16"/>
              </w:rPr>
              <w:t>овальная</w:t>
            </w:r>
            <w:r w:rsidRPr="00BA277A">
              <w:rPr>
                <w:rFonts w:ascii="GHEA Grapalat" w:hAnsi="GHEA Grapalat"/>
                <w:sz w:val="16"/>
                <w:szCs w:val="16"/>
              </w:rPr>
              <w:t xml:space="preserve"> (11- 12</w:t>
            </w:r>
            <w:r w:rsidRPr="00BA277A">
              <w:rPr>
                <w:rFonts w:ascii="Arial" w:hAnsi="Arial" w:cs="Arial"/>
                <w:sz w:val="16"/>
                <w:szCs w:val="16"/>
              </w:rPr>
              <w:t>см</w:t>
            </w:r>
            <w:r w:rsidRPr="00BA277A">
              <w:rPr>
                <w:rFonts w:ascii="GHEA Grapalat" w:hAnsi="GHEA Grapalat"/>
                <w:sz w:val="16"/>
                <w:szCs w:val="16"/>
              </w:rPr>
              <w:t xml:space="preserve">) 55%, </w:t>
            </w:r>
            <w:r w:rsidRPr="00BA277A">
              <w:rPr>
                <w:rFonts w:ascii="Arial" w:hAnsi="Arial" w:cs="Arial"/>
                <w:sz w:val="16"/>
                <w:szCs w:val="16"/>
              </w:rPr>
              <w:t>продленная</w:t>
            </w:r>
            <w:r w:rsidRPr="00BA277A">
              <w:rPr>
                <w:rFonts w:ascii="GHEA Grapalat" w:hAnsi="GHEA Grapalat"/>
                <w:sz w:val="16"/>
                <w:szCs w:val="16"/>
              </w:rPr>
              <w:t xml:space="preserve"> (11- 11,5) </w:t>
            </w:r>
            <w:r w:rsidRPr="00BA277A">
              <w:rPr>
                <w:rFonts w:ascii="Arial" w:hAnsi="Arial" w:cs="Arial"/>
                <w:sz w:val="16"/>
                <w:szCs w:val="16"/>
              </w:rPr>
              <w:t>см</w:t>
            </w:r>
            <w:r w:rsidRPr="00BA277A">
              <w:rPr>
                <w:rFonts w:ascii="GHEA Grapalat" w:hAnsi="GHEA Grapalat"/>
                <w:sz w:val="16"/>
                <w:szCs w:val="16"/>
              </w:rPr>
              <w:t xml:space="preserve"> 55%, </w:t>
            </w:r>
            <w:r w:rsidRPr="00BA277A">
              <w:rPr>
                <w:rFonts w:ascii="Arial" w:hAnsi="Arial" w:cs="Arial"/>
                <w:sz w:val="16"/>
                <w:szCs w:val="16"/>
              </w:rPr>
              <w:t>круглая</w:t>
            </w:r>
            <w:r w:rsidRPr="00BA277A">
              <w:rPr>
                <w:rFonts w:ascii="GHEA Grapalat" w:hAnsi="GHEA Grapalat"/>
                <w:sz w:val="16"/>
                <w:szCs w:val="16"/>
              </w:rPr>
              <w:t xml:space="preserve"> </w:t>
            </w:r>
            <w:r w:rsidRPr="00BA277A">
              <w:rPr>
                <w:rFonts w:ascii="Arial" w:hAnsi="Arial" w:cs="Arial"/>
                <w:sz w:val="16"/>
                <w:szCs w:val="16"/>
              </w:rPr>
              <w:t>овальная</w:t>
            </w:r>
            <w:r w:rsidRPr="00BA277A">
              <w:rPr>
                <w:rFonts w:ascii="GHEA Grapalat" w:hAnsi="GHEA Grapalat"/>
                <w:sz w:val="16"/>
                <w:szCs w:val="16"/>
              </w:rPr>
              <w:t xml:space="preserve"> (12- 13) см 20%, продленная (12 12,5) см 20%. </w:t>
            </w:r>
            <w:proofErr w:type="spellStart"/>
            <w:r w:rsidRPr="00BA277A">
              <w:rPr>
                <w:rFonts w:ascii="GHEA Grapalat" w:hAnsi="GHEA Grapalat"/>
                <w:sz w:val="16"/>
                <w:szCs w:val="16"/>
              </w:rPr>
              <w:t>Чистотая</w:t>
            </w:r>
            <w:proofErr w:type="spellEnd"/>
            <w:r w:rsidRPr="00BA277A">
              <w:rPr>
                <w:rFonts w:ascii="GHEA Grapalat" w:hAnsi="GHEA Grapalat"/>
                <w:sz w:val="16"/>
                <w:szCs w:val="16"/>
              </w:rPr>
              <w:t xml:space="preserve"> ассортимента – не менее 90 %. Волдыри должны быть обычными для данного вида растительной разновидности наружности</w:t>
            </w:r>
            <w:proofErr w:type="gramEnd"/>
            <w:r w:rsidRPr="00BA277A">
              <w:rPr>
                <w:rFonts w:ascii="GHEA Grapalat" w:hAnsi="GHEA Grapalat"/>
                <w:sz w:val="16"/>
                <w:szCs w:val="16"/>
              </w:rPr>
              <w:t xml:space="preserve">, целостные, твердые, практически чистые. </w:t>
            </w:r>
            <w:proofErr w:type="gramStart"/>
            <w:r w:rsidRPr="00BA277A">
              <w:rPr>
                <w:rFonts w:ascii="GHEA Grapalat" w:hAnsi="GHEA Grapalat"/>
                <w:sz w:val="16"/>
                <w:szCs w:val="16"/>
              </w:rPr>
              <w:t>Не допускается наличие нижеупомянутых наружный и внешних недостатков, действующих на внешний вид, качество, сохранность упаковки товара, товарный вид (АСТ 354-2013).</w:t>
            </w:r>
            <w:proofErr w:type="gramEnd"/>
          </w:p>
          <w:p w:rsidR="00832AE9" w:rsidRPr="00BA277A" w:rsidRDefault="00832AE9" w:rsidP="00D169A3">
            <w:pPr>
              <w:widowControl w:val="0"/>
              <w:jc w:val="both"/>
              <w:rPr>
                <w:rFonts w:ascii="GHEA Grapalat" w:hAnsi="GHEA Grapalat"/>
                <w:sz w:val="16"/>
                <w:szCs w:val="16"/>
              </w:rPr>
            </w:pPr>
            <w:r w:rsidRPr="00BA277A">
              <w:rPr>
                <w:rFonts w:ascii="GHEA Grapalat" w:hAnsi="GHEA Grapalat"/>
                <w:sz w:val="16"/>
                <w:szCs w:val="16"/>
              </w:rPr>
              <w:t xml:space="preserve">Безопасность – по утвержденному Правительством РА от 21-ого декабря 2006г. постановлению N 1913-Н «Техническому регламенту свежих плодов-овощей» и статьи 9 Закона РА «О безопасности пищевой продукции».  </w:t>
            </w:r>
          </w:p>
          <w:p w:rsidR="00832AE9" w:rsidRPr="00BA277A" w:rsidRDefault="00832AE9" w:rsidP="00D169A3">
            <w:pPr>
              <w:widowControl w:val="0"/>
              <w:jc w:val="both"/>
              <w:rPr>
                <w:rFonts w:ascii="GHEA Grapalat" w:hAnsi="GHEA Grapalat"/>
                <w:sz w:val="16"/>
                <w:szCs w:val="16"/>
              </w:rPr>
            </w:pP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Sylfaen" w:hAnsi="Sylfaen" w:cs="Calibri"/>
                <w:bCs/>
                <w:color w:val="000000"/>
                <w:sz w:val="20"/>
                <w:szCs w:val="20"/>
                <w:lang w:val="hy-AM"/>
              </w:rPr>
            </w:pPr>
            <w:r>
              <w:rPr>
                <w:rFonts w:ascii="Sylfaen" w:hAnsi="Sylfaen" w:cs="Calibri"/>
                <w:bCs/>
                <w:color w:val="000000"/>
                <w:sz w:val="20"/>
                <w:szCs w:val="20"/>
                <w:lang w:val="en-US"/>
              </w:rPr>
              <w:t>2</w:t>
            </w:r>
            <w:r w:rsidRPr="00567499">
              <w:rPr>
                <w:rFonts w:ascii="Sylfaen" w:hAnsi="Sylfaen" w:cs="Calibri"/>
                <w:bCs/>
                <w:color w:val="000000"/>
                <w:sz w:val="20"/>
                <w:szCs w:val="20"/>
                <w:lang w:val="hy-AM"/>
              </w:rPr>
              <w:t>50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hy-AM"/>
              </w:rPr>
              <w:t>2</w:t>
            </w:r>
            <w:r>
              <w:rPr>
                <w:rFonts w:ascii="GHEA Grapalat" w:hAnsi="GHEA Grapalat"/>
                <w:sz w:val="16"/>
                <w:szCs w:val="20"/>
                <w:lang w:val="en-US"/>
              </w:rPr>
              <w:t>6</w:t>
            </w:r>
          </w:p>
        </w:tc>
        <w:tc>
          <w:tcPr>
            <w:tcW w:w="1208" w:type="dxa"/>
            <w:vAlign w:val="bottom"/>
          </w:tcPr>
          <w:p w:rsidR="00832AE9" w:rsidRPr="00BA277A" w:rsidRDefault="00832AE9" w:rsidP="00D169A3">
            <w:pPr>
              <w:jc w:val="center"/>
              <w:rPr>
                <w:rFonts w:ascii="Calibri" w:hAnsi="Calibri" w:cs="Calibri"/>
                <w:sz w:val="20"/>
                <w:szCs w:val="20"/>
              </w:rPr>
            </w:pPr>
            <w:r w:rsidRPr="00FD09EB">
              <w:rPr>
                <w:rFonts w:ascii="Arial Unicode" w:hAnsi="Arial Unicode"/>
                <w:sz w:val="20"/>
              </w:rPr>
              <w:t>15331161</w:t>
            </w:r>
          </w:p>
        </w:tc>
        <w:tc>
          <w:tcPr>
            <w:tcW w:w="1134" w:type="dxa"/>
          </w:tcPr>
          <w:p w:rsidR="00832AE9" w:rsidRPr="00BA277A" w:rsidRDefault="00832AE9" w:rsidP="00D169A3">
            <w:pPr>
              <w:widowControl w:val="0"/>
              <w:jc w:val="center"/>
              <w:rPr>
                <w:rFonts w:ascii="GHEA Grapalat" w:hAnsi="GHEA Grapalat"/>
                <w:sz w:val="16"/>
                <w:szCs w:val="16"/>
              </w:rPr>
            </w:pPr>
            <w:r w:rsidRPr="001D5803">
              <w:rPr>
                <w:rFonts w:ascii="GHEA Grapalat" w:hAnsi="GHEA Grapalat"/>
                <w:sz w:val="16"/>
                <w:szCs w:val="16"/>
              </w:rPr>
              <w:t>лук</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1D5803" w:rsidRDefault="00832AE9" w:rsidP="00D169A3">
            <w:pPr>
              <w:widowControl w:val="0"/>
              <w:jc w:val="both"/>
              <w:rPr>
                <w:rFonts w:ascii="GHEA Grapalat" w:hAnsi="GHEA Grapalat"/>
                <w:sz w:val="16"/>
                <w:szCs w:val="16"/>
              </w:rPr>
            </w:pPr>
            <w:proofErr w:type="spellStart"/>
            <w:r w:rsidRPr="001D5803">
              <w:rPr>
                <w:rFonts w:ascii="GHEA Grapalat" w:hAnsi="GHEA Grapalat"/>
                <w:sz w:val="16"/>
                <w:szCs w:val="16"/>
              </w:rPr>
              <w:t>Свежий</w:t>
            </w:r>
            <w:proofErr w:type="gramStart"/>
            <w:r w:rsidRPr="001D5803">
              <w:rPr>
                <w:rFonts w:ascii="GHEA Grapalat" w:hAnsi="GHEA Grapalat"/>
                <w:sz w:val="16"/>
                <w:szCs w:val="16"/>
              </w:rPr>
              <w:t>,п</w:t>
            </w:r>
            <w:proofErr w:type="gramEnd"/>
            <w:r w:rsidRPr="001D5803">
              <w:rPr>
                <w:rFonts w:ascii="GHEA Grapalat" w:hAnsi="GHEA Grapalat"/>
                <w:sz w:val="16"/>
                <w:szCs w:val="16"/>
              </w:rPr>
              <w:t>олусладкий</w:t>
            </w:r>
            <w:proofErr w:type="spellEnd"/>
            <w:r w:rsidRPr="001D5803">
              <w:rPr>
                <w:rFonts w:ascii="GHEA Grapalat" w:hAnsi="GHEA Grapalat"/>
                <w:sz w:val="16"/>
                <w:szCs w:val="16"/>
              </w:rPr>
              <w:t>. отборных сортов, диаметр узкой части – не менее 6-7см.</w:t>
            </w:r>
          </w:p>
          <w:p w:rsidR="00832AE9" w:rsidRPr="001D5803" w:rsidRDefault="00832AE9" w:rsidP="00D169A3">
            <w:pPr>
              <w:widowControl w:val="0"/>
              <w:jc w:val="both"/>
              <w:rPr>
                <w:rFonts w:ascii="GHEA Grapalat" w:hAnsi="GHEA Grapalat"/>
                <w:sz w:val="16"/>
                <w:szCs w:val="16"/>
              </w:rPr>
            </w:pPr>
            <w:r w:rsidRPr="001D5803">
              <w:rPr>
                <w:rFonts w:ascii="GHEA Grapalat" w:hAnsi="GHEA Grapalat"/>
                <w:sz w:val="16"/>
                <w:szCs w:val="16"/>
              </w:rPr>
              <w:lastRenderedPageBreak/>
              <w:t xml:space="preserve">Безопасность – по утвержденному Правительством РА от 21-ого декабря 2006г. постановлению N 1913-Н «Техническому регламенту свежих плодов-овощей» и статьи 9 Закона РА «О безопасности пищевой продукции».   </w:t>
            </w:r>
          </w:p>
          <w:p w:rsidR="00832AE9" w:rsidRPr="00BA277A" w:rsidRDefault="00832AE9" w:rsidP="00D169A3">
            <w:pPr>
              <w:widowControl w:val="0"/>
              <w:jc w:val="both"/>
              <w:rPr>
                <w:rFonts w:ascii="GHEA Grapalat" w:hAnsi="GHEA Grapalat"/>
                <w:sz w:val="16"/>
                <w:szCs w:val="16"/>
              </w:rPr>
            </w:pPr>
            <w:r w:rsidRPr="001D5803">
              <w:rPr>
                <w:rFonts w:ascii="GHEA Grapalat" w:hAnsi="GHEA Grapalat"/>
                <w:sz w:val="16"/>
                <w:szCs w:val="16"/>
              </w:rPr>
              <w:t xml:space="preserve">В июнь-август </w:t>
            </w:r>
            <w:proofErr w:type="gramStart"/>
            <w:r w:rsidRPr="001D5803">
              <w:rPr>
                <w:rFonts w:ascii="GHEA Grapalat" w:hAnsi="GHEA Grapalat"/>
                <w:sz w:val="16"/>
                <w:szCs w:val="16"/>
              </w:rPr>
              <w:t>месяцах</w:t>
            </w:r>
            <w:proofErr w:type="gramEnd"/>
            <w:r w:rsidRPr="001D5803">
              <w:rPr>
                <w:rFonts w:ascii="GHEA Grapalat" w:hAnsi="GHEA Grapalat"/>
                <w:sz w:val="16"/>
                <w:szCs w:val="16"/>
              </w:rPr>
              <w:t xml:space="preserve"> должны поставляться раносозревающие сорта – средних размеров</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lastRenderedPageBreak/>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EA5DD8"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40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lastRenderedPageBreak/>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lastRenderedPageBreak/>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w:t>
            </w:r>
            <w:r w:rsidR="00832AE9" w:rsidRPr="00832AE9">
              <w:rPr>
                <w:rFonts w:ascii="Arial LatArm" w:hAnsi="Arial LatArm"/>
                <w:sz w:val="16"/>
                <w:szCs w:val="16"/>
              </w:rPr>
              <w:lastRenderedPageBreak/>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hy-AM"/>
              </w:rPr>
              <w:lastRenderedPageBreak/>
              <w:t>2</w:t>
            </w:r>
            <w:r>
              <w:rPr>
                <w:rFonts w:ascii="GHEA Grapalat" w:hAnsi="GHEA Grapalat"/>
                <w:sz w:val="16"/>
                <w:szCs w:val="20"/>
                <w:lang w:val="en-US"/>
              </w:rPr>
              <w:t>7</w:t>
            </w:r>
          </w:p>
        </w:tc>
        <w:tc>
          <w:tcPr>
            <w:tcW w:w="1208" w:type="dxa"/>
            <w:vAlign w:val="bottom"/>
          </w:tcPr>
          <w:p w:rsidR="00832AE9" w:rsidRPr="00BA277A" w:rsidRDefault="00832AE9" w:rsidP="00D169A3">
            <w:pPr>
              <w:jc w:val="center"/>
              <w:rPr>
                <w:rFonts w:ascii="Calibri" w:hAnsi="Calibri" w:cs="Calibri"/>
                <w:sz w:val="20"/>
                <w:szCs w:val="20"/>
              </w:rPr>
            </w:pPr>
            <w:r w:rsidRPr="00FD09EB">
              <w:rPr>
                <w:rFonts w:ascii="Arial Unicode" w:hAnsi="Arial Unicode"/>
                <w:sz w:val="20"/>
              </w:rPr>
              <w:t>03221410</w:t>
            </w:r>
          </w:p>
        </w:tc>
        <w:tc>
          <w:tcPr>
            <w:tcW w:w="1134"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капуста</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BA277A" w:rsidRDefault="00832AE9" w:rsidP="00D169A3">
            <w:pPr>
              <w:widowControl w:val="0"/>
              <w:jc w:val="both"/>
              <w:rPr>
                <w:rFonts w:ascii="GHEA Grapalat" w:hAnsi="GHEA Grapalat"/>
                <w:sz w:val="16"/>
                <w:szCs w:val="16"/>
              </w:rPr>
            </w:pPr>
            <w:r w:rsidRPr="00BA277A">
              <w:rPr>
                <w:rFonts w:ascii="GHEA Grapalat" w:hAnsi="GHEA Grapalat"/>
                <w:sz w:val="16"/>
                <w:szCs w:val="16"/>
              </w:rPr>
              <w:t xml:space="preserve">Капуста 55% -раносозревающая, 45%- </w:t>
            </w:r>
            <w:proofErr w:type="spellStart"/>
            <w:r w:rsidRPr="00BA277A">
              <w:rPr>
                <w:rFonts w:ascii="GHEA Grapalat" w:hAnsi="GHEA Grapalat"/>
                <w:sz w:val="16"/>
                <w:szCs w:val="16"/>
              </w:rPr>
              <w:t>среднесозревающая</w:t>
            </w:r>
            <w:proofErr w:type="spellEnd"/>
            <w:r w:rsidRPr="00BA277A">
              <w:rPr>
                <w:rFonts w:ascii="GHEA Grapalat" w:hAnsi="GHEA Grapalat"/>
                <w:sz w:val="16"/>
                <w:szCs w:val="16"/>
              </w:rPr>
              <w:t>.</w:t>
            </w:r>
          </w:p>
          <w:p w:rsidR="00832AE9" w:rsidRPr="00BA277A" w:rsidRDefault="00832AE9" w:rsidP="00D169A3">
            <w:pPr>
              <w:widowControl w:val="0"/>
              <w:jc w:val="both"/>
              <w:rPr>
                <w:rFonts w:ascii="GHEA Grapalat" w:hAnsi="GHEA Grapalat"/>
                <w:sz w:val="16"/>
                <w:szCs w:val="16"/>
              </w:rPr>
            </w:pPr>
            <w:proofErr w:type="gramStart"/>
            <w:r w:rsidRPr="00BA277A">
              <w:rPr>
                <w:rFonts w:ascii="GHEA Grapalat" w:hAnsi="GHEA Grapalat"/>
                <w:sz w:val="16"/>
                <w:szCs w:val="16"/>
              </w:rPr>
              <w:t xml:space="preserve">Внешний вид -  головки свежие, целостные, чистые, без заболеваний, полностью формированные, не отросшие, характерным данному растительному виду цвета, вида, вкуса и запаха, без </w:t>
            </w:r>
            <w:proofErr w:type="spellStart"/>
            <w:r w:rsidRPr="00BA277A">
              <w:rPr>
                <w:rFonts w:ascii="GHEA Grapalat" w:hAnsi="GHEA Grapalat"/>
                <w:sz w:val="16"/>
                <w:szCs w:val="16"/>
              </w:rPr>
              <w:t>посторонных</w:t>
            </w:r>
            <w:proofErr w:type="spellEnd"/>
            <w:r w:rsidRPr="00BA277A">
              <w:rPr>
                <w:rFonts w:ascii="GHEA Grapalat" w:hAnsi="GHEA Grapalat"/>
                <w:sz w:val="16"/>
                <w:szCs w:val="16"/>
              </w:rPr>
              <w:t xml:space="preserve"> вкуса и запаха.</w:t>
            </w:r>
            <w:proofErr w:type="gramEnd"/>
            <w:r w:rsidRPr="00BA277A">
              <w:rPr>
                <w:rFonts w:ascii="GHEA Grapalat" w:hAnsi="GHEA Grapalat"/>
                <w:sz w:val="16"/>
                <w:szCs w:val="16"/>
              </w:rPr>
              <w:t xml:space="preserve"> Головки не должны быть повреждены сельскохозяйственными вредителями, не должны иметь лишнюю наружную влажность, должны быть густыми или слегка густыми, но не рыхлыми, раносозревающая капуста – разной степени рыхлости. Степень очистки головок – головки капусты должны быть очищены до поверхности, плотно </w:t>
            </w:r>
            <w:proofErr w:type="spellStart"/>
            <w:r w:rsidRPr="00BA277A">
              <w:rPr>
                <w:rFonts w:ascii="GHEA Grapalat" w:hAnsi="GHEA Grapalat"/>
                <w:sz w:val="16"/>
                <w:szCs w:val="16"/>
              </w:rPr>
              <w:t>держащимисязелеными</w:t>
            </w:r>
            <w:proofErr w:type="spellEnd"/>
            <w:r w:rsidRPr="00BA277A">
              <w:rPr>
                <w:rFonts w:ascii="GHEA Grapalat" w:hAnsi="GHEA Grapalat"/>
                <w:sz w:val="16"/>
                <w:szCs w:val="16"/>
              </w:rPr>
              <w:t xml:space="preserve"> и белыми листьями, головки капусты должны быть очищены от </w:t>
            </w:r>
            <w:proofErr w:type="spellStart"/>
            <w:r w:rsidRPr="00BA277A">
              <w:rPr>
                <w:rFonts w:ascii="GHEA Grapalat" w:hAnsi="GHEA Grapalat"/>
                <w:sz w:val="16"/>
                <w:szCs w:val="16"/>
              </w:rPr>
              <w:t>розообразными</w:t>
            </w:r>
            <w:proofErr w:type="spellEnd"/>
            <w:r w:rsidRPr="00BA277A">
              <w:rPr>
                <w:rFonts w:ascii="GHEA Grapalat" w:hAnsi="GHEA Grapalat"/>
                <w:sz w:val="16"/>
                <w:szCs w:val="16"/>
              </w:rPr>
              <w:t xml:space="preserve"> пучков и не годных для использования листьев.  Длина капусты – не более 3см, вес очищенных головок капусты – не менее 0,8кг, раносозревающей капусты - минимум 0,8-1,8кг, а </w:t>
            </w:r>
            <w:proofErr w:type="spellStart"/>
            <w:r w:rsidRPr="00BA277A">
              <w:rPr>
                <w:rFonts w:ascii="GHEA Grapalat" w:hAnsi="GHEA Grapalat"/>
                <w:sz w:val="16"/>
                <w:szCs w:val="16"/>
              </w:rPr>
              <w:t>среднезрлой</w:t>
            </w:r>
            <w:proofErr w:type="spellEnd"/>
            <w:r w:rsidRPr="00BA277A">
              <w:rPr>
                <w:rFonts w:ascii="GHEA Grapalat" w:hAnsi="GHEA Grapalat"/>
                <w:sz w:val="16"/>
                <w:szCs w:val="16"/>
              </w:rPr>
              <w:t xml:space="preserve"> капусты – минимум 2кг. Потрескавшаяся и механическими повреждениями глубже не более 3см головки капусты - массовая дол</w:t>
            </w:r>
            <w:proofErr w:type="gramStart"/>
            <w:r w:rsidRPr="00BA277A">
              <w:rPr>
                <w:rFonts w:ascii="GHEA Grapalat" w:hAnsi="GHEA Grapalat"/>
                <w:sz w:val="16"/>
                <w:szCs w:val="16"/>
              </w:rPr>
              <w:t>я–</w:t>
            </w:r>
            <w:proofErr w:type="gramEnd"/>
            <w:r w:rsidRPr="00BA277A">
              <w:rPr>
                <w:rFonts w:ascii="GHEA Grapalat" w:hAnsi="GHEA Grapalat"/>
                <w:sz w:val="16"/>
                <w:szCs w:val="16"/>
              </w:rPr>
              <w:t xml:space="preserve"> не более 5 %</w:t>
            </w:r>
            <w:r w:rsidRPr="00BA277A">
              <w:rPr>
                <w:rFonts w:ascii="Tahoma" w:hAnsi="Tahoma" w:cs="Tahoma"/>
                <w:sz w:val="16"/>
                <w:szCs w:val="16"/>
              </w:rPr>
              <w:t>։</w:t>
            </w:r>
            <w:r w:rsidRPr="00BA277A">
              <w:rPr>
                <w:rFonts w:ascii="GHEA Grapalat" w:hAnsi="GHEA Grapalat"/>
                <w:sz w:val="16"/>
                <w:szCs w:val="16"/>
              </w:rPr>
              <w:t xml:space="preserve"> </w:t>
            </w:r>
            <w:r w:rsidRPr="00BA277A">
              <w:rPr>
                <w:rFonts w:ascii="Arial" w:hAnsi="Arial" w:cs="Arial"/>
                <w:sz w:val="16"/>
                <w:szCs w:val="16"/>
              </w:rPr>
              <w:t>не</w:t>
            </w:r>
            <w:r w:rsidRPr="00BA277A">
              <w:rPr>
                <w:rFonts w:ascii="GHEA Grapalat" w:hAnsi="GHEA Grapalat"/>
                <w:sz w:val="16"/>
                <w:szCs w:val="16"/>
              </w:rPr>
              <w:t xml:space="preserve"> </w:t>
            </w:r>
            <w:r w:rsidRPr="00BA277A">
              <w:rPr>
                <w:rFonts w:ascii="Arial" w:hAnsi="Arial" w:cs="Arial"/>
                <w:sz w:val="16"/>
                <w:szCs w:val="16"/>
              </w:rPr>
              <w:t>допускаются</w:t>
            </w:r>
            <w:r w:rsidRPr="00BA277A">
              <w:rPr>
                <w:rFonts w:ascii="GHEA Grapalat" w:hAnsi="GHEA Grapalat"/>
                <w:sz w:val="16"/>
                <w:szCs w:val="16"/>
              </w:rPr>
              <w:t xml:space="preserve"> </w:t>
            </w:r>
            <w:r w:rsidRPr="00BA277A">
              <w:rPr>
                <w:rFonts w:ascii="Arial" w:hAnsi="Arial" w:cs="Arial"/>
                <w:sz w:val="16"/>
                <w:szCs w:val="16"/>
              </w:rPr>
              <w:t>головки</w:t>
            </w:r>
            <w:r w:rsidRPr="00BA277A">
              <w:rPr>
                <w:rFonts w:ascii="GHEA Grapalat" w:hAnsi="GHEA Grapalat"/>
                <w:sz w:val="16"/>
                <w:szCs w:val="16"/>
              </w:rPr>
              <w:t xml:space="preserve"> </w:t>
            </w:r>
            <w:r w:rsidRPr="00BA277A">
              <w:rPr>
                <w:rFonts w:ascii="Arial" w:hAnsi="Arial" w:cs="Arial"/>
                <w:sz w:val="16"/>
                <w:szCs w:val="16"/>
              </w:rPr>
              <w:t>капусты</w:t>
            </w:r>
            <w:r w:rsidRPr="00BA277A">
              <w:rPr>
                <w:rFonts w:ascii="GHEA Grapalat" w:hAnsi="GHEA Grapalat"/>
                <w:sz w:val="16"/>
                <w:szCs w:val="16"/>
              </w:rPr>
              <w:t xml:space="preserve"> </w:t>
            </w:r>
            <w:r w:rsidRPr="00BA277A">
              <w:rPr>
                <w:rFonts w:ascii="Arial" w:hAnsi="Arial" w:cs="Arial"/>
                <w:sz w:val="16"/>
                <w:szCs w:val="16"/>
              </w:rPr>
              <w:t>с</w:t>
            </w:r>
            <w:r w:rsidRPr="00BA277A">
              <w:rPr>
                <w:rFonts w:ascii="GHEA Grapalat" w:hAnsi="GHEA Grapalat"/>
                <w:sz w:val="16"/>
                <w:szCs w:val="16"/>
              </w:rPr>
              <w:t xml:space="preserve"> </w:t>
            </w:r>
            <w:r w:rsidRPr="00BA277A">
              <w:rPr>
                <w:rFonts w:ascii="Arial" w:hAnsi="Arial" w:cs="Arial"/>
                <w:sz w:val="16"/>
                <w:szCs w:val="16"/>
              </w:rPr>
              <w:t>механическими</w:t>
            </w:r>
            <w:r w:rsidRPr="00BA277A">
              <w:rPr>
                <w:rFonts w:ascii="GHEA Grapalat" w:hAnsi="GHEA Grapalat"/>
                <w:sz w:val="16"/>
                <w:szCs w:val="16"/>
              </w:rPr>
              <w:t xml:space="preserve"> </w:t>
            </w:r>
            <w:r w:rsidRPr="00BA277A">
              <w:rPr>
                <w:rFonts w:ascii="Arial" w:hAnsi="Arial" w:cs="Arial"/>
                <w:sz w:val="16"/>
                <w:szCs w:val="16"/>
              </w:rPr>
              <w:t>повреждениями</w:t>
            </w:r>
            <w:r w:rsidRPr="00BA277A">
              <w:rPr>
                <w:rFonts w:ascii="GHEA Grapalat" w:hAnsi="GHEA Grapalat"/>
                <w:sz w:val="16"/>
                <w:szCs w:val="16"/>
              </w:rPr>
              <w:t xml:space="preserve"> </w:t>
            </w:r>
            <w:r w:rsidRPr="00BA277A">
              <w:rPr>
                <w:rFonts w:ascii="Arial" w:hAnsi="Arial" w:cs="Arial"/>
                <w:sz w:val="16"/>
                <w:szCs w:val="16"/>
              </w:rPr>
              <w:t>глубже</w:t>
            </w:r>
            <w:r w:rsidRPr="00BA277A">
              <w:rPr>
                <w:rFonts w:ascii="GHEA Grapalat" w:hAnsi="GHEA Grapalat"/>
                <w:sz w:val="16"/>
                <w:szCs w:val="16"/>
              </w:rPr>
              <w:t xml:space="preserve"> </w:t>
            </w:r>
            <w:r w:rsidRPr="00BA277A">
              <w:rPr>
                <w:rFonts w:ascii="Arial" w:hAnsi="Arial" w:cs="Arial"/>
                <w:sz w:val="16"/>
                <w:szCs w:val="16"/>
              </w:rPr>
              <w:t>более</w:t>
            </w:r>
            <w:r w:rsidRPr="00BA277A">
              <w:rPr>
                <w:rFonts w:ascii="GHEA Grapalat" w:hAnsi="GHEA Grapalat"/>
                <w:sz w:val="16"/>
                <w:szCs w:val="16"/>
              </w:rPr>
              <w:t xml:space="preserve"> 3</w:t>
            </w:r>
            <w:r w:rsidRPr="00BA277A">
              <w:rPr>
                <w:rFonts w:ascii="Arial" w:hAnsi="Arial" w:cs="Arial"/>
                <w:sz w:val="16"/>
                <w:szCs w:val="16"/>
              </w:rPr>
              <w:t>см</w:t>
            </w:r>
            <w:r w:rsidRPr="00BA277A">
              <w:rPr>
                <w:rFonts w:ascii="GHEA Grapalat" w:hAnsi="GHEA Grapalat"/>
                <w:sz w:val="16"/>
                <w:szCs w:val="16"/>
              </w:rPr>
              <w:t xml:space="preserve">, </w:t>
            </w:r>
            <w:r w:rsidRPr="00BA277A">
              <w:rPr>
                <w:rFonts w:ascii="Arial" w:hAnsi="Arial" w:cs="Arial"/>
                <w:sz w:val="16"/>
                <w:szCs w:val="16"/>
              </w:rPr>
              <w:t>с</w:t>
            </w:r>
            <w:r w:rsidRPr="00BA277A">
              <w:rPr>
                <w:rFonts w:ascii="GHEA Grapalat" w:hAnsi="GHEA Grapalat"/>
                <w:sz w:val="16"/>
                <w:szCs w:val="16"/>
              </w:rPr>
              <w:t xml:space="preserve"> </w:t>
            </w:r>
            <w:r w:rsidRPr="00BA277A">
              <w:rPr>
                <w:rFonts w:ascii="Arial" w:hAnsi="Arial" w:cs="Arial"/>
                <w:sz w:val="16"/>
                <w:szCs w:val="16"/>
              </w:rPr>
              <w:t>трещинами</w:t>
            </w:r>
            <w:r w:rsidRPr="00BA277A">
              <w:rPr>
                <w:rFonts w:ascii="GHEA Grapalat" w:hAnsi="GHEA Grapalat"/>
                <w:sz w:val="16"/>
                <w:szCs w:val="16"/>
              </w:rPr>
              <w:t xml:space="preserve">, </w:t>
            </w:r>
            <w:r w:rsidRPr="00BA277A">
              <w:rPr>
                <w:rFonts w:ascii="Arial" w:hAnsi="Arial" w:cs="Arial"/>
                <w:sz w:val="16"/>
                <w:szCs w:val="16"/>
              </w:rPr>
              <w:t>гнилые</w:t>
            </w:r>
            <w:r w:rsidRPr="00BA277A">
              <w:rPr>
                <w:rFonts w:ascii="GHEA Grapalat" w:hAnsi="GHEA Grapalat"/>
                <w:sz w:val="16"/>
                <w:szCs w:val="16"/>
              </w:rPr>
              <w:t xml:space="preserve">, </w:t>
            </w:r>
            <w:r w:rsidRPr="00BA277A">
              <w:rPr>
                <w:rFonts w:ascii="Arial" w:hAnsi="Arial" w:cs="Arial"/>
                <w:sz w:val="16"/>
                <w:szCs w:val="16"/>
              </w:rPr>
              <w:t>поврежденные</w:t>
            </w:r>
            <w:r w:rsidRPr="00BA277A">
              <w:rPr>
                <w:rFonts w:ascii="GHEA Grapalat" w:hAnsi="GHEA Grapalat"/>
                <w:sz w:val="16"/>
                <w:szCs w:val="16"/>
              </w:rPr>
              <w:t xml:space="preserve"> </w:t>
            </w:r>
            <w:r w:rsidRPr="00BA277A">
              <w:rPr>
                <w:rFonts w:ascii="Arial" w:hAnsi="Arial" w:cs="Arial"/>
                <w:sz w:val="16"/>
                <w:szCs w:val="16"/>
              </w:rPr>
              <w:t>сельскохозяйственными</w:t>
            </w:r>
            <w:r w:rsidRPr="00BA277A">
              <w:rPr>
                <w:rFonts w:ascii="GHEA Grapalat" w:hAnsi="GHEA Grapalat"/>
                <w:sz w:val="16"/>
                <w:szCs w:val="16"/>
              </w:rPr>
              <w:t xml:space="preserve"> </w:t>
            </w:r>
            <w:r w:rsidRPr="00BA277A">
              <w:rPr>
                <w:rFonts w:ascii="Arial" w:hAnsi="Arial" w:cs="Arial"/>
                <w:sz w:val="16"/>
                <w:szCs w:val="16"/>
              </w:rPr>
              <w:t>вредителями</w:t>
            </w:r>
            <w:r w:rsidRPr="00BA277A">
              <w:rPr>
                <w:rFonts w:ascii="GHEA Grapalat" w:hAnsi="GHEA Grapalat"/>
                <w:sz w:val="16"/>
                <w:szCs w:val="16"/>
              </w:rPr>
              <w:t xml:space="preserve">, </w:t>
            </w:r>
            <w:r w:rsidRPr="00BA277A">
              <w:rPr>
                <w:rFonts w:ascii="Arial" w:hAnsi="Arial" w:cs="Arial"/>
                <w:sz w:val="16"/>
                <w:szCs w:val="16"/>
              </w:rPr>
              <w:t>перемороженные</w:t>
            </w:r>
            <w:r w:rsidRPr="00BA277A">
              <w:rPr>
                <w:rFonts w:ascii="GHEA Grapalat" w:hAnsi="GHEA Grapalat"/>
                <w:sz w:val="16"/>
                <w:szCs w:val="16"/>
              </w:rPr>
              <w:t xml:space="preserve">, </w:t>
            </w:r>
            <w:r w:rsidRPr="00BA277A">
              <w:rPr>
                <w:rFonts w:ascii="Arial" w:hAnsi="Arial" w:cs="Arial"/>
                <w:sz w:val="16"/>
                <w:szCs w:val="16"/>
              </w:rPr>
              <w:t>перепаренные</w:t>
            </w:r>
            <w:r w:rsidRPr="00BA277A">
              <w:rPr>
                <w:rFonts w:ascii="GHEA Grapalat" w:hAnsi="GHEA Grapalat"/>
                <w:sz w:val="16"/>
                <w:szCs w:val="16"/>
              </w:rPr>
              <w:t xml:space="preserve"> </w:t>
            </w:r>
            <w:r w:rsidRPr="00BA277A">
              <w:rPr>
                <w:rFonts w:ascii="Arial" w:hAnsi="Arial" w:cs="Arial"/>
                <w:sz w:val="16"/>
                <w:szCs w:val="16"/>
              </w:rPr>
              <w:t>–</w:t>
            </w:r>
            <w:r w:rsidRPr="00BA277A">
              <w:rPr>
                <w:rFonts w:ascii="GHEA Grapalat" w:hAnsi="GHEA Grapalat"/>
                <w:sz w:val="16"/>
                <w:szCs w:val="16"/>
              </w:rPr>
              <w:t xml:space="preserve"> </w:t>
            </w:r>
            <w:r w:rsidRPr="00BA277A">
              <w:rPr>
                <w:rFonts w:ascii="Arial" w:hAnsi="Arial" w:cs="Arial"/>
                <w:sz w:val="16"/>
                <w:szCs w:val="16"/>
              </w:rPr>
              <w:t>с</w:t>
            </w:r>
            <w:r w:rsidRPr="00BA277A">
              <w:rPr>
                <w:rFonts w:ascii="GHEA Grapalat" w:hAnsi="GHEA Grapalat"/>
                <w:sz w:val="16"/>
                <w:szCs w:val="16"/>
              </w:rPr>
              <w:t xml:space="preserve"> </w:t>
            </w:r>
            <w:r w:rsidRPr="00BA277A">
              <w:rPr>
                <w:rFonts w:ascii="Arial" w:hAnsi="Arial" w:cs="Arial"/>
                <w:sz w:val="16"/>
                <w:szCs w:val="16"/>
              </w:rPr>
              <w:t>признаками</w:t>
            </w:r>
            <w:r w:rsidRPr="00BA277A">
              <w:rPr>
                <w:rFonts w:ascii="GHEA Grapalat" w:hAnsi="GHEA Grapalat"/>
                <w:sz w:val="16"/>
                <w:szCs w:val="16"/>
              </w:rPr>
              <w:t xml:space="preserve"> </w:t>
            </w:r>
            <w:r w:rsidRPr="00BA277A">
              <w:rPr>
                <w:rFonts w:ascii="Arial" w:hAnsi="Arial" w:cs="Arial"/>
                <w:sz w:val="16"/>
                <w:szCs w:val="16"/>
              </w:rPr>
              <w:t>желтизны</w:t>
            </w:r>
            <w:r w:rsidRPr="00BA277A">
              <w:rPr>
                <w:rFonts w:ascii="GHEA Grapalat" w:hAnsi="GHEA Grapalat"/>
                <w:sz w:val="16"/>
                <w:szCs w:val="16"/>
              </w:rPr>
              <w:t xml:space="preserve"> </w:t>
            </w:r>
            <w:r w:rsidRPr="00BA277A">
              <w:rPr>
                <w:rFonts w:ascii="Arial" w:hAnsi="Arial" w:cs="Arial"/>
                <w:sz w:val="16"/>
                <w:szCs w:val="16"/>
              </w:rPr>
              <w:t>и</w:t>
            </w:r>
            <w:r w:rsidRPr="00BA277A">
              <w:rPr>
                <w:rFonts w:ascii="GHEA Grapalat" w:hAnsi="GHEA Grapalat"/>
                <w:sz w:val="16"/>
                <w:szCs w:val="16"/>
              </w:rPr>
              <w:t xml:space="preserve"> </w:t>
            </w:r>
            <w:r w:rsidRPr="00BA277A">
              <w:rPr>
                <w:rFonts w:ascii="Arial" w:hAnsi="Arial" w:cs="Arial"/>
                <w:sz w:val="16"/>
                <w:szCs w:val="16"/>
              </w:rPr>
              <w:t>покр</w:t>
            </w:r>
            <w:r w:rsidRPr="00BA277A">
              <w:rPr>
                <w:rFonts w:ascii="GHEA Grapalat" w:hAnsi="GHEA Grapalat"/>
                <w:sz w:val="16"/>
                <w:szCs w:val="16"/>
              </w:rPr>
              <w:t xml:space="preserve">аснения ядра. ГОСТ 28373-94. </w:t>
            </w:r>
          </w:p>
          <w:p w:rsidR="00832AE9" w:rsidRPr="00BA277A" w:rsidRDefault="00832AE9" w:rsidP="00D169A3">
            <w:pPr>
              <w:widowControl w:val="0"/>
              <w:jc w:val="both"/>
              <w:rPr>
                <w:rFonts w:ascii="GHEA Grapalat" w:hAnsi="GHEA Grapalat"/>
                <w:sz w:val="16"/>
                <w:szCs w:val="16"/>
              </w:rPr>
            </w:pPr>
            <w:r w:rsidRPr="00BA277A">
              <w:rPr>
                <w:rFonts w:ascii="GHEA Grapalat" w:hAnsi="GHEA Grapalat"/>
                <w:sz w:val="16"/>
                <w:szCs w:val="16"/>
              </w:rPr>
              <w:t xml:space="preserve">Безопасность – по утвержденному Правительством РА от 21-ого декабря 2006г. постановлению N 1913-Н «Техническому регламенту свежих плодов-овощей» и статьи 9 Закона РА «О безопасности пищевой продукции».   </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Sylfaen" w:hAnsi="Sylfaen" w:cs="Calibri"/>
                <w:bCs/>
                <w:color w:val="000000"/>
                <w:sz w:val="20"/>
                <w:szCs w:val="20"/>
                <w:lang w:val="hy-AM"/>
              </w:rPr>
            </w:pPr>
            <w:r w:rsidRPr="00567499">
              <w:rPr>
                <w:rFonts w:ascii="Sylfaen" w:hAnsi="Sylfaen" w:cs="Calibri"/>
                <w:bCs/>
                <w:color w:val="000000"/>
                <w:sz w:val="20"/>
                <w:szCs w:val="20"/>
                <w:lang w:val="hy-AM"/>
              </w:rPr>
              <w:t>130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hy-AM"/>
              </w:rPr>
              <w:t>2</w:t>
            </w:r>
            <w:r>
              <w:rPr>
                <w:rFonts w:ascii="GHEA Grapalat" w:hAnsi="GHEA Grapalat"/>
                <w:sz w:val="16"/>
                <w:szCs w:val="20"/>
                <w:lang w:val="en-US"/>
              </w:rPr>
              <w:t>8</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15331163</w:t>
            </w:r>
          </w:p>
        </w:tc>
        <w:tc>
          <w:tcPr>
            <w:tcW w:w="1134" w:type="dxa"/>
          </w:tcPr>
          <w:p w:rsidR="00832AE9" w:rsidRPr="00BA277A" w:rsidRDefault="00832AE9" w:rsidP="00D169A3">
            <w:pPr>
              <w:widowControl w:val="0"/>
              <w:jc w:val="center"/>
              <w:rPr>
                <w:rFonts w:ascii="GHEA Grapalat" w:hAnsi="GHEA Grapalat"/>
                <w:sz w:val="16"/>
                <w:szCs w:val="16"/>
              </w:rPr>
            </w:pPr>
            <w:r w:rsidRPr="003E004D">
              <w:rPr>
                <w:rFonts w:ascii="GHEA Grapalat" w:hAnsi="GHEA Grapalat"/>
                <w:sz w:val="16"/>
                <w:szCs w:val="16"/>
              </w:rPr>
              <w:t>Свекла</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3E004D" w:rsidRDefault="00832AE9" w:rsidP="00D169A3">
            <w:pPr>
              <w:widowControl w:val="0"/>
              <w:jc w:val="both"/>
              <w:rPr>
                <w:rFonts w:ascii="GHEA Grapalat" w:hAnsi="GHEA Grapalat"/>
                <w:sz w:val="16"/>
                <w:szCs w:val="16"/>
              </w:rPr>
            </w:pPr>
            <w:r w:rsidRPr="003E004D">
              <w:rPr>
                <w:rFonts w:ascii="GHEA Grapalat" w:hAnsi="GHEA Grapalat"/>
                <w:sz w:val="16"/>
                <w:szCs w:val="16"/>
              </w:rPr>
              <w:t xml:space="preserve">Внешний вид – корневые плоды свежие, целостные, без заболеваний, сухие, незагрязненные, без трещин и повреждений. </w:t>
            </w:r>
            <w:proofErr w:type="spellStart"/>
            <w:r w:rsidRPr="003E004D">
              <w:rPr>
                <w:rFonts w:ascii="GHEA Grapalat" w:hAnsi="GHEA Grapalat"/>
                <w:sz w:val="16"/>
                <w:szCs w:val="16"/>
              </w:rPr>
              <w:t>Внутреняя</w:t>
            </w:r>
            <w:proofErr w:type="spellEnd"/>
            <w:r w:rsidRPr="003E004D">
              <w:rPr>
                <w:rFonts w:ascii="GHEA Grapalat" w:hAnsi="GHEA Grapalat"/>
                <w:sz w:val="16"/>
                <w:szCs w:val="16"/>
              </w:rPr>
              <w:t xml:space="preserve"> структура – внутренность сочная, темно красного цвета – </w:t>
            </w:r>
            <w:proofErr w:type="spellStart"/>
            <w:r w:rsidRPr="003E004D">
              <w:rPr>
                <w:rFonts w:ascii="GHEA Grapalat" w:hAnsi="GHEA Grapalat"/>
                <w:sz w:val="16"/>
                <w:szCs w:val="16"/>
              </w:rPr>
              <w:t>разнных</w:t>
            </w:r>
            <w:proofErr w:type="spellEnd"/>
            <w:r w:rsidRPr="003E004D">
              <w:rPr>
                <w:rFonts w:ascii="GHEA Grapalat" w:hAnsi="GHEA Grapalat"/>
                <w:sz w:val="16"/>
                <w:szCs w:val="16"/>
              </w:rPr>
              <w:t xml:space="preserve"> оттенков. </w:t>
            </w:r>
          </w:p>
          <w:p w:rsidR="00832AE9" w:rsidRPr="003E004D" w:rsidRDefault="00832AE9" w:rsidP="00D169A3">
            <w:pPr>
              <w:widowControl w:val="0"/>
              <w:jc w:val="both"/>
              <w:rPr>
                <w:rFonts w:ascii="GHEA Grapalat" w:hAnsi="GHEA Grapalat"/>
                <w:sz w:val="16"/>
                <w:szCs w:val="16"/>
              </w:rPr>
            </w:pPr>
            <w:r w:rsidRPr="003E004D">
              <w:rPr>
                <w:rFonts w:ascii="GHEA Grapalat" w:hAnsi="GHEA Grapalat"/>
                <w:sz w:val="16"/>
                <w:szCs w:val="16"/>
              </w:rPr>
              <w:t>Размеры корневых плодов (</w:t>
            </w:r>
            <w:proofErr w:type="gramStart"/>
            <w:r w:rsidRPr="003E004D">
              <w:rPr>
                <w:rFonts w:ascii="GHEA Grapalat" w:hAnsi="GHEA Grapalat"/>
                <w:sz w:val="16"/>
                <w:szCs w:val="16"/>
              </w:rPr>
              <w:t>наибольшим</w:t>
            </w:r>
            <w:proofErr w:type="gramEnd"/>
            <w:r w:rsidRPr="003E004D">
              <w:rPr>
                <w:rFonts w:ascii="GHEA Grapalat" w:hAnsi="GHEA Grapalat"/>
                <w:sz w:val="16"/>
                <w:szCs w:val="16"/>
              </w:rPr>
              <w:t xml:space="preserve"> поперечным </w:t>
            </w:r>
            <w:proofErr w:type="spellStart"/>
            <w:r w:rsidRPr="003E004D">
              <w:rPr>
                <w:rFonts w:ascii="GHEA Grapalat" w:hAnsi="GHEA Grapalat"/>
                <w:sz w:val="16"/>
                <w:szCs w:val="16"/>
              </w:rPr>
              <w:t>диамтером</w:t>
            </w:r>
            <w:proofErr w:type="spellEnd"/>
            <w:r w:rsidRPr="003E004D">
              <w:rPr>
                <w:rFonts w:ascii="GHEA Grapalat" w:hAnsi="GHEA Grapalat"/>
                <w:sz w:val="16"/>
                <w:szCs w:val="16"/>
              </w:rPr>
              <w:t>) 10-14см. Допускаются уклонения от указанных размеров и механическими повреждениями более 3мм глубиной – не более 5% от общего количества. Прилипшее к корневым плодам количество земли не более 1% от общего количества. ГОСТ 1722-85.</w:t>
            </w:r>
          </w:p>
          <w:p w:rsidR="00832AE9" w:rsidRPr="003E004D" w:rsidRDefault="00832AE9" w:rsidP="00D169A3">
            <w:pPr>
              <w:widowControl w:val="0"/>
              <w:jc w:val="both"/>
              <w:rPr>
                <w:rFonts w:ascii="GHEA Grapalat" w:hAnsi="GHEA Grapalat"/>
                <w:sz w:val="16"/>
                <w:szCs w:val="16"/>
              </w:rPr>
            </w:pPr>
            <w:r w:rsidRPr="003E004D">
              <w:rPr>
                <w:rFonts w:ascii="GHEA Grapalat" w:hAnsi="GHEA Grapalat"/>
                <w:sz w:val="16"/>
                <w:szCs w:val="16"/>
              </w:rPr>
              <w:t xml:space="preserve">Безопасность – по утвержденному Правительством РА от 21-ого декабря 2006г. постановлению N 1913-Н «Техническому регламенту свежих плодов-овощей» и статьи 9 Закона РА «О безопасности пищевой продукции».   </w:t>
            </w:r>
          </w:p>
          <w:p w:rsidR="00832AE9" w:rsidRPr="00BA277A" w:rsidRDefault="00832AE9" w:rsidP="00D169A3">
            <w:pPr>
              <w:widowControl w:val="0"/>
              <w:jc w:val="both"/>
              <w:rPr>
                <w:rFonts w:ascii="GHEA Grapalat" w:hAnsi="GHEA Grapalat"/>
                <w:sz w:val="16"/>
                <w:szCs w:val="16"/>
              </w:rPr>
            </w:pPr>
          </w:p>
        </w:tc>
        <w:tc>
          <w:tcPr>
            <w:tcW w:w="709" w:type="dxa"/>
          </w:tcPr>
          <w:p w:rsidR="00832AE9" w:rsidRPr="00BA277A" w:rsidRDefault="00832AE9" w:rsidP="00D169A3">
            <w:pPr>
              <w:widowControl w:val="0"/>
              <w:jc w:val="center"/>
              <w:rPr>
                <w:rFonts w:ascii="GHEA Grapalat" w:hAnsi="GHEA Grapalat"/>
                <w:sz w:val="16"/>
                <w:szCs w:val="16"/>
              </w:rPr>
            </w:pPr>
            <w:r>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EA5DD8"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35</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hy-AM"/>
              </w:rPr>
              <w:t>2</w:t>
            </w:r>
            <w:r>
              <w:rPr>
                <w:rFonts w:ascii="GHEA Grapalat" w:hAnsi="GHEA Grapalat"/>
                <w:sz w:val="16"/>
                <w:szCs w:val="20"/>
                <w:lang w:val="en-US"/>
              </w:rPr>
              <w:t>9</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15331164</w:t>
            </w:r>
          </w:p>
        </w:tc>
        <w:tc>
          <w:tcPr>
            <w:tcW w:w="1134" w:type="dxa"/>
          </w:tcPr>
          <w:p w:rsidR="00832AE9" w:rsidRPr="00BA277A" w:rsidRDefault="00832AE9" w:rsidP="00D169A3">
            <w:pPr>
              <w:widowControl w:val="0"/>
              <w:jc w:val="center"/>
              <w:rPr>
                <w:rFonts w:ascii="GHEA Grapalat" w:hAnsi="GHEA Grapalat"/>
                <w:sz w:val="16"/>
                <w:szCs w:val="16"/>
              </w:rPr>
            </w:pPr>
            <w:r w:rsidRPr="003E004D">
              <w:rPr>
                <w:rFonts w:ascii="GHEA Grapalat" w:hAnsi="GHEA Grapalat"/>
                <w:sz w:val="16"/>
                <w:szCs w:val="16"/>
              </w:rPr>
              <w:t>Морковь</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3E004D" w:rsidRDefault="00832AE9" w:rsidP="00D169A3">
            <w:pPr>
              <w:widowControl w:val="0"/>
              <w:jc w:val="both"/>
              <w:rPr>
                <w:rFonts w:ascii="GHEA Grapalat" w:hAnsi="GHEA Grapalat"/>
                <w:sz w:val="16"/>
                <w:szCs w:val="16"/>
              </w:rPr>
            </w:pPr>
            <w:r w:rsidRPr="003E004D">
              <w:rPr>
                <w:rFonts w:ascii="GHEA Grapalat" w:hAnsi="GHEA Grapalat"/>
                <w:sz w:val="16"/>
                <w:szCs w:val="16"/>
              </w:rPr>
              <w:t xml:space="preserve">Обычного и отборного сортов, плоды свежие, целостные, здоровые, чистые, без повреждений сельскохозяйственными вредителями, без </w:t>
            </w:r>
            <w:r w:rsidRPr="003E004D">
              <w:rPr>
                <w:rFonts w:ascii="GHEA Grapalat" w:hAnsi="GHEA Grapalat"/>
                <w:sz w:val="16"/>
                <w:szCs w:val="16"/>
              </w:rPr>
              <w:lastRenderedPageBreak/>
              <w:t>лишней внутренней влажности, диаметр – минимум 1,5-3,5см, длина – минимум 13-15 см, по ГОСТ 26767-85.</w:t>
            </w:r>
          </w:p>
          <w:p w:rsidR="00832AE9" w:rsidRPr="003E004D" w:rsidRDefault="00832AE9" w:rsidP="00D169A3">
            <w:pPr>
              <w:widowControl w:val="0"/>
              <w:jc w:val="both"/>
              <w:rPr>
                <w:rFonts w:ascii="GHEA Grapalat" w:hAnsi="GHEA Grapalat"/>
                <w:sz w:val="16"/>
                <w:szCs w:val="16"/>
              </w:rPr>
            </w:pPr>
            <w:r w:rsidRPr="003E004D">
              <w:rPr>
                <w:rFonts w:ascii="GHEA Grapalat" w:hAnsi="GHEA Grapalat"/>
                <w:sz w:val="16"/>
                <w:szCs w:val="16"/>
              </w:rPr>
              <w:t xml:space="preserve">Безопасность – по утвержденному Правительством РА от 21-ого декабря 2006г. постановлению N 1913-Н «Техническому регламенту свежих плодов-овощей» и статьи 9 Закона РА «О безопасности пищевой продукции».   </w:t>
            </w:r>
          </w:p>
          <w:p w:rsidR="00832AE9" w:rsidRPr="00BA277A" w:rsidRDefault="00832AE9" w:rsidP="00D169A3">
            <w:pPr>
              <w:widowControl w:val="0"/>
              <w:jc w:val="both"/>
              <w:rPr>
                <w:rFonts w:ascii="GHEA Grapalat" w:hAnsi="GHEA Grapalat"/>
                <w:sz w:val="16"/>
                <w:szCs w:val="16"/>
              </w:rPr>
            </w:pPr>
            <w:r w:rsidRPr="003E004D">
              <w:rPr>
                <w:rFonts w:ascii="GHEA Grapalat" w:hAnsi="GHEA Grapalat"/>
                <w:sz w:val="16"/>
                <w:szCs w:val="16"/>
              </w:rPr>
              <w:t xml:space="preserve">В июнь-август </w:t>
            </w:r>
            <w:proofErr w:type="gramStart"/>
            <w:r w:rsidRPr="003E004D">
              <w:rPr>
                <w:rFonts w:ascii="GHEA Grapalat" w:hAnsi="GHEA Grapalat"/>
                <w:sz w:val="16"/>
                <w:szCs w:val="16"/>
              </w:rPr>
              <w:t>месяцах</w:t>
            </w:r>
            <w:proofErr w:type="gramEnd"/>
            <w:r w:rsidRPr="003E004D">
              <w:rPr>
                <w:rFonts w:ascii="GHEA Grapalat" w:hAnsi="GHEA Grapalat"/>
                <w:sz w:val="16"/>
                <w:szCs w:val="16"/>
              </w:rPr>
              <w:t xml:space="preserve"> должны поставляться раносозревающая сорта, длина минимум 10-12см.</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lastRenderedPageBreak/>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EA5DD8"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35</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lastRenderedPageBreak/>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lastRenderedPageBreak/>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w:t>
            </w:r>
            <w:r w:rsidR="00832AE9" w:rsidRPr="00832AE9">
              <w:rPr>
                <w:rFonts w:ascii="Arial LatArm" w:hAnsi="Arial LatArm"/>
                <w:sz w:val="16"/>
                <w:szCs w:val="16"/>
              </w:rPr>
              <w:lastRenderedPageBreak/>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en-US"/>
              </w:rPr>
              <w:lastRenderedPageBreak/>
              <w:t>30</w:t>
            </w:r>
          </w:p>
        </w:tc>
        <w:tc>
          <w:tcPr>
            <w:tcW w:w="1208" w:type="dxa"/>
            <w:vAlign w:val="bottom"/>
          </w:tcPr>
          <w:p w:rsidR="00832AE9" w:rsidRPr="00BA277A" w:rsidRDefault="00832AE9" w:rsidP="00D169A3">
            <w:pPr>
              <w:jc w:val="center"/>
              <w:rPr>
                <w:rFonts w:ascii="Calibri" w:hAnsi="Calibri" w:cs="Calibri"/>
                <w:sz w:val="20"/>
                <w:szCs w:val="20"/>
              </w:rPr>
            </w:pPr>
            <w:r w:rsidRPr="00FD09EB">
              <w:rPr>
                <w:rFonts w:ascii="Arial Unicode" w:hAnsi="Arial Unicode"/>
                <w:sz w:val="20"/>
              </w:rPr>
              <w:t>15863200</w:t>
            </w:r>
          </w:p>
        </w:tc>
        <w:tc>
          <w:tcPr>
            <w:tcW w:w="1134" w:type="dxa"/>
          </w:tcPr>
          <w:p w:rsidR="00832AE9" w:rsidRPr="00754BDB" w:rsidRDefault="00832AE9" w:rsidP="00D169A3">
            <w:pPr>
              <w:widowControl w:val="0"/>
              <w:jc w:val="center"/>
              <w:rPr>
                <w:rFonts w:ascii="GHEA Grapalat" w:hAnsi="GHEA Grapalat"/>
                <w:i/>
                <w:sz w:val="16"/>
                <w:szCs w:val="16"/>
                <w:u w:val="single"/>
              </w:rPr>
            </w:pPr>
            <w:r w:rsidRPr="00754BDB">
              <w:rPr>
                <w:sz w:val="18"/>
                <w:szCs w:val="18"/>
              </w:rPr>
              <w:t>чай</w:t>
            </w:r>
          </w:p>
        </w:tc>
        <w:tc>
          <w:tcPr>
            <w:tcW w:w="1276" w:type="dxa"/>
          </w:tcPr>
          <w:p w:rsidR="00832AE9" w:rsidRPr="00BA277A" w:rsidRDefault="00832AE9" w:rsidP="00D169A3">
            <w:pPr>
              <w:widowControl w:val="0"/>
              <w:jc w:val="center"/>
              <w:rPr>
                <w:rFonts w:ascii="GHEA Grapalat" w:hAnsi="GHEA Grapalat"/>
                <w:b/>
                <w:i/>
                <w:sz w:val="16"/>
                <w:szCs w:val="16"/>
                <w:u w:val="single"/>
              </w:rPr>
            </w:pPr>
          </w:p>
        </w:tc>
        <w:tc>
          <w:tcPr>
            <w:tcW w:w="5386" w:type="dxa"/>
          </w:tcPr>
          <w:p w:rsidR="00832AE9" w:rsidRPr="00BA277A" w:rsidRDefault="00832AE9" w:rsidP="00D169A3">
            <w:pPr>
              <w:widowControl w:val="0"/>
              <w:jc w:val="both"/>
              <w:rPr>
                <w:rFonts w:ascii="GHEA Grapalat" w:hAnsi="GHEA Grapalat"/>
                <w:b/>
                <w:i/>
                <w:sz w:val="16"/>
                <w:szCs w:val="16"/>
                <w:u w:val="single"/>
              </w:rPr>
            </w:pPr>
            <w:r>
              <w:rPr>
                <w:rFonts w:ascii="Sylfaen" w:hAnsi="Sylfaen" w:cs="Sylfaen"/>
                <w:sz w:val="18"/>
                <w:szCs w:val="18"/>
                <w:lang w:val="hy-AM"/>
              </w:rPr>
              <w:t>Байкатей черный, без листьев, с крупными листьями, зернистыми и мелкими. Одноразовые чайные пакетики упакованы в пакеты по 2, 2,5 и 3 г. "Букет", высокое качество и типы I. Безопасность в соответствии с 2-III-4.9-01-2010 гигиеническими нормами и маркировкой - Статья 8 Закона РА о безопасности пищевых продуктов</w:t>
            </w:r>
          </w:p>
        </w:tc>
        <w:tc>
          <w:tcPr>
            <w:tcW w:w="709" w:type="dxa"/>
          </w:tcPr>
          <w:p w:rsidR="00832AE9" w:rsidRPr="00BA277A" w:rsidRDefault="00832AE9" w:rsidP="00D169A3">
            <w:pPr>
              <w:widowControl w:val="0"/>
              <w:jc w:val="center"/>
              <w:rPr>
                <w:rFonts w:ascii="GHEA Grapalat" w:hAnsi="GHEA Grapalat"/>
                <w:sz w:val="16"/>
                <w:szCs w:val="16"/>
              </w:rPr>
            </w:pPr>
            <w:proofErr w:type="spellStart"/>
            <w:r>
              <w:rPr>
                <w:rFonts w:ascii="GHEA Grapalat" w:hAnsi="GHEA Grapalat"/>
                <w:sz w:val="16"/>
                <w:szCs w:val="16"/>
              </w:rPr>
              <w:t>уп</w:t>
            </w:r>
            <w:proofErr w:type="spellEnd"/>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Sylfaen" w:hAnsi="Sylfaen" w:cs="Calibri"/>
                <w:bCs/>
                <w:color w:val="000000"/>
                <w:sz w:val="20"/>
                <w:szCs w:val="20"/>
                <w:lang w:val="hy-AM"/>
              </w:rPr>
            </w:pPr>
            <w:r w:rsidRPr="00567499">
              <w:rPr>
                <w:rFonts w:ascii="Sylfaen" w:hAnsi="Sylfaen" w:cs="Calibri"/>
                <w:bCs/>
                <w:color w:val="000000"/>
                <w:sz w:val="20"/>
                <w:szCs w:val="20"/>
                <w:lang w:val="hy-AM"/>
              </w:rPr>
              <w:t>7</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en-US"/>
              </w:rPr>
              <w:t>31</w:t>
            </w:r>
          </w:p>
          <w:p w:rsidR="00832AE9" w:rsidRPr="00BA277A" w:rsidRDefault="00832AE9" w:rsidP="00D169A3">
            <w:pPr>
              <w:jc w:val="center"/>
              <w:rPr>
                <w:rFonts w:ascii="GHEA Grapalat" w:hAnsi="GHEA Grapalat"/>
                <w:sz w:val="16"/>
                <w:szCs w:val="20"/>
                <w:lang w:val="hy-AM"/>
              </w:rPr>
            </w:pPr>
          </w:p>
        </w:tc>
        <w:tc>
          <w:tcPr>
            <w:tcW w:w="1208" w:type="dxa"/>
            <w:vAlign w:val="bottom"/>
          </w:tcPr>
          <w:p w:rsidR="00832AE9" w:rsidRPr="00BA277A" w:rsidRDefault="00832AE9" w:rsidP="00D169A3">
            <w:pPr>
              <w:rPr>
                <w:rFonts w:ascii="Calibri" w:hAnsi="Calibri" w:cs="Calibri"/>
                <w:sz w:val="20"/>
                <w:szCs w:val="20"/>
              </w:rPr>
            </w:pPr>
            <w:r>
              <w:rPr>
                <w:rFonts w:ascii="Arial Unicode" w:hAnsi="Arial Unicode"/>
                <w:sz w:val="20"/>
              </w:rPr>
              <w:t>15841400</w:t>
            </w:r>
          </w:p>
        </w:tc>
        <w:tc>
          <w:tcPr>
            <w:tcW w:w="1134" w:type="dxa"/>
          </w:tcPr>
          <w:p w:rsidR="00832AE9" w:rsidRPr="00BA277A" w:rsidRDefault="00832AE9" w:rsidP="00D169A3">
            <w:pPr>
              <w:widowControl w:val="0"/>
              <w:jc w:val="center"/>
              <w:rPr>
                <w:rFonts w:ascii="GHEA Grapalat" w:hAnsi="GHEA Grapalat"/>
                <w:sz w:val="16"/>
                <w:szCs w:val="16"/>
              </w:rPr>
            </w:pPr>
            <w:r w:rsidRPr="003E004D">
              <w:rPr>
                <w:rFonts w:ascii="GHEA Grapalat" w:hAnsi="GHEA Grapalat"/>
                <w:sz w:val="16"/>
                <w:szCs w:val="16"/>
              </w:rPr>
              <w:t>какао</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BA277A" w:rsidRDefault="00832AE9" w:rsidP="00D169A3">
            <w:pPr>
              <w:widowControl w:val="0"/>
              <w:jc w:val="both"/>
              <w:rPr>
                <w:rFonts w:ascii="GHEA Grapalat" w:hAnsi="GHEA Grapalat"/>
                <w:sz w:val="16"/>
                <w:szCs w:val="16"/>
              </w:rPr>
            </w:pPr>
            <w:r w:rsidRPr="003E004D">
              <w:rPr>
                <w:rFonts w:ascii="GHEA Grapalat" w:hAnsi="GHEA Grapalat"/>
                <w:sz w:val="16"/>
                <w:szCs w:val="16"/>
              </w:rPr>
              <w:t xml:space="preserve">Порошок </w:t>
            </w:r>
            <w:proofErr w:type="spellStart"/>
            <w:r w:rsidRPr="003E004D">
              <w:rPr>
                <w:rFonts w:ascii="GHEA Grapalat" w:hAnsi="GHEA Grapalat"/>
                <w:sz w:val="16"/>
                <w:szCs w:val="16"/>
              </w:rPr>
              <w:t>какао</w:t>
            </w:r>
            <w:proofErr w:type="gramStart"/>
            <w:r w:rsidRPr="003E004D">
              <w:rPr>
                <w:rFonts w:ascii="GHEA Grapalat" w:hAnsi="GHEA Grapalat"/>
                <w:sz w:val="16"/>
                <w:szCs w:val="16"/>
              </w:rPr>
              <w:t>,в</w:t>
            </w:r>
            <w:proofErr w:type="gramEnd"/>
            <w:r w:rsidRPr="003E004D">
              <w:rPr>
                <w:rFonts w:ascii="GHEA Grapalat" w:hAnsi="GHEA Grapalat"/>
                <w:sz w:val="16"/>
                <w:szCs w:val="16"/>
              </w:rPr>
              <w:t>лажность</w:t>
            </w:r>
            <w:proofErr w:type="spellEnd"/>
            <w:r w:rsidRPr="003E004D">
              <w:rPr>
                <w:rFonts w:ascii="GHEA Grapalat" w:hAnsi="GHEA Grapalat"/>
                <w:sz w:val="16"/>
                <w:szCs w:val="16"/>
              </w:rPr>
              <w:t xml:space="preserve"> – не более 7,5%, </w:t>
            </w:r>
            <w:proofErr w:type="spellStart"/>
            <w:r w:rsidRPr="003E004D">
              <w:rPr>
                <w:rFonts w:ascii="GHEA Grapalat" w:hAnsi="GHEA Grapalat"/>
                <w:sz w:val="16"/>
                <w:szCs w:val="16"/>
              </w:rPr>
              <w:t>pH</w:t>
            </w:r>
            <w:proofErr w:type="spellEnd"/>
            <w:r w:rsidRPr="003E004D">
              <w:rPr>
                <w:rFonts w:ascii="GHEA Grapalat" w:hAnsi="GHEA Grapalat"/>
                <w:sz w:val="16"/>
                <w:szCs w:val="16"/>
              </w:rPr>
              <w:t xml:space="preserve"> – не более7,1, дисперсность – не менее 90%, 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ТР ТС 005/2011 "О безопасности упаковки технического регламента таможенного союза и быть маркирован, согласно статьи 9 Закона РА  «О безопасности пищевой продукции».</w:t>
            </w:r>
          </w:p>
        </w:tc>
        <w:tc>
          <w:tcPr>
            <w:tcW w:w="709" w:type="dxa"/>
          </w:tcPr>
          <w:p w:rsidR="00832AE9" w:rsidRPr="00BA277A" w:rsidRDefault="00832AE9" w:rsidP="00D169A3">
            <w:pPr>
              <w:widowControl w:val="0"/>
              <w:jc w:val="center"/>
              <w:rPr>
                <w:rFonts w:ascii="GHEA Grapalat" w:hAnsi="GHEA Grapalat"/>
                <w:sz w:val="16"/>
                <w:szCs w:val="16"/>
              </w:rPr>
            </w:pPr>
            <w:proofErr w:type="spellStart"/>
            <w:r>
              <w:rPr>
                <w:rFonts w:ascii="GHEA Grapalat" w:hAnsi="GHEA Grapalat"/>
                <w:sz w:val="16"/>
                <w:szCs w:val="16"/>
              </w:rPr>
              <w:t>уп</w:t>
            </w:r>
            <w:proofErr w:type="spellEnd"/>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Sylfaen" w:hAnsi="Sylfaen" w:cs="Calibri"/>
                <w:bCs/>
                <w:color w:val="000000"/>
                <w:sz w:val="20"/>
                <w:szCs w:val="20"/>
                <w:lang w:val="hy-AM"/>
              </w:rPr>
            </w:pPr>
            <w:r w:rsidRPr="00567499">
              <w:rPr>
                <w:rFonts w:ascii="Sylfaen" w:hAnsi="Sylfaen" w:cs="Calibri"/>
                <w:bCs/>
                <w:color w:val="000000"/>
                <w:sz w:val="20"/>
                <w:szCs w:val="20"/>
                <w:lang w:val="hy-AM"/>
              </w:rPr>
              <w:t>5</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A70F79" w:rsidRDefault="00832AE9" w:rsidP="00D169A3">
            <w:pPr>
              <w:jc w:val="center"/>
              <w:rPr>
                <w:rFonts w:ascii="GHEA Grapalat" w:hAnsi="GHEA Grapalat"/>
                <w:sz w:val="16"/>
                <w:szCs w:val="20"/>
                <w:lang w:val="en-US"/>
              </w:rPr>
            </w:pPr>
            <w:r>
              <w:rPr>
                <w:rFonts w:ascii="GHEA Grapalat" w:hAnsi="GHEA Grapalat"/>
                <w:sz w:val="16"/>
                <w:szCs w:val="20"/>
                <w:lang w:val="hy-AM"/>
              </w:rPr>
              <w:t>3</w:t>
            </w:r>
            <w:r>
              <w:rPr>
                <w:rFonts w:ascii="GHEA Grapalat" w:hAnsi="GHEA Grapalat"/>
                <w:sz w:val="16"/>
                <w:szCs w:val="20"/>
                <w:lang w:val="en-US"/>
              </w:rPr>
              <w:t>2</w:t>
            </w:r>
          </w:p>
        </w:tc>
        <w:tc>
          <w:tcPr>
            <w:tcW w:w="1208" w:type="dxa"/>
            <w:vAlign w:val="bottom"/>
          </w:tcPr>
          <w:p w:rsidR="00832AE9" w:rsidRPr="00BA277A" w:rsidRDefault="00832AE9" w:rsidP="00D169A3">
            <w:pPr>
              <w:rPr>
                <w:rFonts w:ascii="Calibri" w:hAnsi="Calibri" w:cs="Calibri"/>
                <w:sz w:val="20"/>
                <w:szCs w:val="20"/>
              </w:rPr>
            </w:pPr>
            <w:r w:rsidRPr="00FD09EB">
              <w:rPr>
                <w:rFonts w:ascii="Arial Unicode" w:hAnsi="Arial Unicode"/>
                <w:sz w:val="20"/>
              </w:rPr>
              <w:t>15821500</w:t>
            </w:r>
          </w:p>
        </w:tc>
        <w:tc>
          <w:tcPr>
            <w:tcW w:w="1134" w:type="dxa"/>
          </w:tcPr>
          <w:p w:rsidR="00832AE9" w:rsidRPr="00BA277A" w:rsidRDefault="00832AE9" w:rsidP="00D169A3">
            <w:pPr>
              <w:widowControl w:val="0"/>
              <w:jc w:val="center"/>
              <w:rPr>
                <w:rFonts w:ascii="GHEA Grapalat" w:hAnsi="GHEA Grapalat"/>
                <w:sz w:val="16"/>
                <w:szCs w:val="16"/>
              </w:rPr>
            </w:pPr>
            <w:r w:rsidRPr="008737A1">
              <w:rPr>
                <w:rFonts w:ascii="GHEA Grapalat" w:hAnsi="GHEA Grapalat"/>
                <w:sz w:val="16"/>
                <w:szCs w:val="16"/>
              </w:rPr>
              <w:t>Печенье</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BA277A" w:rsidRDefault="00832AE9" w:rsidP="00D169A3">
            <w:pPr>
              <w:widowControl w:val="0"/>
              <w:jc w:val="both"/>
              <w:rPr>
                <w:rFonts w:ascii="GHEA Grapalat" w:hAnsi="GHEA Grapalat"/>
                <w:sz w:val="16"/>
                <w:szCs w:val="16"/>
              </w:rPr>
            </w:pPr>
            <w:r w:rsidRPr="00BA277A">
              <w:rPr>
                <w:rFonts w:ascii="GHEA Grapalat" w:hAnsi="GHEA Grapalat"/>
                <w:sz w:val="16"/>
                <w:szCs w:val="16"/>
              </w:rPr>
              <w:t>.</w:t>
            </w:r>
            <w:r w:rsidRPr="008737A1">
              <w:rPr>
                <w:rFonts w:ascii="GHEA Grapalat" w:hAnsi="GHEA Grapalat"/>
                <w:sz w:val="16"/>
                <w:szCs w:val="16"/>
              </w:rPr>
              <w:t xml:space="preserve"> Молочный, сахарный тростник, длительно </w:t>
            </w:r>
            <w:proofErr w:type="spellStart"/>
            <w:r w:rsidRPr="008737A1">
              <w:rPr>
                <w:rFonts w:ascii="GHEA Grapalat" w:hAnsi="GHEA Grapalat"/>
                <w:sz w:val="16"/>
                <w:szCs w:val="16"/>
              </w:rPr>
              <w:t>изгатовленный</w:t>
            </w:r>
            <w:proofErr w:type="spellEnd"/>
            <w:r w:rsidRPr="008737A1">
              <w:rPr>
                <w:rFonts w:ascii="GHEA Grapalat" w:hAnsi="GHEA Grapalat"/>
                <w:sz w:val="16"/>
                <w:szCs w:val="16"/>
              </w:rPr>
              <w:t>,</w:t>
            </w:r>
            <w:r w:rsidRPr="008737A1">
              <w:t xml:space="preserve"> </w:t>
            </w:r>
            <w:r w:rsidRPr="008737A1">
              <w:rPr>
                <w:rFonts w:ascii="GHEA Grapalat" w:hAnsi="GHEA Grapalat"/>
                <w:sz w:val="16"/>
                <w:szCs w:val="16"/>
              </w:rPr>
              <w:t xml:space="preserve">содержание влаги от 3% до 10%, содержание </w:t>
            </w:r>
            <w:proofErr w:type="spellStart"/>
            <w:r w:rsidRPr="008737A1">
              <w:rPr>
                <w:rFonts w:ascii="GHEA Grapalat" w:hAnsi="GHEA Grapalat"/>
                <w:sz w:val="16"/>
                <w:szCs w:val="16"/>
              </w:rPr>
              <w:t>сах</w:t>
            </w:r>
            <w:proofErr w:type="spellEnd"/>
            <w:r w:rsidRPr="008737A1">
              <w:t xml:space="preserve"> </w:t>
            </w:r>
            <w:r w:rsidRPr="008737A1">
              <w:rPr>
                <w:rFonts w:ascii="GHEA Grapalat" w:hAnsi="GHEA Grapalat"/>
                <w:sz w:val="16"/>
                <w:szCs w:val="16"/>
              </w:rPr>
              <w:t xml:space="preserve">Безопасность и маркировка Статья 2 норм гигиены N 2-III-4.9-01-2010 и Закона РА о безопасности пищевых </w:t>
            </w:r>
            <w:proofErr w:type="spellStart"/>
            <w:r w:rsidRPr="008737A1">
              <w:rPr>
                <w:rFonts w:ascii="GHEA Grapalat" w:hAnsi="GHEA Grapalat"/>
                <w:sz w:val="16"/>
                <w:szCs w:val="16"/>
              </w:rPr>
              <w:t>продуктов</w:t>
            </w:r>
            <w:proofErr w:type="gramStart"/>
            <w:r w:rsidRPr="008737A1">
              <w:rPr>
                <w:rFonts w:ascii="GHEA Grapalat" w:hAnsi="GHEA Grapalat"/>
                <w:sz w:val="16"/>
                <w:szCs w:val="16"/>
              </w:rPr>
              <w:t>.а</w:t>
            </w:r>
            <w:proofErr w:type="gramEnd"/>
            <w:r w:rsidRPr="008737A1">
              <w:rPr>
                <w:rFonts w:ascii="GHEA Grapalat" w:hAnsi="GHEA Grapalat"/>
                <w:sz w:val="16"/>
                <w:szCs w:val="16"/>
              </w:rPr>
              <w:t>ра</w:t>
            </w:r>
            <w:proofErr w:type="spellEnd"/>
            <w:r w:rsidRPr="008737A1">
              <w:rPr>
                <w:rFonts w:ascii="GHEA Grapalat" w:hAnsi="GHEA Grapalat"/>
                <w:sz w:val="16"/>
                <w:szCs w:val="16"/>
              </w:rPr>
              <w:t xml:space="preserve"> от 20% до 27%, содержание жира от 3% до 30%. GOST15810-96</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Sylfaen" w:hAnsi="Sylfaen" w:cs="Calibri"/>
                <w:bCs/>
                <w:color w:val="000000"/>
                <w:sz w:val="20"/>
                <w:szCs w:val="20"/>
                <w:lang w:val="hy-AM"/>
              </w:rPr>
            </w:pPr>
            <w:r w:rsidRPr="00567499">
              <w:rPr>
                <w:rFonts w:ascii="Sylfaen" w:hAnsi="Sylfaen" w:cs="Calibri"/>
                <w:bCs/>
                <w:color w:val="000000"/>
                <w:sz w:val="20"/>
                <w:szCs w:val="20"/>
                <w:lang w:val="hy-AM"/>
              </w:rPr>
              <w:t>35</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en-US"/>
              </w:rPr>
              <w:t>33</w:t>
            </w:r>
          </w:p>
        </w:tc>
        <w:tc>
          <w:tcPr>
            <w:tcW w:w="1208" w:type="dxa"/>
            <w:vAlign w:val="bottom"/>
          </w:tcPr>
          <w:p w:rsidR="00832AE9" w:rsidRPr="00FD09EB" w:rsidRDefault="00832AE9" w:rsidP="00D169A3">
            <w:pPr>
              <w:rPr>
                <w:rFonts w:ascii="Arial Unicode" w:hAnsi="Arial Unicode"/>
                <w:sz w:val="20"/>
              </w:rPr>
            </w:pPr>
            <w:r w:rsidRPr="00703C96">
              <w:rPr>
                <w:rFonts w:ascii="Arial LatArm" w:hAnsi="Arial LatArm"/>
                <w:sz w:val="16"/>
                <w:szCs w:val="16"/>
              </w:rPr>
              <w:t>15821500</w:t>
            </w:r>
          </w:p>
        </w:tc>
        <w:tc>
          <w:tcPr>
            <w:tcW w:w="1134" w:type="dxa"/>
          </w:tcPr>
          <w:p w:rsidR="00832AE9" w:rsidRPr="00EA5DD8" w:rsidRDefault="00832AE9" w:rsidP="00D169A3">
            <w:pPr>
              <w:widowControl w:val="0"/>
              <w:jc w:val="center"/>
              <w:rPr>
                <w:rFonts w:ascii="GHEA Grapalat" w:hAnsi="GHEA Grapalat"/>
                <w:sz w:val="16"/>
                <w:szCs w:val="16"/>
                <w:lang w:val="en-US"/>
              </w:rPr>
            </w:pPr>
            <w:proofErr w:type="spellStart"/>
            <w:r>
              <w:rPr>
                <w:rFonts w:ascii="GHEA Grapalat" w:hAnsi="GHEA Grapalat"/>
                <w:sz w:val="16"/>
                <w:szCs w:val="16"/>
                <w:lang w:val="en-US"/>
              </w:rPr>
              <w:t>Перяник</w:t>
            </w:r>
            <w:proofErr w:type="spellEnd"/>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BA277A" w:rsidRDefault="00832AE9" w:rsidP="004F4CF0">
            <w:pPr>
              <w:widowControl w:val="0"/>
              <w:jc w:val="both"/>
              <w:rPr>
                <w:rFonts w:ascii="GHEA Grapalat" w:hAnsi="GHEA Grapalat"/>
                <w:sz w:val="16"/>
                <w:szCs w:val="16"/>
              </w:rPr>
            </w:pPr>
            <w:r w:rsidRPr="00EA5DD8">
              <w:rPr>
                <w:rFonts w:ascii="GHEA Grapalat" w:hAnsi="GHEA Grapalat"/>
                <w:sz w:val="16"/>
                <w:szCs w:val="16"/>
              </w:rPr>
              <w:t>С</w:t>
            </w:r>
            <w:r w:rsidRPr="008737A1">
              <w:rPr>
                <w:rFonts w:ascii="GHEA Grapalat" w:hAnsi="GHEA Grapalat"/>
                <w:sz w:val="16"/>
                <w:szCs w:val="16"/>
              </w:rPr>
              <w:t xml:space="preserve">ахарный тростник, длительно </w:t>
            </w:r>
            <w:proofErr w:type="spellStart"/>
            <w:r w:rsidRPr="008737A1">
              <w:rPr>
                <w:rFonts w:ascii="GHEA Grapalat" w:hAnsi="GHEA Grapalat"/>
                <w:sz w:val="16"/>
                <w:szCs w:val="16"/>
              </w:rPr>
              <w:t>изгатовленный</w:t>
            </w:r>
            <w:proofErr w:type="spellEnd"/>
            <w:r w:rsidRPr="008737A1">
              <w:rPr>
                <w:rFonts w:ascii="GHEA Grapalat" w:hAnsi="GHEA Grapalat"/>
                <w:sz w:val="16"/>
                <w:szCs w:val="16"/>
              </w:rPr>
              <w:t>,</w:t>
            </w:r>
            <w:r w:rsidRPr="008737A1">
              <w:t xml:space="preserve"> </w:t>
            </w:r>
            <w:r w:rsidRPr="008737A1">
              <w:rPr>
                <w:rFonts w:ascii="GHEA Grapalat" w:hAnsi="GHEA Grapalat"/>
                <w:sz w:val="16"/>
                <w:szCs w:val="16"/>
              </w:rPr>
              <w:t xml:space="preserve">содержание влаги от 3% до 10%, содержание </w:t>
            </w:r>
            <w:proofErr w:type="spellStart"/>
            <w:r w:rsidRPr="008737A1">
              <w:rPr>
                <w:rFonts w:ascii="GHEA Grapalat" w:hAnsi="GHEA Grapalat"/>
                <w:sz w:val="16"/>
                <w:szCs w:val="16"/>
              </w:rPr>
              <w:t>сах</w:t>
            </w:r>
            <w:proofErr w:type="spellEnd"/>
            <w:r w:rsidRPr="008737A1">
              <w:t xml:space="preserve"> </w:t>
            </w:r>
            <w:r w:rsidRPr="008737A1">
              <w:rPr>
                <w:rFonts w:ascii="GHEA Grapalat" w:hAnsi="GHEA Grapalat"/>
                <w:sz w:val="16"/>
                <w:szCs w:val="16"/>
              </w:rPr>
              <w:t xml:space="preserve">Безопасность и маркировка Статья 2 норм гигиены N 2-III-4.9-01-2010 и Закона РА о безопасности пищевых </w:t>
            </w:r>
            <w:proofErr w:type="spellStart"/>
            <w:r w:rsidRPr="008737A1">
              <w:rPr>
                <w:rFonts w:ascii="GHEA Grapalat" w:hAnsi="GHEA Grapalat"/>
                <w:sz w:val="16"/>
                <w:szCs w:val="16"/>
              </w:rPr>
              <w:t>продуктов</w:t>
            </w:r>
            <w:proofErr w:type="gramStart"/>
            <w:r w:rsidRPr="008737A1">
              <w:rPr>
                <w:rFonts w:ascii="GHEA Grapalat" w:hAnsi="GHEA Grapalat"/>
                <w:sz w:val="16"/>
                <w:szCs w:val="16"/>
              </w:rPr>
              <w:t>.а</w:t>
            </w:r>
            <w:proofErr w:type="gramEnd"/>
            <w:r w:rsidRPr="008737A1">
              <w:rPr>
                <w:rFonts w:ascii="GHEA Grapalat" w:hAnsi="GHEA Grapalat"/>
                <w:sz w:val="16"/>
                <w:szCs w:val="16"/>
              </w:rPr>
              <w:t>ра</w:t>
            </w:r>
            <w:proofErr w:type="spellEnd"/>
            <w:r w:rsidRPr="008737A1">
              <w:rPr>
                <w:rFonts w:ascii="GHEA Grapalat" w:hAnsi="GHEA Grapalat"/>
                <w:sz w:val="16"/>
                <w:szCs w:val="16"/>
              </w:rPr>
              <w:t xml:space="preserve"> от 20% до 27%, содержание жира от 3% до 30%. GOST15810-96</w:t>
            </w:r>
          </w:p>
        </w:tc>
        <w:tc>
          <w:tcPr>
            <w:tcW w:w="709" w:type="dxa"/>
          </w:tcPr>
          <w:p w:rsidR="00832AE9" w:rsidRPr="00EA5DD8" w:rsidRDefault="00832AE9" w:rsidP="00D169A3">
            <w:pPr>
              <w:widowControl w:val="0"/>
              <w:jc w:val="center"/>
              <w:rPr>
                <w:rFonts w:ascii="GHEA Grapalat" w:hAnsi="GHEA Grapalat"/>
                <w:sz w:val="16"/>
                <w:szCs w:val="16"/>
                <w:lang w:val="en-US"/>
              </w:rPr>
            </w:pPr>
            <w:proofErr w:type="spellStart"/>
            <w:r>
              <w:rPr>
                <w:rFonts w:ascii="GHEA Grapalat" w:hAnsi="GHEA Grapalat"/>
                <w:sz w:val="16"/>
                <w:szCs w:val="16"/>
                <w:lang w:val="en-US"/>
              </w:rPr>
              <w:t>кг</w:t>
            </w:r>
            <w:proofErr w:type="spellEnd"/>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EA5DD8"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15</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hy-AM"/>
              </w:rPr>
              <w:t>3</w:t>
            </w:r>
            <w:r>
              <w:rPr>
                <w:rFonts w:ascii="GHEA Grapalat" w:hAnsi="GHEA Grapalat"/>
                <w:sz w:val="16"/>
                <w:szCs w:val="20"/>
                <w:lang w:val="en-US"/>
              </w:rPr>
              <w:t>4</w:t>
            </w:r>
          </w:p>
        </w:tc>
        <w:tc>
          <w:tcPr>
            <w:tcW w:w="1208" w:type="dxa"/>
            <w:vAlign w:val="bottom"/>
          </w:tcPr>
          <w:p w:rsidR="00832AE9" w:rsidRPr="00BA277A" w:rsidRDefault="00832AE9" w:rsidP="00D169A3">
            <w:pPr>
              <w:rPr>
                <w:rFonts w:ascii="Calibri" w:hAnsi="Calibri" w:cs="Calibri"/>
              </w:rPr>
            </w:pPr>
            <w:r w:rsidRPr="00FD09EB">
              <w:rPr>
                <w:rFonts w:ascii="Arial Unicode" w:hAnsi="Arial Unicode"/>
                <w:sz w:val="20"/>
              </w:rPr>
              <w:t>15821500</w:t>
            </w:r>
          </w:p>
        </w:tc>
        <w:tc>
          <w:tcPr>
            <w:tcW w:w="1134" w:type="dxa"/>
          </w:tcPr>
          <w:p w:rsidR="00832AE9" w:rsidRPr="004F4CF0" w:rsidRDefault="00832AE9" w:rsidP="00D169A3">
            <w:pPr>
              <w:widowControl w:val="0"/>
              <w:jc w:val="center"/>
              <w:rPr>
                <w:rFonts w:ascii="GHEA Grapalat" w:hAnsi="GHEA Grapalat"/>
                <w:sz w:val="16"/>
                <w:szCs w:val="16"/>
                <w:lang w:val="en-US"/>
              </w:rPr>
            </w:pPr>
            <w:r>
              <w:rPr>
                <w:rFonts w:ascii="GHEA Grapalat" w:hAnsi="GHEA Grapalat"/>
                <w:sz w:val="16"/>
                <w:szCs w:val="16"/>
              </w:rPr>
              <w:t xml:space="preserve">Вафли </w:t>
            </w:r>
          </w:p>
          <w:p w:rsidR="00832AE9" w:rsidRPr="004F4CF0" w:rsidRDefault="00832AE9" w:rsidP="004F4CF0">
            <w:pPr>
              <w:tabs>
                <w:tab w:val="left" w:pos="840"/>
              </w:tabs>
              <w:rPr>
                <w:rFonts w:ascii="GHEA Grapalat" w:hAnsi="GHEA Grapalat"/>
                <w:sz w:val="16"/>
                <w:szCs w:val="16"/>
                <w:lang w:val="en-US"/>
              </w:rPr>
            </w:pP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BA277A" w:rsidRDefault="00832AE9" w:rsidP="00D169A3">
            <w:pPr>
              <w:widowControl w:val="0"/>
              <w:jc w:val="both"/>
              <w:rPr>
                <w:rFonts w:ascii="GHEA Grapalat" w:hAnsi="GHEA Grapalat"/>
                <w:sz w:val="16"/>
                <w:szCs w:val="16"/>
              </w:rPr>
            </w:pPr>
            <w:r w:rsidRPr="008737A1">
              <w:rPr>
                <w:rFonts w:ascii="GHEA Grapalat" w:hAnsi="GHEA Grapalat"/>
                <w:sz w:val="16"/>
                <w:szCs w:val="16"/>
              </w:rPr>
              <w:t xml:space="preserve">Молочный, сахарный тростник, длительно </w:t>
            </w:r>
            <w:proofErr w:type="spellStart"/>
            <w:r w:rsidRPr="008737A1">
              <w:rPr>
                <w:rFonts w:ascii="GHEA Grapalat" w:hAnsi="GHEA Grapalat"/>
                <w:sz w:val="16"/>
                <w:szCs w:val="16"/>
              </w:rPr>
              <w:t>изгатовленный</w:t>
            </w:r>
            <w:proofErr w:type="spellEnd"/>
            <w:r w:rsidRPr="008737A1">
              <w:rPr>
                <w:rFonts w:ascii="GHEA Grapalat" w:hAnsi="GHEA Grapalat"/>
                <w:sz w:val="16"/>
                <w:szCs w:val="16"/>
              </w:rPr>
              <w:t xml:space="preserve">, содержание влаги от 3% до 10%, содержание </w:t>
            </w:r>
            <w:proofErr w:type="spellStart"/>
            <w:r w:rsidRPr="008737A1">
              <w:rPr>
                <w:rFonts w:ascii="GHEA Grapalat" w:hAnsi="GHEA Grapalat"/>
                <w:sz w:val="16"/>
                <w:szCs w:val="16"/>
              </w:rPr>
              <w:t>сах</w:t>
            </w:r>
            <w:proofErr w:type="spellEnd"/>
            <w:r w:rsidRPr="008737A1">
              <w:rPr>
                <w:rFonts w:ascii="GHEA Grapalat" w:hAnsi="GHEA Grapalat"/>
                <w:sz w:val="16"/>
                <w:szCs w:val="16"/>
              </w:rPr>
              <w:t xml:space="preserve"> Безопасность и маркировка Статья 2 норм гигиены N 2-III-4.9-01-2010 и Закона РА о безопасности пищевых </w:t>
            </w:r>
            <w:proofErr w:type="spellStart"/>
            <w:r w:rsidRPr="008737A1">
              <w:rPr>
                <w:rFonts w:ascii="GHEA Grapalat" w:hAnsi="GHEA Grapalat"/>
                <w:sz w:val="16"/>
                <w:szCs w:val="16"/>
              </w:rPr>
              <w:t>продуктов</w:t>
            </w:r>
            <w:proofErr w:type="gramStart"/>
            <w:r w:rsidRPr="008737A1">
              <w:rPr>
                <w:rFonts w:ascii="GHEA Grapalat" w:hAnsi="GHEA Grapalat"/>
                <w:sz w:val="16"/>
                <w:szCs w:val="16"/>
              </w:rPr>
              <w:t>.а</w:t>
            </w:r>
            <w:proofErr w:type="gramEnd"/>
            <w:r w:rsidRPr="008737A1">
              <w:rPr>
                <w:rFonts w:ascii="GHEA Grapalat" w:hAnsi="GHEA Grapalat"/>
                <w:sz w:val="16"/>
                <w:szCs w:val="16"/>
              </w:rPr>
              <w:t>ра</w:t>
            </w:r>
            <w:proofErr w:type="spellEnd"/>
            <w:r w:rsidRPr="008737A1">
              <w:rPr>
                <w:rFonts w:ascii="GHEA Grapalat" w:hAnsi="GHEA Grapalat"/>
                <w:sz w:val="16"/>
                <w:szCs w:val="16"/>
              </w:rPr>
              <w:t xml:space="preserve"> от 20% до 27%, содержание жира от 3% до 30%. GOST15810-96.</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EA5DD8"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15</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4F4CF0">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en-US"/>
              </w:rPr>
              <w:t>35</w:t>
            </w:r>
          </w:p>
        </w:tc>
        <w:tc>
          <w:tcPr>
            <w:tcW w:w="1208" w:type="dxa"/>
            <w:vAlign w:val="center"/>
          </w:tcPr>
          <w:p w:rsidR="00832AE9" w:rsidRPr="00D73B15" w:rsidRDefault="00832AE9">
            <w:pPr>
              <w:rPr>
                <w:rFonts w:ascii="Arial" w:hAnsi="Arial" w:cs="Arial"/>
                <w:color w:val="000000"/>
                <w:sz w:val="20"/>
                <w:szCs w:val="20"/>
                <w:lang w:val="en-US"/>
              </w:rPr>
            </w:pPr>
            <w:r>
              <w:rPr>
                <w:rFonts w:ascii="Arial" w:hAnsi="Arial" w:cs="Arial"/>
                <w:color w:val="000000"/>
                <w:sz w:val="20"/>
                <w:szCs w:val="20"/>
              </w:rPr>
              <w:t>15</w:t>
            </w:r>
            <w:r>
              <w:rPr>
                <w:rFonts w:ascii="Arial" w:hAnsi="Arial" w:cs="Arial"/>
                <w:color w:val="000000"/>
                <w:sz w:val="20"/>
                <w:szCs w:val="20"/>
                <w:lang w:val="en-US"/>
              </w:rPr>
              <w:t>321000</w:t>
            </w:r>
          </w:p>
        </w:tc>
        <w:tc>
          <w:tcPr>
            <w:tcW w:w="1134" w:type="dxa"/>
          </w:tcPr>
          <w:p w:rsidR="00832AE9" w:rsidRDefault="00832AE9">
            <w:pPr>
              <w:widowControl w:val="0"/>
              <w:jc w:val="center"/>
              <w:rPr>
                <w:rFonts w:ascii="Arial" w:hAnsi="Arial" w:cs="Arial"/>
                <w:sz w:val="20"/>
                <w:szCs w:val="20"/>
                <w:lang w:val="en-US"/>
              </w:rPr>
            </w:pPr>
          </w:p>
          <w:p w:rsidR="00832AE9" w:rsidRPr="00D73B15" w:rsidRDefault="00832AE9">
            <w:pPr>
              <w:widowControl w:val="0"/>
              <w:jc w:val="center"/>
              <w:rPr>
                <w:rFonts w:ascii="Arial" w:hAnsi="Arial" w:cs="Arial"/>
                <w:sz w:val="20"/>
                <w:szCs w:val="20"/>
                <w:lang w:val="en-US"/>
              </w:rPr>
            </w:pPr>
            <w:proofErr w:type="spellStart"/>
            <w:r>
              <w:rPr>
                <w:rFonts w:ascii="Arial" w:hAnsi="Arial" w:cs="Arial"/>
                <w:sz w:val="20"/>
                <w:szCs w:val="20"/>
                <w:lang w:val="en-US"/>
              </w:rPr>
              <w:t>Ирис</w:t>
            </w:r>
            <w:proofErr w:type="spellEnd"/>
          </w:p>
        </w:tc>
        <w:tc>
          <w:tcPr>
            <w:tcW w:w="1276" w:type="dxa"/>
          </w:tcPr>
          <w:p w:rsidR="00832AE9" w:rsidRDefault="00832AE9">
            <w:pPr>
              <w:widowControl w:val="0"/>
              <w:jc w:val="center"/>
              <w:rPr>
                <w:rFonts w:ascii="GHEA Grapalat" w:hAnsi="GHEA Grapalat"/>
                <w:sz w:val="16"/>
                <w:szCs w:val="16"/>
              </w:rPr>
            </w:pPr>
          </w:p>
        </w:tc>
        <w:tc>
          <w:tcPr>
            <w:tcW w:w="5386" w:type="dxa"/>
          </w:tcPr>
          <w:p w:rsidR="00832AE9" w:rsidRDefault="00832AE9">
            <w:pPr>
              <w:widowControl w:val="0"/>
              <w:jc w:val="both"/>
              <w:rPr>
                <w:rFonts w:ascii="GHEA Grapalat" w:hAnsi="GHEA Grapalat"/>
                <w:sz w:val="16"/>
                <w:szCs w:val="16"/>
              </w:rPr>
            </w:pPr>
            <w:proofErr w:type="gramStart"/>
            <w:r w:rsidRPr="00D73B15">
              <w:rPr>
                <w:rFonts w:ascii="GHEA Grapalat" w:hAnsi="GHEA Grapalat"/>
                <w:sz w:val="16"/>
                <w:szCs w:val="16"/>
              </w:rPr>
              <w:t xml:space="preserve">В </w:t>
            </w:r>
            <w:r>
              <w:rPr>
                <w:rFonts w:ascii="GHEA Grapalat" w:hAnsi="GHEA Grapalat"/>
                <w:sz w:val="16"/>
                <w:szCs w:val="16"/>
              </w:rPr>
              <w:t>массе не более 4-25%, упакованные в фольгу и бумагу, не упакованные навалом, в весовые коробки, смешанный ассортимент.</w:t>
            </w:r>
            <w:proofErr w:type="gramEnd"/>
            <w:r>
              <w:t xml:space="preserve"> </w:t>
            </w:r>
            <w:r>
              <w:rPr>
                <w:rFonts w:ascii="GHEA Grapalat" w:hAnsi="GHEA Grapalat"/>
                <w:sz w:val="16"/>
                <w:szCs w:val="16"/>
              </w:rPr>
              <w:t>Безопасность в соответствии с гигиеническими нормами N 2-III-4.9-01-2010,.</w:t>
            </w:r>
          </w:p>
          <w:p w:rsidR="00832AE9" w:rsidRDefault="00832AE9">
            <w:pPr>
              <w:widowControl w:val="0"/>
              <w:jc w:val="both"/>
              <w:rPr>
                <w:rFonts w:ascii="GHEA Grapalat" w:hAnsi="GHEA Grapalat"/>
                <w:sz w:val="16"/>
                <w:szCs w:val="16"/>
              </w:rPr>
            </w:pPr>
          </w:p>
        </w:tc>
        <w:tc>
          <w:tcPr>
            <w:tcW w:w="709" w:type="dxa"/>
          </w:tcPr>
          <w:p w:rsidR="00832AE9" w:rsidRPr="00BA277A" w:rsidRDefault="00832AE9" w:rsidP="00D169A3">
            <w:pPr>
              <w:widowControl w:val="0"/>
              <w:jc w:val="center"/>
              <w:rPr>
                <w:rFonts w:ascii="GHEA Grapalat" w:hAnsi="GHEA Grapalat"/>
                <w:sz w:val="16"/>
                <w:szCs w:val="16"/>
              </w:rPr>
            </w:pP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D73B15"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20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4F4CF0">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en-US"/>
              </w:rPr>
              <w:t>36</w:t>
            </w:r>
          </w:p>
        </w:tc>
        <w:tc>
          <w:tcPr>
            <w:tcW w:w="1208" w:type="dxa"/>
          </w:tcPr>
          <w:p w:rsidR="00832AE9" w:rsidRDefault="00832AE9">
            <w:pPr>
              <w:pStyle w:val="1"/>
              <w:jc w:val="both"/>
              <w:rPr>
                <w:rFonts w:ascii="Arial" w:hAnsi="Arial" w:cs="Arial"/>
                <w:color w:val="000000"/>
                <w:sz w:val="20"/>
              </w:rPr>
            </w:pPr>
          </w:p>
          <w:p w:rsidR="00832AE9" w:rsidRDefault="00832AE9">
            <w:pPr>
              <w:pStyle w:val="1"/>
              <w:jc w:val="both"/>
              <w:rPr>
                <w:rFonts w:ascii="Arial" w:hAnsi="Arial" w:cs="Arial"/>
                <w:color w:val="000000"/>
                <w:sz w:val="20"/>
              </w:rPr>
            </w:pPr>
          </w:p>
          <w:p w:rsidR="00832AE9" w:rsidRDefault="00832AE9">
            <w:pPr>
              <w:pStyle w:val="1"/>
              <w:jc w:val="both"/>
              <w:rPr>
                <w:rFonts w:ascii="Arial" w:hAnsi="Arial" w:cs="Arial"/>
                <w:color w:val="000000"/>
                <w:sz w:val="20"/>
              </w:rPr>
            </w:pPr>
            <w:r>
              <w:rPr>
                <w:rFonts w:ascii="Arial" w:hAnsi="Arial" w:cs="Arial"/>
                <w:color w:val="000000"/>
                <w:sz w:val="20"/>
              </w:rPr>
              <w:t>15332297</w:t>
            </w:r>
          </w:p>
        </w:tc>
        <w:tc>
          <w:tcPr>
            <w:tcW w:w="1134" w:type="dxa"/>
          </w:tcPr>
          <w:p w:rsidR="00832AE9" w:rsidRDefault="00832AE9">
            <w:pPr>
              <w:pStyle w:val="23"/>
              <w:widowControl w:val="0"/>
              <w:tabs>
                <w:tab w:val="left" w:pos="3570"/>
              </w:tabs>
              <w:spacing w:after="160" w:line="240" w:lineRule="auto"/>
              <w:ind w:firstLine="567"/>
              <w:rPr>
                <w:rFonts w:ascii="Arial" w:hAnsi="Arial" w:cs="Arial"/>
                <w:lang w:val="en-US"/>
              </w:rPr>
            </w:pPr>
            <w:r>
              <w:rPr>
                <w:rFonts w:ascii="Arial" w:hAnsi="Arial" w:cs="Arial"/>
                <w:lang w:val="en-US"/>
              </w:rPr>
              <w:tab/>
            </w:r>
            <w:proofErr w:type="spellStart"/>
            <w:r>
              <w:rPr>
                <w:rFonts w:ascii="Arial" w:hAnsi="Arial" w:cs="Arial"/>
                <w:lang w:val="en-US"/>
              </w:rPr>
              <w:t>джем</w:t>
            </w:r>
            <w:proofErr w:type="spellEnd"/>
          </w:p>
          <w:p w:rsidR="00832AE9" w:rsidRDefault="00832AE9">
            <w:pPr>
              <w:rPr>
                <w:lang w:val="en-US"/>
              </w:rPr>
            </w:pPr>
            <w:proofErr w:type="spellStart"/>
            <w:r>
              <w:rPr>
                <w:lang w:val="en-US"/>
              </w:rPr>
              <w:t>джем</w:t>
            </w:r>
            <w:proofErr w:type="spellEnd"/>
          </w:p>
        </w:tc>
        <w:tc>
          <w:tcPr>
            <w:tcW w:w="1276" w:type="dxa"/>
          </w:tcPr>
          <w:p w:rsidR="00832AE9" w:rsidRDefault="00832AE9">
            <w:pPr>
              <w:widowControl w:val="0"/>
              <w:jc w:val="both"/>
              <w:rPr>
                <w:rFonts w:ascii="GHEA Grapalat" w:hAnsi="GHEA Grapalat"/>
              </w:rPr>
            </w:pPr>
          </w:p>
        </w:tc>
        <w:tc>
          <w:tcPr>
            <w:tcW w:w="5386" w:type="dxa"/>
          </w:tcPr>
          <w:p w:rsidR="00832AE9" w:rsidRDefault="00832AE9">
            <w:pPr>
              <w:widowControl w:val="0"/>
              <w:jc w:val="both"/>
              <w:rPr>
                <w:rFonts w:ascii="GHEA Grapalat" w:hAnsi="GHEA Grapalat"/>
                <w:sz w:val="20"/>
                <w:szCs w:val="20"/>
              </w:rPr>
            </w:pPr>
          </w:p>
          <w:p w:rsidR="00832AE9" w:rsidRPr="004F4CF0" w:rsidRDefault="00832AE9">
            <w:pPr>
              <w:widowControl w:val="0"/>
              <w:jc w:val="both"/>
              <w:rPr>
                <w:rFonts w:ascii="GHEA Grapalat" w:hAnsi="GHEA Grapalat"/>
                <w:sz w:val="20"/>
                <w:szCs w:val="20"/>
              </w:rPr>
            </w:pPr>
            <w:r>
              <w:rPr>
                <w:rFonts w:ascii="GHEA Grapalat" w:hAnsi="GHEA Grapalat"/>
                <w:sz w:val="20"/>
                <w:szCs w:val="20"/>
              </w:rPr>
              <w:t xml:space="preserve">Джем: разные фрукты, 1-й тип АСТ 48-2007. Безопасность в соответствии с N 2-III-4.9-01-2010 гигиеническими нормами и маркировкой - Статья 8 </w:t>
            </w:r>
            <w:r>
              <w:rPr>
                <w:rFonts w:ascii="GHEA Grapalat" w:hAnsi="GHEA Grapalat"/>
                <w:sz w:val="20"/>
                <w:szCs w:val="20"/>
              </w:rPr>
              <w:lastRenderedPageBreak/>
              <w:t>Закона РА о безопасности пищевых продуктов</w:t>
            </w:r>
          </w:p>
          <w:p w:rsidR="00832AE9" w:rsidRPr="004F4CF0" w:rsidRDefault="00832AE9">
            <w:pPr>
              <w:widowControl w:val="0"/>
              <w:jc w:val="both"/>
              <w:rPr>
                <w:rFonts w:ascii="GHEA Grapalat" w:hAnsi="GHEA Grapalat"/>
                <w:sz w:val="20"/>
                <w:szCs w:val="20"/>
              </w:rPr>
            </w:pPr>
          </w:p>
        </w:tc>
        <w:tc>
          <w:tcPr>
            <w:tcW w:w="709" w:type="dxa"/>
          </w:tcPr>
          <w:p w:rsidR="00832AE9" w:rsidRPr="006E0F0C" w:rsidRDefault="00832AE9" w:rsidP="00D169A3">
            <w:pPr>
              <w:widowControl w:val="0"/>
              <w:jc w:val="center"/>
              <w:rPr>
                <w:rFonts w:ascii="GHEA Grapalat" w:hAnsi="GHEA Grapalat"/>
                <w:sz w:val="16"/>
                <w:szCs w:val="16"/>
                <w:lang w:val="en-US"/>
              </w:rPr>
            </w:pPr>
            <w:proofErr w:type="spellStart"/>
            <w:r>
              <w:rPr>
                <w:rFonts w:ascii="GHEA Grapalat" w:hAnsi="GHEA Grapalat"/>
                <w:sz w:val="16"/>
                <w:szCs w:val="16"/>
                <w:lang w:val="en-US"/>
              </w:rPr>
              <w:lastRenderedPageBreak/>
              <w:t>кг</w:t>
            </w:r>
            <w:proofErr w:type="spellEnd"/>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6E0F0C"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15</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D05A45" w:rsidP="00D05A45">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4F4CF0">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hy-AM"/>
              </w:rPr>
              <w:lastRenderedPageBreak/>
              <w:t>3</w:t>
            </w:r>
            <w:r>
              <w:rPr>
                <w:rFonts w:ascii="GHEA Grapalat" w:hAnsi="GHEA Grapalat"/>
                <w:sz w:val="16"/>
                <w:szCs w:val="20"/>
                <w:lang w:val="en-US"/>
              </w:rPr>
              <w:t>7</w:t>
            </w:r>
          </w:p>
        </w:tc>
        <w:tc>
          <w:tcPr>
            <w:tcW w:w="1208" w:type="dxa"/>
            <w:vAlign w:val="center"/>
          </w:tcPr>
          <w:p w:rsidR="00832AE9" w:rsidRDefault="00832AE9">
            <w:pPr>
              <w:rPr>
                <w:rFonts w:ascii="Arial" w:hAnsi="Arial" w:cs="Arial"/>
                <w:color w:val="000000"/>
                <w:sz w:val="20"/>
                <w:szCs w:val="20"/>
              </w:rPr>
            </w:pPr>
            <w:r>
              <w:rPr>
                <w:rFonts w:ascii="Arial" w:hAnsi="Arial" w:cs="Arial"/>
                <w:color w:val="000000"/>
                <w:sz w:val="20"/>
                <w:szCs w:val="20"/>
              </w:rPr>
              <w:t>15511</w:t>
            </w:r>
            <w:r>
              <w:rPr>
                <w:rFonts w:ascii="Arial" w:hAnsi="Arial" w:cs="Arial"/>
                <w:color w:val="000000"/>
                <w:sz w:val="20"/>
                <w:szCs w:val="20"/>
                <w:lang w:val="en-US"/>
              </w:rPr>
              <w:t>0</w:t>
            </w:r>
            <w:r>
              <w:rPr>
                <w:rFonts w:ascii="Arial" w:hAnsi="Arial" w:cs="Arial"/>
                <w:color w:val="000000"/>
                <w:sz w:val="20"/>
                <w:szCs w:val="20"/>
              </w:rPr>
              <w:t>00</w:t>
            </w:r>
          </w:p>
        </w:tc>
        <w:tc>
          <w:tcPr>
            <w:tcW w:w="1134" w:type="dxa"/>
          </w:tcPr>
          <w:p w:rsidR="00832AE9" w:rsidRDefault="00832AE9">
            <w:pPr>
              <w:widowControl w:val="0"/>
              <w:jc w:val="center"/>
              <w:rPr>
                <w:rFonts w:ascii="Arial" w:hAnsi="Arial" w:cs="Arial"/>
                <w:sz w:val="20"/>
                <w:szCs w:val="20"/>
                <w:lang w:val="en-US"/>
              </w:rPr>
            </w:pPr>
          </w:p>
          <w:p w:rsidR="00832AE9" w:rsidRDefault="00832AE9">
            <w:pPr>
              <w:widowControl w:val="0"/>
              <w:jc w:val="center"/>
              <w:rPr>
                <w:rFonts w:ascii="Arial" w:hAnsi="Arial" w:cs="Arial"/>
                <w:sz w:val="20"/>
                <w:szCs w:val="20"/>
                <w:lang w:val="en-US"/>
              </w:rPr>
            </w:pPr>
            <w:proofErr w:type="spellStart"/>
            <w:r>
              <w:rPr>
                <w:rFonts w:ascii="Arial" w:hAnsi="Arial" w:cs="Arial"/>
                <w:sz w:val="20"/>
                <w:szCs w:val="20"/>
                <w:lang w:val="en-US"/>
              </w:rPr>
              <w:t>Свежее</w:t>
            </w:r>
            <w:proofErr w:type="spellEnd"/>
            <w:r>
              <w:rPr>
                <w:rFonts w:ascii="Arial" w:hAnsi="Arial" w:cs="Arial"/>
                <w:sz w:val="20"/>
                <w:szCs w:val="20"/>
                <w:lang w:val="en-US"/>
              </w:rPr>
              <w:t xml:space="preserve"> </w:t>
            </w:r>
            <w:proofErr w:type="spellStart"/>
            <w:r>
              <w:rPr>
                <w:rFonts w:ascii="Arial" w:hAnsi="Arial" w:cs="Arial"/>
                <w:sz w:val="20"/>
                <w:szCs w:val="20"/>
                <w:lang w:val="en-US"/>
              </w:rPr>
              <w:t>молоко</w:t>
            </w:r>
            <w:proofErr w:type="spellEnd"/>
          </w:p>
        </w:tc>
        <w:tc>
          <w:tcPr>
            <w:tcW w:w="1276" w:type="dxa"/>
          </w:tcPr>
          <w:p w:rsidR="00832AE9" w:rsidRDefault="00832AE9">
            <w:pPr>
              <w:widowControl w:val="0"/>
              <w:jc w:val="center"/>
              <w:rPr>
                <w:rFonts w:ascii="GHEA Grapalat" w:hAnsi="GHEA Grapalat"/>
                <w:b/>
                <w:i/>
                <w:sz w:val="16"/>
                <w:szCs w:val="16"/>
                <w:u w:val="single"/>
              </w:rPr>
            </w:pPr>
          </w:p>
        </w:tc>
        <w:tc>
          <w:tcPr>
            <w:tcW w:w="5386" w:type="dxa"/>
          </w:tcPr>
          <w:p w:rsidR="00832AE9" w:rsidRDefault="00832AE9">
            <w:pPr>
              <w:widowControl w:val="0"/>
              <w:jc w:val="both"/>
              <w:rPr>
                <w:rFonts w:ascii="GHEA Grapalat" w:hAnsi="GHEA Grapalat"/>
                <w:sz w:val="16"/>
                <w:szCs w:val="16"/>
              </w:rPr>
            </w:pPr>
          </w:p>
          <w:p w:rsidR="00832AE9" w:rsidRDefault="00832AE9">
            <w:pPr>
              <w:widowControl w:val="0"/>
              <w:jc w:val="both"/>
              <w:rPr>
                <w:rFonts w:ascii="GHEA Grapalat" w:hAnsi="GHEA Grapalat"/>
                <w:sz w:val="16"/>
                <w:szCs w:val="16"/>
              </w:rPr>
            </w:pPr>
            <w:r>
              <w:rPr>
                <w:rFonts w:ascii="GHEA Grapalat" w:hAnsi="GHEA Grapalat"/>
                <w:sz w:val="16"/>
                <w:szCs w:val="16"/>
              </w:rPr>
              <w:t>Пастеризованное коровье молоко с содержанием жира 3%,</w:t>
            </w:r>
          </w:p>
          <w:p w:rsidR="00832AE9" w:rsidRDefault="00832AE9">
            <w:pPr>
              <w:widowControl w:val="0"/>
              <w:jc w:val="both"/>
              <w:rPr>
                <w:rFonts w:ascii="GHEA Grapalat" w:hAnsi="GHEA Grapalat"/>
                <w:sz w:val="16"/>
                <w:szCs w:val="16"/>
              </w:rPr>
            </w:pPr>
            <w:r>
              <w:rPr>
                <w:rFonts w:ascii="GHEA Grapalat" w:hAnsi="GHEA Grapalat"/>
                <w:sz w:val="16"/>
                <w:szCs w:val="16"/>
              </w:rPr>
              <w:t>Кислотность: 16-210Т, ГОСТ 13277-79.</w:t>
            </w:r>
          </w:p>
          <w:p w:rsidR="00832AE9" w:rsidRDefault="00832AE9">
            <w:pPr>
              <w:widowControl w:val="0"/>
              <w:jc w:val="both"/>
              <w:rPr>
                <w:rFonts w:ascii="GHEA Grapalat" w:hAnsi="GHEA Grapalat"/>
                <w:sz w:val="16"/>
                <w:szCs w:val="16"/>
              </w:rPr>
            </w:pPr>
            <w:r>
              <w:rPr>
                <w:rFonts w:ascii="GHEA Grapalat" w:hAnsi="GHEA Grapalat"/>
                <w:sz w:val="16"/>
                <w:szCs w:val="16"/>
              </w:rPr>
              <w:t>Безопасность и маркировка: N 2-III-4,9-01-2003 (РФ)</w:t>
            </w:r>
          </w:p>
          <w:p w:rsidR="00832AE9" w:rsidRDefault="00832AE9">
            <w:pPr>
              <w:widowControl w:val="0"/>
              <w:jc w:val="both"/>
              <w:rPr>
                <w:rFonts w:ascii="GHEA Grapalat" w:hAnsi="GHEA Grapalat"/>
                <w:sz w:val="16"/>
                <w:szCs w:val="16"/>
              </w:rPr>
            </w:pPr>
            <w:proofErr w:type="gramStart"/>
            <w:r>
              <w:rPr>
                <w:rFonts w:ascii="GHEA Grapalat" w:hAnsi="GHEA Grapalat"/>
                <w:sz w:val="16"/>
                <w:szCs w:val="16"/>
              </w:rPr>
              <w:t>Сан Па. 2,3,2-1078-01) санитарно-эпидемическая</w:t>
            </w:r>
            <w:proofErr w:type="gramEnd"/>
          </w:p>
          <w:p w:rsidR="00832AE9" w:rsidRDefault="00832AE9">
            <w:pPr>
              <w:widowControl w:val="0"/>
              <w:jc w:val="both"/>
              <w:rPr>
                <w:rFonts w:ascii="GHEA Grapalat" w:hAnsi="GHEA Grapalat"/>
                <w:sz w:val="16"/>
                <w:szCs w:val="16"/>
              </w:rPr>
            </w:pPr>
            <w:r>
              <w:rPr>
                <w:rFonts w:ascii="GHEA Grapalat" w:hAnsi="GHEA Grapalat"/>
                <w:sz w:val="16"/>
                <w:szCs w:val="16"/>
              </w:rPr>
              <w:t>правила и положения и продукты питания</w:t>
            </w:r>
          </w:p>
          <w:p w:rsidR="00832AE9" w:rsidRDefault="00832AE9">
            <w:pPr>
              <w:widowControl w:val="0"/>
              <w:jc w:val="both"/>
              <w:rPr>
                <w:rFonts w:ascii="GHEA Grapalat" w:hAnsi="GHEA Grapalat"/>
                <w:sz w:val="16"/>
                <w:szCs w:val="16"/>
              </w:rPr>
            </w:pPr>
            <w:r>
              <w:rPr>
                <w:rFonts w:ascii="GHEA Grapalat" w:hAnsi="GHEA Grapalat"/>
                <w:sz w:val="16"/>
                <w:szCs w:val="16"/>
              </w:rPr>
              <w:t>Статья 9 Закона РА «О безопасности»</w:t>
            </w:r>
          </w:p>
        </w:tc>
        <w:tc>
          <w:tcPr>
            <w:tcW w:w="709" w:type="dxa"/>
          </w:tcPr>
          <w:p w:rsidR="00832AE9" w:rsidRPr="006E0F0C" w:rsidRDefault="00832AE9" w:rsidP="00D169A3">
            <w:pPr>
              <w:widowControl w:val="0"/>
              <w:jc w:val="center"/>
              <w:rPr>
                <w:rFonts w:ascii="GHEA Grapalat" w:hAnsi="GHEA Grapalat"/>
                <w:sz w:val="16"/>
                <w:szCs w:val="16"/>
                <w:lang w:val="en-US"/>
              </w:rPr>
            </w:pPr>
            <w:r>
              <w:rPr>
                <w:rFonts w:ascii="GHEA Grapalat" w:hAnsi="GHEA Grapalat"/>
                <w:sz w:val="16"/>
                <w:szCs w:val="16"/>
                <w:lang w:val="en-US"/>
              </w:rPr>
              <w:t>л</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6E0F0C"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60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4810DA"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4F4CF0">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en-US"/>
              </w:rPr>
              <w:t>38</w:t>
            </w:r>
          </w:p>
        </w:tc>
        <w:tc>
          <w:tcPr>
            <w:tcW w:w="1208" w:type="dxa"/>
            <w:vAlign w:val="center"/>
          </w:tcPr>
          <w:p w:rsidR="00832AE9" w:rsidRDefault="00832AE9">
            <w:pPr>
              <w:pStyle w:val="1"/>
              <w:rPr>
                <w:rFonts w:ascii="Arial" w:hAnsi="Arial" w:cs="Arial"/>
                <w:color w:val="000000"/>
                <w:sz w:val="20"/>
              </w:rPr>
            </w:pPr>
            <w:r>
              <w:rPr>
                <w:sz w:val="20"/>
              </w:rPr>
              <w:t>15872600</w:t>
            </w:r>
          </w:p>
        </w:tc>
        <w:tc>
          <w:tcPr>
            <w:tcW w:w="1134" w:type="dxa"/>
          </w:tcPr>
          <w:p w:rsidR="00832AE9" w:rsidRDefault="00832AE9">
            <w:pPr>
              <w:widowControl w:val="0"/>
              <w:jc w:val="center"/>
              <w:rPr>
                <w:rFonts w:ascii="Arial" w:hAnsi="Arial" w:cs="Arial"/>
                <w:sz w:val="20"/>
                <w:szCs w:val="20"/>
                <w:lang w:val="en-US"/>
              </w:rPr>
            </w:pPr>
          </w:p>
          <w:p w:rsidR="00832AE9" w:rsidRDefault="00832AE9">
            <w:pPr>
              <w:widowControl w:val="0"/>
              <w:jc w:val="center"/>
              <w:rPr>
                <w:rFonts w:ascii="Arial" w:hAnsi="Arial" w:cs="Arial"/>
                <w:sz w:val="20"/>
                <w:szCs w:val="20"/>
                <w:lang w:val="en-US"/>
              </w:rPr>
            </w:pPr>
          </w:p>
          <w:p w:rsidR="00832AE9" w:rsidRDefault="00832AE9">
            <w:pPr>
              <w:widowControl w:val="0"/>
              <w:jc w:val="center"/>
              <w:rPr>
                <w:rFonts w:ascii="Arial" w:hAnsi="Arial" w:cs="Arial"/>
                <w:sz w:val="20"/>
                <w:szCs w:val="20"/>
                <w:lang w:val="en-US"/>
              </w:rPr>
            </w:pPr>
          </w:p>
          <w:p w:rsidR="00832AE9" w:rsidRDefault="00832AE9">
            <w:pPr>
              <w:widowControl w:val="0"/>
              <w:jc w:val="center"/>
              <w:rPr>
                <w:rFonts w:ascii="Arial" w:hAnsi="Arial" w:cs="Arial"/>
                <w:sz w:val="20"/>
                <w:szCs w:val="20"/>
                <w:lang w:val="en-US"/>
              </w:rPr>
            </w:pPr>
          </w:p>
          <w:p w:rsidR="00832AE9" w:rsidRDefault="00832AE9">
            <w:pPr>
              <w:widowControl w:val="0"/>
              <w:jc w:val="center"/>
              <w:rPr>
                <w:rFonts w:ascii="Arial" w:hAnsi="Arial" w:cs="Arial"/>
                <w:sz w:val="20"/>
                <w:szCs w:val="20"/>
                <w:lang w:val="en-US"/>
              </w:rPr>
            </w:pPr>
          </w:p>
          <w:p w:rsidR="00832AE9" w:rsidRDefault="00832AE9">
            <w:pPr>
              <w:widowControl w:val="0"/>
              <w:jc w:val="center"/>
              <w:rPr>
                <w:rFonts w:ascii="Arial" w:hAnsi="Arial" w:cs="Arial"/>
                <w:sz w:val="20"/>
                <w:szCs w:val="20"/>
              </w:rPr>
            </w:pPr>
            <w:proofErr w:type="spellStart"/>
            <w:r>
              <w:rPr>
                <w:rFonts w:ascii="Arial" w:hAnsi="Arial" w:cs="Arial"/>
                <w:sz w:val="20"/>
                <w:szCs w:val="20"/>
                <w:lang w:val="en-US"/>
              </w:rPr>
              <w:t>Пишевая</w:t>
            </w:r>
            <w:proofErr w:type="spellEnd"/>
            <w:r>
              <w:rPr>
                <w:rFonts w:ascii="Arial" w:hAnsi="Arial" w:cs="Arial"/>
                <w:sz w:val="20"/>
                <w:szCs w:val="20"/>
                <w:lang w:val="en-US"/>
              </w:rPr>
              <w:t xml:space="preserve"> </w:t>
            </w:r>
            <w:proofErr w:type="spellStart"/>
            <w:r>
              <w:rPr>
                <w:rFonts w:ascii="Arial" w:hAnsi="Arial" w:cs="Arial"/>
                <w:sz w:val="20"/>
                <w:szCs w:val="20"/>
                <w:lang w:val="en-US"/>
              </w:rPr>
              <w:t>сода</w:t>
            </w:r>
            <w:proofErr w:type="spellEnd"/>
          </w:p>
        </w:tc>
        <w:tc>
          <w:tcPr>
            <w:tcW w:w="1276" w:type="dxa"/>
          </w:tcPr>
          <w:p w:rsidR="00832AE9" w:rsidRDefault="00832AE9">
            <w:pPr>
              <w:widowControl w:val="0"/>
              <w:jc w:val="center"/>
              <w:rPr>
                <w:rFonts w:ascii="GHEA Grapalat" w:hAnsi="GHEA Grapalat"/>
                <w:sz w:val="16"/>
                <w:szCs w:val="16"/>
              </w:rPr>
            </w:pPr>
          </w:p>
        </w:tc>
        <w:tc>
          <w:tcPr>
            <w:tcW w:w="5386" w:type="dxa"/>
          </w:tcPr>
          <w:p w:rsidR="00832AE9" w:rsidRDefault="00832AE9">
            <w:pPr>
              <w:widowControl w:val="0"/>
              <w:jc w:val="both"/>
              <w:rPr>
                <w:rFonts w:ascii="GHEA Grapalat" w:hAnsi="GHEA Grapalat"/>
                <w:sz w:val="16"/>
                <w:szCs w:val="16"/>
              </w:rPr>
            </w:pPr>
          </w:p>
          <w:p w:rsidR="00832AE9" w:rsidRDefault="00832AE9">
            <w:pPr>
              <w:widowControl w:val="0"/>
              <w:jc w:val="both"/>
              <w:rPr>
                <w:rFonts w:ascii="GHEA Grapalat" w:hAnsi="GHEA Grapalat"/>
                <w:sz w:val="16"/>
                <w:szCs w:val="16"/>
              </w:rPr>
            </w:pPr>
          </w:p>
          <w:p w:rsidR="00832AE9" w:rsidRDefault="00832AE9">
            <w:pPr>
              <w:widowControl w:val="0"/>
              <w:jc w:val="both"/>
              <w:rPr>
                <w:rFonts w:ascii="GHEA Grapalat" w:hAnsi="GHEA Grapalat"/>
                <w:sz w:val="16"/>
                <w:szCs w:val="16"/>
              </w:rPr>
            </w:pPr>
          </w:p>
          <w:p w:rsidR="00832AE9" w:rsidRDefault="00832AE9">
            <w:pPr>
              <w:widowControl w:val="0"/>
              <w:jc w:val="both"/>
              <w:rPr>
                <w:rFonts w:ascii="GHEA Grapalat" w:hAnsi="GHEA Grapalat"/>
                <w:sz w:val="16"/>
                <w:szCs w:val="16"/>
              </w:rPr>
            </w:pPr>
            <w:r>
              <w:rPr>
                <w:rFonts w:ascii="GHEA Grapalat" w:hAnsi="GHEA Grapalat"/>
                <w:sz w:val="16"/>
                <w:szCs w:val="16"/>
              </w:rPr>
              <w:t>Маленькая, белая, вкусовая добавка, используемая в пищевых продуктах. В соответствии с нормами и стандартами РА (0,5 кг) с уменьшенной заводской упаковкой. ГОСТ 2156-76. Безопасность и маркировка: N 2-III- 4.9-01-2010 Статья 8 гигиенических стандартов и Статья 8 Закона РА о безопасности пищевых продуктов</w:t>
            </w:r>
          </w:p>
        </w:tc>
        <w:tc>
          <w:tcPr>
            <w:tcW w:w="709" w:type="dxa"/>
          </w:tcPr>
          <w:p w:rsidR="00832AE9" w:rsidRDefault="00832AE9">
            <w:pPr>
              <w:widowControl w:val="0"/>
              <w:jc w:val="center"/>
              <w:rPr>
                <w:rFonts w:ascii="GHEA Grapalat" w:hAnsi="GHEA Grapalat"/>
                <w:sz w:val="16"/>
                <w:szCs w:val="16"/>
              </w:rPr>
            </w:pPr>
          </w:p>
          <w:p w:rsidR="00832AE9" w:rsidRDefault="00832AE9">
            <w:pPr>
              <w:rPr>
                <w:rFonts w:ascii="GHEA Grapalat" w:hAnsi="GHEA Grapalat"/>
                <w:sz w:val="16"/>
                <w:szCs w:val="16"/>
              </w:rPr>
            </w:pPr>
          </w:p>
          <w:p w:rsidR="00832AE9" w:rsidRDefault="00832AE9">
            <w:pPr>
              <w:rPr>
                <w:rFonts w:ascii="GHEA Grapalat" w:hAnsi="GHEA Grapalat"/>
                <w:sz w:val="16"/>
                <w:szCs w:val="16"/>
              </w:rPr>
            </w:pPr>
          </w:p>
          <w:p w:rsidR="00832AE9" w:rsidRDefault="00832AE9">
            <w:pPr>
              <w:rPr>
                <w:rFonts w:ascii="GHEA Grapalat" w:hAnsi="GHEA Grapalat"/>
                <w:sz w:val="16"/>
                <w:szCs w:val="16"/>
              </w:rPr>
            </w:pPr>
          </w:p>
          <w:p w:rsidR="00832AE9" w:rsidRDefault="00832AE9">
            <w:pPr>
              <w:rPr>
                <w:rFonts w:ascii="GHEA Grapalat" w:hAnsi="GHEA Grapalat"/>
                <w:sz w:val="16"/>
                <w:szCs w:val="16"/>
              </w:rPr>
            </w:pPr>
          </w:p>
          <w:p w:rsidR="00832AE9" w:rsidRDefault="00832AE9">
            <w:pPr>
              <w:rPr>
                <w:rFonts w:ascii="GHEA Grapalat" w:hAnsi="GHEA Grapalat"/>
                <w:sz w:val="16"/>
                <w:szCs w:val="16"/>
              </w:rPr>
            </w:pPr>
          </w:p>
          <w:p w:rsidR="00832AE9" w:rsidRDefault="00832AE9">
            <w:pPr>
              <w:rPr>
                <w:rFonts w:ascii="GHEA Grapalat" w:hAnsi="GHEA Grapalat"/>
                <w:sz w:val="16"/>
                <w:szCs w:val="16"/>
                <w:lang w:val="en-US"/>
              </w:rPr>
            </w:pPr>
            <w:proofErr w:type="spellStart"/>
            <w:r>
              <w:rPr>
                <w:rFonts w:ascii="GHEA Grapalat" w:hAnsi="GHEA Grapalat"/>
                <w:sz w:val="16"/>
                <w:szCs w:val="16"/>
                <w:lang w:val="en-US"/>
              </w:rPr>
              <w:t>уп</w:t>
            </w:r>
            <w:proofErr w:type="spellEnd"/>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663C61" w:rsidRDefault="00832AE9" w:rsidP="00D169A3">
            <w:pPr>
              <w:jc w:val="center"/>
              <w:rPr>
                <w:rFonts w:ascii="Times LatArm" w:hAnsi="Times LatArm" w:cs="Calibri"/>
                <w:bCs/>
                <w:color w:val="000000"/>
                <w:sz w:val="20"/>
                <w:szCs w:val="20"/>
                <w:lang w:val="en-US"/>
              </w:rPr>
            </w:pPr>
            <w:r>
              <w:rPr>
                <w:rFonts w:ascii="Times LatArm" w:hAnsi="Times LatArm" w:cs="Calibri"/>
                <w:bCs/>
                <w:color w:val="000000"/>
                <w:sz w:val="20"/>
                <w:szCs w:val="20"/>
                <w:lang w:val="en-US"/>
              </w:rPr>
              <w:t>10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4810DA"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4F4CF0">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en-US"/>
              </w:rPr>
              <w:t>39</w:t>
            </w:r>
          </w:p>
        </w:tc>
        <w:tc>
          <w:tcPr>
            <w:tcW w:w="1208" w:type="dxa"/>
            <w:vAlign w:val="center"/>
          </w:tcPr>
          <w:p w:rsidR="00832AE9" w:rsidRDefault="00832AE9">
            <w:pPr>
              <w:rPr>
                <w:rFonts w:ascii="Arial" w:hAnsi="Arial" w:cs="Arial"/>
                <w:color w:val="000000"/>
                <w:sz w:val="20"/>
                <w:szCs w:val="20"/>
              </w:rPr>
            </w:pPr>
            <w:r>
              <w:rPr>
                <w:rFonts w:ascii="Arial" w:hAnsi="Arial" w:cs="Arial"/>
                <w:color w:val="000000"/>
                <w:sz w:val="20"/>
                <w:szCs w:val="20"/>
              </w:rPr>
              <w:t>15981600</w:t>
            </w:r>
          </w:p>
        </w:tc>
        <w:tc>
          <w:tcPr>
            <w:tcW w:w="1134" w:type="dxa"/>
          </w:tcPr>
          <w:p w:rsidR="00832AE9" w:rsidRDefault="00832AE9">
            <w:pPr>
              <w:widowControl w:val="0"/>
              <w:jc w:val="center"/>
              <w:rPr>
                <w:rFonts w:ascii="Arial" w:hAnsi="Arial" w:cs="Arial"/>
                <w:sz w:val="20"/>
                <w:szCs w:val="20"/>
                <w:lang w:val="en-US"/>
              </w:rPr>
            </w:pPr>
          </w:p>
          <w:p w:rsidR="00832AE9" w:rsidRDefault="00832AE9">
            <w:pPr>
              <w:widowControl w:val="0"/>
              <w:jc w:val="center"/>
              <w:rPr>
                <w:rFonts w:ascii="Arial" w:hAnsi="Arial" w:cs="Arial"/>
                <w:sz w:val="20"/>
                <w:szCs w:val="20"/>
                <w:lang w:val="en-US"/>
              </w:rPr>
            </w:pPr>
          </w:p>
          <w:p w:rsidR="00832AE9" w:rsidRDefault="00832AE9">
            <w:pPr>
              <w:widowControl w:val="0"/>
              <w:jc w:val="center"/>
              <w:rPr>
                <w:rFonts w:ascii="Arial" w:hAnsi="Arial" w:cs="Arial"/>
                <w:sz w:val="20"/>
                <w:szCs w:val="20"/>
                <w:lang w:val="en-US"/>
              </w:rPr>
            </w:pPr>
          </w:p>
          <w:p w:rsidR="00832AE9" w:rsidRDefault="00832AE9">
            <w:pPr>
              <w:widowControl w:val="0"/>
              <w:jc w:val="center"/>
              <w:rPr>
                <w:rFonts w:ascii="Arial" w:hAnsi="Arial" w:cs="Arial"/>
                <w:sz w:val="20"/>
                <w:szCs w:val="20"/>
                <w:lang w:val="en-US"/>
              </w:rPr>
            </w:pPr>
            <w:proofErr w:type="spellStart"/>
            <w:r>
              <w:rPr>
                <w:rFonts w:ascii="Arial" w:hAnsi="Arial" w:cs="Arial"/>
                <w:sz w:val="20"/>
                <w:szCs w:val="20"/>
                <w:lang w:val="en-US"/>
              </w:rPr>
              <w:t>кисель</w:t>
            </w:r>
            <w:proofErr w:type="spellEnd"/>
          </w:p>
        </w:tc>
        <w:tc>
          <w:tcPr>
            <w:tcW w:w="1276" w:type="dxa"/>
          </w:tcPr>
          <w:p w:rsidR="00832AE9" w:rsidRDefault="00832AE9">
            <w:pPr>
              <w:widowControl w:val="0"/>
              <w:jc w:val="center"/>
              <w:rPr>
                <w:rFonts w:ascii="GHEA Grapalat" w:hAnsi="GHEA Grapalat"/>
                <w:sz w:val="16"/>
                <w:szCs w:val="16"/>
              </w:rPr>
            </w:pPr>
          </w:p>
        </w:tc>
        <w:tc>
          <w:tcPr>
            <w:tcW w:w="5386" w:type="dxa"/>
          </w:tcPr>
          <w:p w:rsidR="00832AE9" w:rsidRDefault="00832AE9">
            <w:pPr>
              <w:widowControl w:val="0"/>
              <w:jc w:val="both"/>
              <w:rPr>
                <w:rFonts w:ascii="GHEA Grapalat" w:hAnsi="GHEA Grapalat"/>
                <w:sz w:val="16"/>
                <w:szCs w:val="16"/>
              </w:rPr>
            </w:pPr>
          </w:p>
          <w:p w:rsidR="00832AE9" w:rsidRDefault="00832AE9">
            <w:pPr>
              <w:widowControl w:val="0"/>
              <w:jc w:val="both"/>
              <w:rPr>
                <w:rFonts w:ascii="GHEA Grapalat" w:hAnsi="GHEA Grapalat"/>
                <w:sz w:val="16"/>
                <w:szCs w:val="16"/>
              </w:rPr>
            </w:pPr>
          </w:p>
          <w:p w:rsidR="00832AE9" w:rsidRDefault="00832AE9">
            <w:pPr>
              <w:widowControl w:val="0"/>
              <w:jc w:val="both"/>
              <w:rPr>
                <w:rFonts w:ascii="GHEA Grapalat" w:hAnsi="GHEA Grapalat"/>
                <w:sz w:val="16"/>
                <w:szCs w:val="16"/>
              </w:rPr>
            </w:pPr>
          </w:p>
          <w:p w:rsidR="00832AE9" w:rsidRDefault="00832AE9">
            <w:pPr>
              <w:widowControl w:val="0"/>
              <w:jc w:val="both"/>
              <w:rPr>
                <w:rFonts w:ascii="GHEA Grapalat" w:hAnsi="GHEA Grapalat"/>
                <w:sz w:val="16"/>
                <w:szCs w:val="16"/>
              </w:rPr>
            </w:pPr>
            <w:r>
              <w:rPr>
                <w:rFonts w:ascii="GHEA Grapalat" w:hAnsi="GHEA Grapalat"/>
                <w:sz w:val="16"/>
                <w:szCs w:val="16"/>
              </w:rPr>
              <w:t>Молоко коровье пастеризованное с содержанием жира 3%, кислотностью (90 г) 16-21OT. Безопасность и маркировка в соответствии с нормами и стандартами РА N2-11-4,9-01-2003</w:t>
            </w:r>
          </w:p>
        </w:tc>
        <w:tc>
          <w:tcPr>
            <w:tcW w:w="709" w:type="dxa"/>
          </w:tcPr>
          <w:p w:rsidR="00832AE9" w:rsidRDefault="00832AE9">
            <w:pPr>
              <w:widowControl w:val="0"/>
              <w:jc w:val="center"/>
              <w:rPr>
                <w:rFonts w:ascii="GHEA Grapalat" w:hAnsi="GHEA Grapalat"/>
                <w:sz w:val="16"/>
                <w:szCs w:val="16"/>
              </w:rPr>
            </w:pPr>
          </w:p>
          <w:p w:rsidR="00832AE9" w:rsidRDefault="00832AE9">
            <w:pPr>
              <w:rPr>
                <w:rFonts w:ascii="GHEA Grapalat" w:hAnsi="GHEA Grapalat"/>
                <w:sz w:val="16"/>
                <w:szCs w:val="16"/>
              </w:rPr>
            </w:pPr>
          </w:p>
          <w:p w:rsidR="00832AE9" w:rsidRDefault="00832AE9">
            <w:pPr>
              <w:rPr>
                <w:rFonts w:ascii="GHEA Grapalat" w:hAnsi="GHEA Grapalat"/>
                <w:sz w:val="16"/>
                <w:szCs w:val="16"/>
              </w:rPr>
            </w:pPr>
          </w:p>
          <w:p w:rsidR="00832AE9" w:rsidRDefault="00832AE9">
            <w:pPr>
              <w:rPr>
                <w:rFonts w:ascii="GHEA Grapalat" w:hAnsi="GHEA Grapalat"/>
                <w:sz w:val="16"/>
                <w:szCs w:val="16"/>
              </w:rPr>
            </w:pPr>
          </w:p>
          <w:p w:rsidR="00832AE9" w:rsidRDefault="00832AE9">
            <w:pPr>
              <w:rPr>
                <w:rFonts w:ascii="GHEA Grapalat" w:hAnsi="GHEA Grapalat"/>
                <w:sz w:val="16"/>
                <w:szCs w:val="16"/>
              </w:rPr>
            </w:pPr>
          </w:p>
          <w:p w:rsidR="00832AE9" w:rsidRDefault="00832AE9">
            <w:pPr>
              <w:rPr>
                <w:rFonts w:ascii="GHEA Grapalat" w:hAnsi="GHEA Grapalat"/>
                <w:sz w:val="16"/>
                <w:szCs w:val="16"/>
              </w:rPr>
            </w:pPr>
          </w:p>
          <w:p w:rsidR="00832AE9" w:rsidRDefault="00832AE9">
            <w:pPr>
              <w:rPr>
                <w:rFonts w:ascii="GHEA Grapalat" w:hAnsi="GHEA Grapalat"/>
                <w:sz w:val="16"/>
                <w:szCs w:val="16"/>
                <w:lang w:val="en-US"/>
              </w:rPr>
            </w:pPr>
            <w:proofErr w:type="spellStart"/>
            <w:r>
              <w:rPr>
                <w:rFonts w:ascii="GHEA Grapalat" w:hAnsi="GHEA Grapalat"/>
                <w:sz w:val="16"/>
                <w:szCs w:val="16"/>
                <w:lang w:val="en-US"/>
              </w:rPr>
              <w:t>уп</w:t>
            </w:r>
            <w:proofErr w:type="spellEnd"/>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Default="00832AE9" w:rsidP="00D169A3">
            <w:pPr>
              <w:jc w:val="center"/>
              <w:rPr>
                <w:rFonts w:ascii="Times LatArm" w:hAnsi="Times LatArm" w:cs="Calibri"/>
                <w:bCs/>
                <w:color w:val="000000"/>
                <w:sz w:val="20"/>
                <w:szCs w:val="20"/>
                <w:lang w:val="en-US"/>
              </w:rPr>
            </w:pPr>
            <w:r>
              <w:rPr>
                <w:rFonts w:ascii="Times LatArm" w:hAnsi="Times LatArm" w:cs="Calibri"/>
                <w:bCs/>
                <w:color w:val="000000"/>
                <w:sz w:val="20"/>
                <w:szCs w:val="20"/>
                <w:lang w:val="en-US"/>
              </w:rPr>
              <w:t>250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4810DA"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4F4CF0">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en-US"/>
              </w:rPr>
              <w:t>40</w:t>
            </w:r>
          </w:p>
        </w:tc>
        <w:tc>
          <w:tcPr>
            <w:tcW w:w="1208" w:type="dxa"/>
            <w:vAlign w:val="bottom"/>
          </w:tcPr>
          <w:p w:rsidR="00832AE9" w:rsidRPr="003735AF" w:rsidRDefault="00832AE9" w:rsidP="004F4CF0">
            <w:pPr>
              <w:rPr>
                <w:rFonts w:ascii="Calibri" w:hAnsi="Calibri" w:cs="Calibri"/>
                <w:sz w:val="20"/>
                <w:szCs w:val="20"/>
              </w:rPr>
            </w:pPr>
            <w:r w:rsidRPr="003735AF">
              <w:rPr>
                <w:rFonts w:ascii="Sylfaen" w:hAnsi="Sylfaen"/>
                <w:sz w:val="20"/>
                <w:szCs w:val="20"/>
                <w:lang w:val="hy-AM"/>
              </w:rPr>
              <w:t>15842310</w:t>
            </w:r>
          </w:p>
        </w:tc>
        <w:tc>
          <w:tcPr>
            <w:tcW w:w="1134" w:type="dxa"/>
          </w:tcPr>
          <w:p w:rsidR="00832AE9" w:rsidRPr="00BA277A" w:rsidRDefault="00832AE9" w:rsidP="004F4CF0">
            <w:pPr>
              <w:widowControl w:val="0"/>
              <w:jc w:val="center"/>
              <w:rPr>
                <w:rFonts w:ascii="GHEA Grapalat" w:hAnsi="GHEA Grapalat"/>
                <w:sz w:val="16"/>
                <w:szCs w:val="16"/>
              </w:rPr>
            </w:pPr>
            <w:r w:rsidRPr="00F21A9C">
              <w:rPr>
                <w:rFonts w:ascii="GHEA Grapalat" w:hAnsi="GHEA Grapalat"/>
                <w:sz w:val="16"/>
                <w:szCs w:val="16"/>
              </w:rPr>
              <w:t>Карамель</w:t>
            </w:r>
          </w:p>
        </w:tc>
        <w:tc>
          <w:tcPr>
            <w:tcW w:w="1276" w:type="dxa"/>
          </w:tcPr>
          <w:p w:rsidR="00832AE9" w:rsidRPr="00BA277A" w:rsidRDefault="00832AE9" w:rsidP="004F4CF0">
            <w:pPr>
              <w:widowControl w:val="0"/>
              <w:jc w:val="center"/>
              <w:rPr>
                <w:rFonts w:ascii="GHEA Grapalat" w:hAnsi="GHEA Grapalat"/>
                <w:sz w:val="16"/>
                <w:szCs w:val="16"/>
              </w:rPr>
            </w:pPr>
          </w:p>
        </w:tc>
        <w:tc>
          <w:tcPr>
            <w:tcW w:w="5386" w:type="dxa"/>
          </w:tcPr>
          <w:p w:rsidR="00832AE9" w:rsidRPr="00BA277A" w:rsidRDefault="00832AE9" w:rsidP="004F4CF0">
            <w:pPr>
              <w:widowControl w:val="0"/>
              <w:jc w:val="both"/>
              <w:rPr>
                <w:rFonts w:ascii="GHEA Grapalat" w:hAnsi="GHEA Grapalat"/>
                <w:sz w:val="16"/>
                <w:szCs w:val="16"/>
              </w:rPr>
            </w:pPr>
            <w:r w:rsidRPr="00F21A9C">
              <w:rPr>
                <w:rFonts w:ascii="GHEA Grapalat" w:hAnsi="GHEA Grapalat"/>
                <w:sz w:val="16"/>
                <w:szCs w:val="16"/>
              </w:rPr>
              <w:t>карамели фруктовые, в массе не более 4-25%, упакованные в фольгу и бумагу, не упакованные навалом, в весовые коробки, смешанный ассортимент.</w:t>
            </w:r>
            <w:r w:rsidRPr="00F21A9C">
              <w:t xml:space="preserve"> </w:t>
            </w:r>
            <w:r w:rsidRPr="00F21A9C">
              <w:rPr>
                <w:rFonts w:ascii="GHEA Grapalat" w:hAnsi="GHEA Grapalat"/>
                <w:sz w:val="16"/>
                <w:szCs w:val="16"/>
              </w:rPr>
              <w:t>Безопасность в соответствии с гигиеническими нормами N 2-III-4.9-01-2010,</w:t>
            </w:r>
            <w:r w:rsidRPr="00BA277A">
              <w:rPr>
                <w:rFonts w:ascii="GHEA Grapalat" w:hAnsi="GHEA Grapalat"/>
                <w:sz w:val="16"/>
                <w:szCs w:val="16"/>
              </w:rPr>
              <w:t>.</w:t>
            </w:r>
          </w:p>
          <w:p w:rsidR="00832AE9" w:rsidRPr="00BA277A" w:rsidRDefault="00832AE9" w:rsidP="004F4CF0">
            <w:pPr>
              <w:widowControl w:val="0"/>
              <w:jc w:val="both"/>
              <w:rPr>
                <w:rFonts w:ascii="GHEA Grapalat" w:hAnsi="GHEA Grapalat"/>
                <w:sz w:val="16"/>
                <w:szCs w:val="16"/>
              </w:rPr>
            </w:pPr>
          </w:p>
        </w:tc>
        <w:tc>
          <w:tcPr>
            <w:tcW w:w="709" w:type="dxa"/>
          </w:tcPr>
          <w:p w:rsidR="00832AE9" w:rsidRPr="003735AF" w:rsidRDefault="00832AE9">
            <w:pPr>
              <w:widowControl w:val="0"/>
              <w:jc w:val="center"/>
              <w:rPr>
                <w:rFonts w:ascii="GHEA Grapalat" w:hAnsi="GHEA Grapalat"/>
                <w:sz w:val="16"/>
                <w:szCs w:val="16"/>
                <w:lang w:val="en-US"/>
              </w:rPr>
            </w:pPr>
            <w:proofErr w:type="spellStart"/>
            <w:r>
              <w:rPr>
                <w:rFonts w:ascii="GHEA Grapalat" w:hAnsi="GHEA Grapalat"/>
                <w:sz w:val="16"/>
                <w:szCs w:val="16"/>
                <w:lang w:val="en-US"/>
              </w:rPr>
              <w:t>кг</w:t>
            </w:r>
            <w:proofErr w:type="spellEnd"/>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Default="00832AE9" w:rsidP="00D169A3">
            <w:pPr>
              <w:jc w:val="center"/>
              <w:rPr>
                <w:rFonts w:ascii="Times LatArm" w:hAnsi="Times LatArm" w:cs="Calibri"/>
                <w:bCs/>
                <w:color w:val="000000"/>
                <w:sz w:val="20"/>
                <w:szCs w:val="20"/>
                <w:lang w:val="en-US"/>
              </w:rPr>
            </w:pPr>
            <w:r>
              <w:rPr>
                <w:rFonts w:ascii="Times LatArm" w:hAnsi="Times LatArm" w:cs="Calibri"/>
                <w:bCs/>
                <w:color w:val="000000"/>
                <w:sz w:val="20"/>
                <w:szCs w:val="20"/>
                <w:lang w:val="en-US"/>
              </w:rPr>
              <w:t>35</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4810DA"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en-US"/>
              </w:rPr>
              <w:t>41</w:t>
            </w:r>
          </w:p>
        </w:tc>
        <w:tc>
          <w:tcPr>
            <w:tcW w:w="1208" w:type="dxa"/>
            <w:vAlign w:val="bottom"/>
          </w:tcPr>
          <w:p w:rsidR="00832AE9" w:rsidRPr="00BA277A" w:rsidRDefault="00832AE9" w:rsidP="00D169A3">
            <w:pPr>
              <w:rPr>
                <w:rFonts w:ascii="Calibri" w:hAnsi="Calibri" w:cs="Calibri"/>
                <w:sz w:val="20"/>
                <w:szCs w:val="20"/>
              </w:rPr>
            </w:pPr>
            <w:r>
              <w:rPr>
                <w:rFonts w:ascii="Arial Unicode" w:hAnsi="Arial Unicode"/>
                <w:sz w:val="20"/>
              </w:rPr>
              <w:t>03222134</w:t>
            </w:r>
          </w:p>
        </w:tc>
        <w:tc>
          <w:tcPr>
            <w:tcW w:w="1134" w:type="dxa"/>
          </w:tcPr>
          <w:p w:rsidR="00832AE9" w:rsidRPr="00C555A4" w:rsidRDefault="00832AE9" w:rsidP="00D169A3">
            <w:pPr>
              <w:widowControl w:val="0"/>
              <w:jc w:val="center"/>
              <w:rPr>
                <w:rFonts w:ascii="GHEA Grapalat" w:hAnsi="GHEA Grapalat"/>
                <w:sz w:val="16"/>
                <w:szCs w:val="16"/>
              </w:rPr>
            </w:pPr>
            <w:r w:rsidRPr="00C555A4">
              <w:rPr>
                <w:rFonts w:ascii="GHEA Grapalat" w:hAnsi="GHEA Grapalat"/>
                <w:sz w:val="16"/>
                <w:szCs w:val="16"/>
              </w:rPr>
              <w:t>слива</w:t>
            </w:r>
          </w:p>
        </w:tc>
        <w:tc>
          <w:tcPr>
            <w:tcW w:w="1276" w:type="dxa"/>
          </w:tcPr>
          <w:p w:rsidR="00832AE9" w:rsidRPr="00C555A4" w:rsidRDefault="00832AE9" w:rsidP="00D169A3">
            <w:pPr>
              <w:widowControl w:val="0"/>
              <w:jc w:val="center"/>
              <w:rPr>
                <w:rFonts w:ascii="GHEA Grapalat" w:hAnsi="GHEA Grapalat"/>
                <w:sz w:val="16"/>
                <w:szCs w:val="16"/>
              </w:rPr>
            </w:pPr>
          </w:p>
        </w:tc>
        <w:tc>
          <w:tcPr>
            <w:tcW w:w="5386" w:type="dxa"/>
          </w:tcPr>
          <w:p w:rsidR="00832AE9" w:rsidRPr="00C555A4" w:rsidRDefault="00832AE9" w:rsidP="00D169A3">
            <w:pPr>
              <w:widowControl w:val="0"/>
              <w:jc w:val="both"/>
              <w:rPr>
                <w:rFonts w:ascii="GHEA Grapalat" w:hAnsi="GHEA Grapalat"/>
                <w:sz w:val="16"/>
                <w:szCs w:val="16"/>
              </w:rPr>
            </w:pPr>
            <w:r w:rsidRPr="00C555A4">
              <w:rPr>
                <w:rFonts w:ascii="GHEA Grapalat" w:hAnsi="GHEA Grapalat"/>
                <w:sz w:val="16"/>
                <w:szCs w:val="16"/>
              </w:rPr>
              <w:t>Свежий, большой, зрелый, 5 * 6 см эквивалент</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Sylfaen" w:hAnsi="Sylfaen" w:cs="Calibri"/>
                <w:bCs/>
                <w:color w:val="000000"/>
                <w:sz w:val="20"/>
                <w:szCs w:val="20"/>
                <w:lang w:val="hy-AM"/>
              </w:rPr>
            </w:pPr>
            <w:r>
              <w:rPr>
                <w:rFonts w:ascii="Sylfaen" w:hAnsi="Sylfaen" w:cs="Calibri"/>
                <w:bCs/>
                <w:color w:val="000000"/>
                <w:sz w:val="20"/>
                <w:szCs w:val="20"/>
                <w:lang w:val="en-US"/>
              </w:rPr>
              <w:t>3</w:t>
            </w:r>
            <w:r w:rsidRPr="00567499">
              <w:rPr>
                <w:rFonts w:ascii="Sylfaen" w:hAnsi="Sylfaen" w:cs="Calibri"/>
                <w:bCs/>
                <w:color w:val="000000"/>
                <w:sz w:val="20"/>
                <w:szCs w:val="20"/>
                <w:lang w:val="hy-AM"/>
              </w:rPr>
              <w:t>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4810DA"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en-US"/>
              </w:rPr>
              <w:t>42</w:t>
            </w:r>
          </w:p>
        </w:tc>
        <w:tc>
          <w:tcPr>
            <w:tcW w:w="1208" w:type="dxa"/>
            <w:vAlign w:val="bottom"/>
          </w:tcPr>
          <w:p w:rsidR="00832AE9" w:rsidRPr="00BA277A" w:rsidRDefault="00832AE9" w:rsidP="00D169A3">
            <w:pPr>
              <w:rPr>
                <w:rFonts w:ascii="Calibri" w:hAnsi="Calibri" w:cs="Calibri"/>
              </w:rPr>
            </w:pPr>
            <w:r>
              <w:rPr>
                <w:rFonts w:ascii="Arial Unicode" w:hAnsi="Arial Unicode"/>
                <w:sz w:val="20"/>
              </w:rPr>
              <w:t>03222128</w:t>
            </w:r>
          </w:p>
        </w:tc>
        <w:tc>
          <w:tcPr>
            <w:tcW w:w="1134" w:type="dxa"/>
          </w:tcPr>
          <w:p w:rsidR="00832AE9" w:rsidRPr="00BA277A" w:rsidRDefault="00832AE9" w:rsidP="00D169A3">
            <w:pPr>
              <w:widowControl w:val="0"/>
              <w:jc w:val="center"/>
              <w:rPr>
                <w:rFonts w:ascii="GHEA Grapalat" w:hAnsi="GHEA Grapalat"/>
                <w:sz w:val="16"/>
                <w:szCs w:val="16"/>
              </w:rPr>
            </w:pPr>
            <w:r w:rsidRPr="008737A1">
              <w:rPr>
                <w:rFonts w:ascii="GHEA Grapalat" w:hAnsi="GHEA Grapalat"/>
                <w:sz w:val="16"/>
                <w:szCs w:val="16"/>
              </w:rPr>
              <w:t>яблоко</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8737A1" w:rsidRDefault="00832AE9" w:rsidP="00D169A3">
            <w:pPr>
              <w:widowControl w:val="0"/>
              <w:jc w:val="both"/>
              <w:rPr>
                <w:rFonts w:ascii="GHEA Grapalat" w:hAnsi="GHEA Grapalat"/>
                <w:sz w:val="16"/>
                <w:szCs w:val="16"/>
              </w:rPr>
            </w:pPr>
            <w:r w:rsidRPr="008737A1">
              <w:rPr>
                <w:rFonts w:ascii="GHEA Grapalat" w:hAnsi="GHEA Grapalat"/>
                <w:sz w:val="16"/>
                <w:szCs w:val="16"/>
              </w:rPr>
              <w:t xml:space="preserve">Яблоко, I группы плодовитости, разных сортов </w:t>
            </w:r>
            <w:proofErr w:type="spellStart"/>
            <w:r w:rsidRPr="008737A1">
              <w:rPr>
                <w:rFonts w:ascii="GHEA Grapalat" w:hAnsi="GHEA Grapalat"/>
                <w:sz w:val="16"/>
                <w:szCs w:val="16"/>
              </w:rPr>
              <w:t>Армении</w:t>
            </w:r>
            <w:proofErr w:type="gramStart"/>
            <w:r w:rsidRPr="008737A1">
              <w:rPr>
                <w:rFonts w:ascii="GHEA Grapalat" w:hAnsi="GHEA Grapalat"/>
                <w:sz w:val="16"/>
                <w:szCs w:val="16"/>
              </w:rPr>
              <w:t>,д</w:t>
            </w:r>
            <w:proofErr w:type="gramEnd"/>
            <w:r w:rsidRPr="008737A1">
              <w:rPr>
                <w:rFonts w:ascii="GHEA Grapalat" w:hAnsi="GHEA Grapalat"/>
                <w:sz w:val="16"/>
                <w:szCs w:val="16"/>
              </w:rPr>
              <w:t>иаметр</w:t>
            </w:r>
            <w:proofErr w:type="spellEnd"/>
            <w:r w:rsidRPr="008737A1">
              <w:rPr>
                <w:rFonts w:ascii="GHEA Grapalat" w:hAnsi="GHEA Grapalat"/>
                <w:sz w:val="16"/>
                <w:szCs w:val="16"/>
              </w:rPr>
              <w:t xml:space="preserve"> не менее 70-75мм, без повреждений </w:t>
            </w:r>
            <w:proofErr w:type="spellStart"/>
            <w:r w:rsidRPr="008737A1">
              <w:rPr>
                <w:rFonts w:ascii="GHEA Grapalat" w:hAnsi="GHEA Grapalat"/>
                <w:sz w:val="16"/>
                <w:szCs w:val="16"/>
              </w:rPr>
              <w:t>кожуры,ямочки</w:t>
            </w:r>
            <w:proofErr w:type="spellEnd"/>
            <w:r w:rsidRPr="008737A1">
              <w:rPr>
                <w:rFonts w:ascii="GHEA Grapalat" w:hAnsi="GHEA Grapalat"/>
                <w:sz w:val="16"/>
                <w:szCs w:val="16"/>
              </w:rPr>
              <w:t xml:space="preserve"> и следы от повреждения градом не более 2см, ГОСТ 21122-75.  </w:t>
            </w:r>
          </w:p>
          <w:p w:rsidR="00832AE9" w:rsidRPr="008737A1" w:rsidRDefault="00832AE9" w:rsidP="00D169A3">
            <w:pPr>
              <w:widowControl w:val="0"/>
              <w:jc w:val="both"/>
              <w:rPr>
                <w:rFonts w:ascii="GHEA Grapalat" w:hAnsi="GHEA Grapalat"/>
                <w:sz w:val="16"/>
                <w:szCs w:val="16"/>
              </w:rPr>
            </w:pPr>
            <w:r w:rsidRPr="008737A1">
              <w:rPr>
                <w:rFonts w:ascii="GHEA Grapalat" w:hAnsi="GHEA Grapalat"/>
                <w:sz w:val="16"/>
                <w:szCs w:val="16"/>
              </w:rPr>
              <w:t xml:space="preserve">Безопасность – по утвержденному Правительством РА от 21-ого декабря 2006г. постановлению N 1913-Н «Техническому регламенту свежих плодов-овощей» и статьи 9 Закона РА «О безопасности пищевой продукции».   </w:t>
            </w:r>
          </w:p>
          <w:p w:rsidR="00832AE9" w:rsidRPr="00BA277A" w:rsidRDefault="00832AE9" w:rsidP="00D169A3">
            <w:pPr>
              <w:widowControl w:val="0"/>
              <w:jc w:val="both"/>
              <w:rPr>
                <w:rFonts w:ascii="GHEA Grapalat" w:hAnsi="GHEA Grapalat"/>
                <w:sz w:val="16"/>
                <w:szCs w:val="16"/>
              </w:rPr>
            </w:pPr>
            <w:r w:rsidRPr="008737A1">
              <w:rPr>
                <w:rFonts w:ascii="GHEA Grapalat" w:hAnsi="GHEA Grapalat"/>
                <w:sz w:val="16"/>
                <w:szCs w:val="16"/>
              </w:rPr>
              <w:t xml:space="preserve">В июнь-август </w:t>
            </w:r>
            <w:proofErr w:type="gramStart"/>
            <w:r w:rsidRPr="008737A1">
              <w:rPr>
                <w:rFonts w:ascii="GHEA Grapalat" w:hAnsi="GHEA Grapalat"/>
                <w:sz w:val="16"/>
                <w:szCs w:val="16"/>
              </w:rPr>
              <w:t>месяцах</w:t>
            </w:r>
            <w:proofErr w:type="gramEnd"/>
            <w:r w:rsidRPr="008737A1">
              <w:rPr>
                <w:rFonts w:ascii="GHEA Grapalat" w:hAnsi="GHEA Grapalat"/>
                <w:sz w:val="16"/>
                <w:szCs w:val="16"/>
              </w:rPr>
              <w:t xml:space="preserve"> поставка данного яблока не предусматривается</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3735AF" w:rsidRDefault="00832AE9" w:rsidP="00D169A3">
            <w:pPr>
              <w:jc w:val="center"/>
              <w:rPr>
                <w:rFonts w:ascii="Sylfaen" w:hAnsi="Sylfaen" w:cs="Calibri"/>
                <w:bCs/>
                <w:color w:val="000000"/>
                <w:sz w:val="20"/>
                <w:szCs w:val="20"/>
                <w:lang w:val="en-US"/>
              </w:rPr>
            </w:pPr>
            <w:r>
              <w:rPr>
                <w:rFonts w:ascii="Sylfaen" w:hAnsi="Sylfaen" w:cs="Calibri"/>
                <w:bCs/>
                <w:color w:val="000000"/>
                <w:sz w:val="20"/>
                <w:szCs w:val="20"/>
                <w:lang w:val="en-US"/>
              </w:rPr>
              <w:t>100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4810DA"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en-US"/>
              </w:rPr>
              <w:t>43</w:t>
            </w:r>
          </w:p>
        </w:tc>
        <w:tc>
          <w:tcPr>
            <w:tcW w:w="1208" w:type="dxa"/>
            <w:vAlign w:val="bottom"/>
          </w:tcPr>
          <w:p w:rsidR="00832AE9" w:rsidRPr="00BA277A" w:rsidRDefault="00832AE9" w:rsidP="00D169A3">
            <w:pPr>
              <w:rPr>
                <w:rFonts w:ascii="Calibri" w:hAnsi="Calibri" w:cs="Calibri"/>
                <w:sz w:val="20"/>
                <w:szCs w:val="20"/>
              </w:rPr>
            </w:pPr>
            <w:r>
              <w:rPr>
                <w:rFonts w:ascii="Arial Unicode" w:hAnsi="Arial Unicode"/>
                <w:sz w:val="20"/>
              </w:rPr>
              <w:t>03222100</w:t>
            </w:r>
          </w:p>
        </w:tc>
        <w:tc>
          <w:tcPr>
            <w:tcW w:w="1134" w:type="dxa"/>
          </w:tcPr>
          <w:p w:rsidR="00832AE9" w:rsidRPr="00F96EEF" w:rsidRDefault="00832AE9" w:rsidP="00D169A3">
            <w:pPr>
              <w:widowControl w:val="0"/>
              <w:jc w:val="center"/>
              <w:rPr>
                <w:rFonts w:ascii="GHEA Grapalat" w:hAnsi="GHEA Grapalat"/>
                <w:sz w:val="16"/>
                <w:szCs w:val="16"/>
              </w:rPr>
            </w:pPr>
            <w:r w:rsidRPr="00F96EEF">
              <w:rPr>
                <w:rFonts w:ascii="GHEA Grapalat" w:hAnsi="GHEA Grapalat"/>
                <w:sz w:val="16"/>
                <w:szCs w:val="16"/>
              </w:rPr>
              <w:t>банан</w:t>
            </w:r>
          </w:p>
        </w:tc>
        <w:tc>
          <w:tcPr>
            <w:tcW w:w="1276" w:type="dxa"/>
          </w:tcPr>
          <w:p w:rsidR="00832AE9" w:rsidRPr="00BA277A" w:rsidRDefault="00832AE9" w:rsidP="00D169A3">
            <w:pPr>
              <w:widowControl w:val="0"/>
              <w:jc w:val="center"/>
              <w:rPr>
                <w:rFonts w:ascii="GHEA Grapalat" w:hAnsi="GHEA Grapalat"/>
                <w:b/>
                <w:i/>
                <w:sz w:val="16"/>
                <w:szCs w:val="16"/>
                <w:u w:val="single"/>
              </w:rPr>
            </w:pPr>
          </w:p>
        </w:tc>
        <w:tc>
          <w:tcPr>
            <w:tcW w:w="5386" w:type="dxa"/>
          </w:tcPr>
          <w:p w:rsidR="00832AE9" w:rsidRPr="00F96EEF" w:rsidRDefault="00832AE9" w:rsidP="00D169A3">
            <w:pPr>
              <w:widowControl w:val="0"/>
              <w:jc w:val="both"/>
              <w:rPr>
                <w:rFonts w:ascii="GHEA Grapalat" w:hAnsi="GHEA Grapalat"/>
                <w:sz w:val="16"/>
                <w:szCs w:val="16"/>
              </w:rPr>
            </w:pPr>
            <w:r w:rsidRPr="00F96EEF">
              <w:rPr>
                <w:rFonts w:ascii="GHEA Grapalat" w:hAnsi="GHEA Grapalat"/>
                <w:sz w:val="16"/>
                <w:szCs w:val="16"/>
              </w:rPr>
              <w:t>Бананы в свежем, плодовом отряде II (от 71 до 63 мм включительно).</w:t>
            </w:r>
            <w:r w:rsidRPr="00F96EEF">
              <w:t xml:space="preserve"> </w:t>
            </w:r>
            <w:r w:rsidRPr="00F96EEF">
              <w:rPr>
                <w:rFonts w:ascii="GHEA Grapalat" w:hAnsi="GHEA Grapalat"/>
                <w:sz w:val="16"/>
                <w:szCs w:val="16"/>
              </w:rPr>
              <w:t>Безопасность и маркировка согласно Правительству РА 2006 Статья 8 Закона РА "О свежих фруктах и овощах и о безопасности пищевых продуктов", принятая Указом № 1913-N от 21 декабря.</w:t>
            </w:r>
          </w:p>
        </w:tc>
        <w:tc>
          <w:tcPr>
            <w:tcW w:w="709" w:type="dxa"/>
          </w:tcPr>
          <w:p w:rsidR="00832AE9" w:rsidRPr="00BA277A" w:rsidRDefault="00832AE9" w:rsidP="00D169A3">
            <w:pPr>
              <w:widowControl w:val="0"/>
              <w:jc w:val="center"/>
              <w:rPr>
                <w:rFonts w:ascii="GHEA Grapalat" w:hAnsi="GHEA Grapalat"/>
                <w:sz w:val="16"/>
                <w:szCs w:val="16"/>
              </w:rPr>
            </w:pPr>
            <w:proofErr w:type="gramStart"/>
            <w:r w:rsidRPr="00BA277A">
              <w:rPr>
                <w:rFonts w:ascii="GHEA Grapalat" w:hAnsi="GHEA Grapalat"/>
                <w:sz w:val="16"/>
                <w:szCs w:val="16"/>
              </w:rPr>
              <w:t>к</w:t>
            </w:r>
            <w:proofErr w:type="gramEnd"/>
            <w:r w:rsidRPr="00BA277A">
              <w:rPr>
                <w:rFonts w:ascii="GHEA Grapalat" w:hAnsi="GHEA Grapalat"/>
                <w:sz w:val="16"/>
                <w:szCs w:val="16"/>
              </w:rPr>
              <w:t>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Sylfaen" w:hAnsi="Sylfaen" w:cs="Calibri"/>
                <w:bCs/>
                <w:color w:val="000000"/>
                <w:sz w:val="20"/>
                <w:szCs w:val="20"/>
                <w:lang w:val="hy-AM"/>
              </w:rPr>
            </w:pPr>
            <w:r w:rsidRPr="00567499">
              <w:rPr>
                <w:rFonts w:ascii="Sylfaen" w:hAnsi="Sylfaen" w:cs="Calibri"/>
                <w:bCs/>
                <w:color w:val="000000"/>
                <w:sz w:val="20"/>
                <w:szCs w:val="20"/>
                <w:lang w:val="hy-AM"/>
              </w:rPr>
              <w:t>130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832AE9" w:rsidP="00C90FEB">
            <w:pPr>
              <w:rPr>
                <w:rFonts w:ascii="Arial LatArm" w:hAnsi="Arial LatArm"/>
                <w:sz w:val="16"/>
                <w:szCs w:val="16"/>
              </w:rPr>
            </w:pPr>
            <w:r w:rsidRPr="00832AE9">
              <w:rPr>
                <w:rFonts w:ascii="Arial LatArm" w:hAnsi="Arial LatArm"/>
                <w:sz w:val="16"/>
                <w:szCs w:val="16"/>
              </w:rPr>
              <w:t>01.</w:t>
            </w:r>
            <w:r w:rsidR="004810DA">
              <w:rPr>
                <w:rFonts w:ascii="Arial LatArm" w:hAnsi="Arial LatArm"/>
                <w:sz w:val="16"/>
                <w:szCs w:val="16"/>
              </w:rPr>
              <w:t>0</w:t>
            </w:r>
            <w:r w:rsidR="004810DA">
              <w:rPr>
                <w:rFonts w:ascii="Arial LatArm" w:hAnsi="Arial LatArm"/>
                <w:sz w:val="16"/>
                <w:szCs w:val="16"/>
                <w:lang w:val="en-US"/>
              </w:rPr>
              <w:t>4</w:t>
            </w:r>
            <w:r w:rsidRPr="00832AE9">
              <w:rPr>
                <w:rFonts w:ascii="Arial LatArm" w:hAnsi="Arial LatArm"/>
                <w:sz w:val="16"/>
                <w:szCs w:val="16"/>
              </w:rPr>
              <w:t>.2020</w:t>
            </w:r>
            <w:r w:rsidRPr="00832AE9">
              <w:rPr>
                <w:rFonts w:ascii="Arial" w:hAnsi="Arial" w:cs="Arial"/>
                <w:sz w:val="16"/>
                <w:szCs w:val="16"/>
              </w:rPr>
              <w:t>г</w:t>
            </w:r>
            <w:r w:rsidRPr="00832AE9">
              <w:rPr>
                <w:rFonts w:ascii="Arial LatArm" w:hAnsi="Arial LatArm"/>
                <w:sz w:val="16"/>
                <w:szCs w:val="16"/>
              </w:rPr>
              <w:t>-15.11.2020</w:t>
            </w:r>
            <w:r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en-US"/>
              </w:rPr>
              <w:lastRenderedPageBreak/>
              <w:t>44</w:t>
            </w:r>
          </w:p>
        </w:tc>
        <w:tc>
          <w:tcPr>
            <w:tcW w:w="1208" w:type="dxa"/>
            <w:vAlign w:val="bottom"/>
          </w:tcPr>
          <w:p w:rsidR="00832AE9" w:rsidRPr="00BA277A" w:rsidRDefault="00832AE9" w:rsidP="00D169A3">
            <w:pPr>
              <w:jc w:val="center"/>
              <w:rPr>
                <w:rFonts w:ascii="Calibri" w:hAnsi="Calibri" w:cs="Calibri"/>
                <w:sz w:val="20"/>
                <w:szCs w:val="20"/>
              </w:rPr>
            </w:pPr>
            <w:r>
              <w:rPr>
                <w:rFonts w:ascii="Arial Unicode" w:hAnsi="Arial Unicode"/>
                <w:sz w:val="20"/>
              </w:rPr>
              <w:t>03222132</w:t>
            </w:r>
          </w:p>
        </w:tc>
        <w:tc>
          <w:tcPr>
            <w:tcW w:w="1134" w:type="dxa"/>
          </w:tcPr>
          <w:p w:rsidR="00832AE9" w:rsidRPr="00BA277A" w:rsidRDefault="00832AE9" w:rsidP="00D169A3">
            <w:pPr>
              <w:widowControl w:val="0"/>
              <w:jc w:val="center"/>
              <w:rPr>
                <w:rFonts w:ascii="GHEA Grapalat" w:hAnsi="GHEA Grapalat"/>
                <w:sz w:val="16"/>
                <w:szCs w:val="16"/>
              </w:rPr>
            </w:pPr>
            <w:r w:rsidRPr="008737A1">
              <w:rPr>
                <w:rFonts w:ascii="GHEA Grapalat" w:hAnsi="GHEA Grapalat"/>
                <w:sz w:val="16"/>
                <w:szCs w:val="16"/>
              </w:rPr>
              <w:t>персик</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8737A1" w:rsidRDefault="00832AE9" w:rsidP="00D169A3">
            <w:pPr>
              <w:widowControl w:val="0"/>
              <w:jc w:val="both"/>
              <w:rPr>
                <w:rFonts w:ascii="GHEA Grapalat" w:hAnsi="GHEA Grapalat"/>
                <w:sz w:val="16"/>
                <w:szCs w:val="16"/>
              </w:rPr>
            </w:pPr>
            <w:r w:rsidRPr="008737A1">
              <w:rPr>
                <w:rFonts w:ascii="GHEA Grapalat" w:hAnsi="GHEA Grapalat"/>
                <w:sz w:val="16"/>
                <w:szCs w:val="16"/>
              </w:rPr>
              <w:t>Свежий и сладкий, сочный, разных сортов, без наружных повреждений, диаметр – не менее 80-85мм. АСТ 352-2013.</w:t>
            </w:r>
          </w:p>
          <w:p w:rsidR="00832AE9" w:rsidRPr="00BA277A" w:rsidRDefault="00832AE9" w:rsidP="00D169A3">
            <w:pPr>
              <w:widowControl w:val="0"/>
              <w:jc w:val="both"/>
              <w:rPr>
                <w:rFonts w:ascii="GHEA Grapalat" w:hAnsi="GHEA Grapalat"/>
                <w:sz w:val="16"/>
                <w:szCs w:val="16"/>
              </w:rPr>
            </w:pPr>
            <w:r w:rsidRPr="008737A1">
              <w:rPr>
                <w:rFonts w:ascii="GHEA Grapalat" w:hAnsi="GHEA Grapalat"/>
                <w:sz w:val="16"/>
                <w:szCs w:val="16"/>
              </w:rPr>
              <w:t xml:space="preserve">Безопасность – по утвержденному Правительством РА от 21-ого декабря 2006г. постановлению N 1913-Н «Техническому регламенту свежих плодов-овощей» и статьи 9 Закона РА «О безопасности пищевой продукции».   </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rPr>
                <w:rFonts w:ascii="Sylfaen" w:hAnsi="Sylfaen" w:cs="Calibri"/>
                <w:bCs/>
                <w:color w:val="000000"/>
                <w:sz w:val="20"/>
                <w:szCs w:val="20"/>
                <w:lang w:val="hy-AM"/>
              </w:rPr>
            </w:pPr>
            <w:r w:rsidRPr="00567499">
              <w:rPr>
                <w:rFonts w:ascii="Sylfaen" w:hAnsi="Sylfaen" w:cs="Calibri"/>
                <w:bCs/>
                <w:color w:val="000000"/>
                <w:sz w:val="20"/>
                <w:szCs w:val="20"/>
                <w:lang w:val="hy-AM"/>
              </w:rPr>
              <w:t xml:space="preserve">   50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4810DA"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en-US"/>
              </w:rPr>
              <w:t>45</w:t>
            </w:r>
          </w:p>
        </w:tc>
        <w:tc>
          <w:tcPr>
            <w:tcW w:w="1208" w:type="dxa"/>
            <w:vAlign w:val="bottom"/>
          </w:tcPr>
          <w:p w:rsidR="00832AE9" w:rsidRPr="00BA277A" w:rsidRDefault="00832AE9" w:rsidP="00D169A3">
            <w:pPr>
              <w:rPr>
                <w:rFonts w:ascii="Calibri" w:hAnsi="Calibri" w:cs="Calibri"/>
                <w:sz w:val="20"/>
                <w:szCs w:val="20"/>
              </w:rPr>
            </w:pPr>
            <w:r>
              <w:rPr>
                <w:rFonts w:ascii="Sylfaen" w:hAnsi="Sylfaen"/>
                <w:lang w:val="hy-AM"/>
              </w:rPr>
              <w:t>15332412</w:t>
            </w:r>
          </w:p>
        </w:tc>
        <w:tc>
          <w:tcPr>
            <w:tcW w:w="1134" w:type="dxa"/>
          </w:tcPr>
          <w:p w:rsidR="00832AE9" w:rsidRPr="00BA277A" w:rsidRDefault="00832AE9" w:rsidP="00D169A3">
            <w:pPr>
              <w:widowControl w:val="0"/>
              <w:jc w:val="center"/>
              <w:rPr>
                <w:rFonts w:ascii="GHEA Grapalat" w:hAnsi="GHEA Grapalat"/>
                <w:sz w:val="16"/>
                <w:szCs w:val="16"/>
              </w:rPr>
            </w:pPr>
            <w:r w:rsidRPr="008737A1">
              <w:rPr>
                <w:rFonts w:ascii="GHEA Grapalat" w:hAnsi="GHEA Grapalat"/>
                <w:sz w:val="16"/>
                <w:szCs w:val="16"/>
              </w:rPr>
              <w:t>изюм</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8737A1" w:rsidRDefault="00832AE9" w:rsidP="00D169A3">
            <w:pPr>
              <w:widowControl w:val="0"/>
              <w:jc w:val="both"/>
              <w:rPr>
                <w:rFonts w:ascii="GHEA Grapalat" w:hAnsi="GHEA Grapalat"/>
                <w:sz w:val="16"/>
                <w:szCs w:val="16"/>
              </w:rPr>
            </w:pPr>
            <w:r w:rsidRPr="008737A1">
              <w:rPr>
                <w:rFonts w:ascii="GHEA Grapalat" w:hAnsi="GHEA Grapalat"/>
                <w:sz w:val="16"/>
                <w:szCs w:val="16"/>
              </w:rPr>
              <w:t xml:space="preserve">Из винограда </w:t>
            </w:r>
            <w:proofErr w:type="spellStart"/>
            <w:r w:rsidRPr="008737A1">
              <w:rPr>
                <w:rFonts w:ascii="GHEA Grapalat" w:hAnsi="GHEA Grapalat"/>
                <w:sz w:val="16"/>
                <w:szCs w:val="16"/>
              </w:rPr>
              <w:t>заводстой</w:t>
            </w:r>
            <w:proofErr w:type="spellEnd"/>
            <w:r w:rsidRPr="008737A1">
              <w:rPr>
                <w:rFonts w:ascii="GHEA Grapalat" w:hAnsi="GHEA Grapalat"/>
                <w:sz w:val="16"/>
                <w:szCs w:val="16"/>
              </w:rPr>
              <w:t xml:space="preserve"> обработки, храненные в условиях температуры от 5 0C до 25 0C влажностью не более 70 %. Упаковка – в картонной таре или </w:t>
            </w:r>
            <w:proofErr w:type="spellStart"/>
            <w:r w:rsidRPr="008737A1">
              <w:rPr>
                <w:rFonts w:ascii="GHEA Grapalat" w:hAnsi="GHEA Grapalat"/>
                <w:sz w:val="16"/>
                <w:szCs w:val="16"/>
              </w:rPr>
              <w:t>предназанченной</w:t>
            </w:r>
            <w:proofErr w:type="spellEnd"/>
            <w:r w:rsidRPr="008737A1">
              <w:rPr>
                <w:rFonts w:ascii="GHEA Grapalat" w:hAnsi="GHEA Grapalat"/>
                <w:sz w:val="16"/>
                <w:szCs w:val="16"/>
              </w:rPr>
              <w:t xml:space="preserve"> для пищи полиэтиленовой пленке, с соответствующей маркировкой.  ГОСТ 6882-88. </w:t>
            </w:r>
          </w:p>
          <w:p w:rsidR="00832AE9" w:rsidRPr="00BA277A" w:rsidRDefault="00832AE9" w:rsidP="00D169A3">
            <w:pPr>
              <w:widowControl w:val="0"/>
              <w:jc w:val="both"/>
              <w:rPr>
                <w:rFonts w:ascii="GHEA Grapalat" w:hAnsi="GHEA Grapalat"/>
                <w:sz w:val="16"/>
                <w:szCs w:val="16"/>
              </w:rPr>
            </w:pPr>
            <w:r w:rsidRPr="008737A1">
              <w:rPr>
                <w:rFonts w:ascii="GHEA Grapalat" w:hAnsi="GHEA Grapalat"/>
                <w:sz w:val="16"/>
                <w:szCs w:val="16"/>
              </w:rPr>
              <w:t xml:space="preserve">Безопасность и маркировка – пищевой продукт должен быть подвергнут оценке соответствия, согласно (TPTC 021/2011) «О безопасности пищевой продукции» и (TPTC 022/2011) «О маркировке пищевой продукции», </w:t>
            </w:r>
            <w:proofErr w:type="gramStart"/>
            <w:r w:rsidRPr="008737A1">
              <w:rPr>
                <w:rFonts w:ascii="GHEA Grapalat" w:hAnsi="GHEA Grapalat"/>
                <w:sz w:val="16"/>
                <w:szCs w:val="16"/>
              </w:rPr>
              <w:t>ТР</w:t>
            </w:r>
            <w:proofErr w:type="gramEnd"/>
            <w:r w:rsidRPr="008737A1">
              <w:rPr>
                <w:rFonts w:ascii="GHEA Grapalat" w:hAnsi="GHEA Grapalat"/>
                <w:sz w:val="16"/>
                <w:szCs w:val="16"/>
              </w:rPr>
              <w:t xml:space="preserve"> ТС 005/2011 "О безопасности упаковки технического регламента таможенного союза и быть маркирован согласно статьи 9 Закона РА  «О безопасности пищевой продукции».  </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Sylfaen" w:hAnsi="Sylfaen" w:cs="Calibri"/>
                <w:bCs/>
                <w:color w:val="000000"/>
                <w:sz w:val="20"/>
                <w:szCs w:val="20"/>
                <w:lang w:val="hy-AM"/>
              </w:rPr>
            </w:pPr>
            <w:r w:rsidRPr="00567499">
              <w:rPr>
                <w:rFonts w:ascii="Sylfaen" w:hAnsi="Sylfaen" w:cs="Calibri"/>
                <w:bCs/>
                <w:color w:val="000000"/>
                <w:sz w:val="20"/>
                <w:szCs w:val="20"/>
                <w:lang w:val="hy-AM"/>
              </w:rPr>
              <w:t>5</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4810DA"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en-US"/>
              </w:rPr>
              <w:t>46</w:t>
            </w:r>
          </w:p>
        </w:tc>
        <w:tc>
          <w:tcPr>
            <w:tcW w:w="1208" w:type="dxa"/>
            <w:vAlign w:val="bottom"/>
          </w:tcPr>
          <w:p w:rsidR="00832AE9" w:rsidRPr="00BA277A" w:rsidRDefault="00832AE9" w:rsidP="00D169A3">
            <w:pPr>
              <w:rPr>
                <w:rFonts w:ascii="Calibri" w:hAnsi="Calibri" w:cs="Calibri"/>
                <w:sz w:val="20"/>
                <w:szCs w:val="20"/>
              </w:rPr>
            </w:pPr>
            <w:r>
              <w:rPr>
                <w:rFonts w:ascii="Sylfaen" w:hAnsi="Sylfaen"/>
                <w:lang w:val="hy-AM"/>
              </w:rPr>
              <w:t>15331168</w:t>
            </w:r>
          </w:p>
        </w:tc>
        <w:tc>
          <w:tcPr>
            <w:tcW w:w="1134" w:type="dxa"/>
          </w:tcPr>
          <w:p w:rsidR="00832AE9" w:rsidRPr="00CF4A13" w:rsidRDefault="00832AE9" w:rsidP="00D169A3">
            <w:pPr>
              <w:widowControl w:val="0"/>
              <w:jc w:val="center"/>
              <w:rPr>
                <w:rFonts w:ascii="GHEA Grapalat" w:hAnsi="GHEA Grapalat"/>
                <w:sz w:val="16"/>
                <w:szCs w:val="16"/>
              </w:rPr>
            </w:pPr>
            <w:r w:rsidRPr="00CF4A13">
              <w:rPr>
                <w:rFonts w:ascii="GHEA Grapalat" w:hAnsi="GHEA Grapalat"/>
                <w:sz w:val="16"/>
                <w:szCs w:val="16"/>
              </w:rPr>
              <w:t>баклажан</w:t>
            </w:r>
          </w:p>
        </w:tc>
        <w:tc>
          <w:tcPr>
            <w:tcW w:w="1276" w:type="dxa"/>
          </w:tcPr>
          <w:p w:rsidR="00832AE9" w:rsidRPr="00CF4A13" w:rsidRDefault="00832AE9" w:rsidP="00D169A3">
            <w:pPr>
              <w:widowControl w:val="0"/>
              <w:jc w:val="center"/>
              <w:rPr>
                <w:rFonts w:ascii="GHEA Grapalat" w:hAnsi="GHEA Grapalat"/>
                <w:sz w:val="16"/>
                <w:szCs w:val="16"/>
              </w:rPr>
            </w:pPr>
          </w:p>
        </w:tc>
        <w:tc>
          <w:tcPr>
            <w:tcW w:w="5386" w:type="dxa"/>
          </w:tcPr>
          <w:p w:rsidR="00832AE9" w:rsidRPr="00CF4A13" w:rsidRDefault="00832AE9" w:rsidP="00D169A3">
            <w:pPr>
              <w:widowControl w:val="0"/>
              <w:jc w:val="both"/>
              <w:rPr>
                <w:rFonts w:ascii="GHEA Grapalat" w:hAnsi="GHEA Grapalat"/>
                <w:sz w:val="16"/>
                <w:szCs w:val="16"/>
              </w:rPr>
            </w:pPr>
            <w:r w:rsidRPr="00CF4A13">
              <w:rPr>
                <w:rFonts w:ascii="GHEA Grapalat" w:hAnsi="GHEA Grapalat"/>
                <w:sz w:val="16"/>
                <w:szCs w:val="16"/>
              </w:rPr>
              <w:t>Баклажан свежий, ГОСТ 13907-86.</w:t>
            </w:r>
            <w:r w:rsidRPr="00CF4A13">
              <w:t xml:space="preserve"> </w:t>
            </w:r>
            <w:r w:rsidRPr="00CF4A13">
              <w:rPr>
                <w:rFonts w:ascii="GHEA Grapalat" w:hAnsi="GHEA Grapalat"/>
                <w:sz w:val="16"/>
                <w:szCs w:val="16"/>
              </w:rPr>
              <w:t>Безопасность в соответствии со статьей 9 Санитарно-эпидемиологического регламента N 2-III-4,9-01-2003 (Сан-</w:t>
            </w:r>
            <w:proofErr w:type="spellStart"/>
            <w:r w:rsidRPr="00CF4A13">
              <w:rPr>
                <w:rFonts w:ascii="GHEA Grapalat" w:hAnsi="GHEA Grapalat"/>
                <w:sz w:val="16"/>
                <w:szCs w:val="16"/>
              </w:rPr>
              <w:t>Пин</w:t>
            </w:r>
            <w:proofErr w:type="spellEnd"/>
            <w:r w:rsidRPr="00CF4A13">
              <w:rPr>
                <w:rFonts w:ascii="GHEA Grapalat" w:hAnsi="GHEA Grapalat"/>
                <w:sz w:val="16"/>
                <w:szCs w:val="16"/>
              </w:rPr>
              <w:t xml:space="preserve"> РФ 2,3,2-1078-01)</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Sylfaen" w:hAnsi="Sylfaen" w:cs="Calibri"/>
                <w:bCs/>
                <w:color w:val="000000"/>
                <w:sz w:val="20"/>
                <w:szCs w:val="20"/>
                <w:lang w:val="hy-AM"/>
              </w:rPr>
            </w:pPr>
            <w:r w:rsidRPr="00567499">
              <w:rPr>
                <w:rFonts w:ascii="Sylfaen" w:hAnsi="Sylfaen" w:cs="Calibri"/>
                <w:bCs/>
                <w:color w:val="000000"/>
                <w:sz w:val="20"/>
                <w:szCs w:val="20"/>
                <w:lang w:val="hy-AM"/>
              </w:rPr>
              <w:t>20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4810DA"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hy-AM"/>
              </w:rPr>
              <w:t>4</w:t>
            </w:r>
            <w:r>
              <w:rPr>
                <w:rFonts w:ascii="GHEA Grapalat" w:hAnsi="GHEA Grapalat"/>
                <w:sz w:val="16"/>
                <w:szCs w:val="20"/>
                <w:lang w:val="en-US"/>
              </w:rPr>
              <w:t>7</w:t>
            </w:r>
          </w:p>
        </w:tc>
        <w:tc>
          <w:tcPr>
            <w:tcW w:w="1208" w:type="dxa"/>
            <w:vAlign w:val="bottom"/>
          </w:tcPr>
          <w:p w:rsidR="00832AE9" w:rsidRPr="00BA277A" w:rsidRDefault="00832AE9" w:rsidP="00D169A3">
            <w:pPr>
              <w:rPr>
                <w:rFonts w:ascii="Calibri" w:hAnsi="Calibri" w:cs="Calibri"/>
              </w:rPr>
            </w:pPr>
            <w:r>
              <w:rPr>
                <w:rFonts w:ascii="Sylfaen" w:hAnsi="Sylfaen"/>
                <w:lang w:val="hy-AM"/>
              </w:rPr>
              <w:t>03221120</w:t>
            </w:r>
          </w:p>
        </w:tc>
        <w:tc>
          <w:tcPr>
            <w:tcW w:w="1134" w:type="dxa"/>
          </w:tcPr>
          <w:p w:rsidR="00832AE9" w:rsidRPr="00BA277A" w:rsidRDefault="00832AE9" w:rsidP="00D169A3">
            <w:pPr>
              <w:widowControl w:val="0"/>
              <w:jc w:val="center"/>
              <w:rPr>
                <w:rFonts w:ascii="GHEA Grapalat" w:hAnsi="GHEA Grapalat"/>
                <w:sz w:val="16"/>
                <w:szCs w:val="16"/>
              </w:rPr>
            </w:pPr>
            <w:r w:rsidRPr="008737A1">
              <w:rPr>
                <w:rFonts w:ascii="GHEA Grapalat" w:hAnsi="GHEA Grapalat"/>
                <w:sz w:val="16"/>
                <w:szCs w:val="16"/>
              </w:rPr>
              <w:t>перец</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BA277A" w:rsidRDefault="00832AE9" w:rsidP="00D169A3">
            <w:pPr>
              <w:widowControl w:val="0"/>
              <w:jc w:val="both"/>
              <w:rPr>
                <w:rFonts w:ascii="GHEA Grapalat" w:hAnsi="GHEA Grapalat"/>
                <w:sz w:val="16"/>
                <w:szCs w:val="16"/>
              </w:rPr>
            </w:pPr>
            <w:r w:rsidRPr="00BA277A">
              <w:rPr>
                <w:rFonts w:ascii="GHEA Grapalat" w:hAnsi="GHEA Grapalat"/>
                <w:sz w:val="16"/>
                <w:szCs w:val="16"/>
              </w:rPr>
              <w:t xml:space="preserve">Отборные или обычные </w:t>
            </w:r>
            <w:proofErr w:type="spellStart"/>
            <w:r w:rsidRPr="00BA277A">
              <w:rPr>
                <w:rFonts w:ascii="GHEA Grapalat" w:hAnsi="GHEA Grapalat"/>
                <w:sz w:val="16"/>
                <w:szCs w:val="16"/>
              </w:rPr>
              <w:t>сорти</w:t>
            </w:r>
            <w:proofErr w:type="spellEnd"/>
            <w:r w:rsidRPr="00BA277A">
              <w:t xml:space="preserve"> </w:t>
            </w:r>
            <w:r w:rsidRPr="00BA277A">
              <w:rPr>
                <w:rFonts w:ascii="GHEA Grapalat" w:hAnsi="GHEA Grapalat"/>
                <w:sz w:val="16"/>
                <w:szCs w:val="16"/>
              </w:rPr>
              <w:t>Безопасность согласно Правительству Республики Армения 2006 «Технический регламент на свежие фрукты и овощи», утвержденный Указом № 1913-N от 21 декабря</w:t>
            </w:r>
            <w:r w:rsidRPr="00BA277A">
              <w:t xml:space="preserve"> </w:t>
            </w:r>
            <w:r w:rsidRPr="00BA277A">
              <w:rPr>
                <w:rFonts w:ascii="GHEA Grapalat" w:hAnsi="GHEA Grapalat"/>
                <w:sz w:val="16"/>
                <w:szCs w:val="16"/>
              </w:rPr>
              <w:t>и статья 8 Закона РА о безопасности пищевых продуктов. Поставки будут производиться в июле-октябре</w:t>
            </w:r>
            <w:proofErr w:type="gramStart"/>
            <w:r w:rsidRPr="00BA277A">
              <w:rPr>
                <w:rFonts w:ascii="GHEA Grapalat" w:hAnsi="GHEA Grapalat"/>
                <w:sz w:val="16"/>
                <w:szCs w:val="16"/>
              </w:rPr>
              <w:t>..</w:t>
            </w:r>
            <w:proofErr w:type="gramEnd"/>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Sylfaen" w:hAnsi="Sylfaen" w:cs="Calibri"/>
                <w:bCs/>
                <w:color w:val="000000"/>
                <w:sz w:val="20"/>
                <w:szCs w:val="20"/>
                <w:lang w:val="hy-AM"/>
              </w:rPr>
            </w:pPr>
            <w:r w:rsidRPr="00567499">
              <w:rPr>
                <w:rFonts w:ascii="Sylfaen" w:hAnsi="Sylfaen" w:cs="Calibri"/>
                <w:bCs/>
                <w:color w:val="000000"/>
                <w:sz w:val="20"/>
                <w:szCs w:val="20"/>
                <w:lang w:val="hy-AM"/>
              </w:rPr>
              <w:t>10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4810DA"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hy-AM"/>
              </w:rPr>
              <w:t>4</w:t>
            </w:r>
            <w:r>
              <w:rPr>
                <w:rFonts w:ascii="GHEA Grapalat" w:hAnsi="GHEA Grapalat"/>
                <w:sz w:val="16"/>
                <w:szCs w:val="20"/>
                <w:lang w:val="en-US"/>
              </w:rPr>
              <w:t>8</w:t>
            </w:r>
          </w:p>
        </w:tc>
        <w:tc>
          <w:tcPr>
            <w:tcW w:w="1208" w:type="dxa"/>
            <w:vAlign w:val="bottom"/>
          </w:tcPr>
          <w:p w:rsidR="00832AE9" w:rsidRPr="00BA277A" w:rsidRDefault="00832AE9" w:rsidP="00D169A3">
            <w:pPr>
              <w:rPr>
                <w:rFonts w:ascii="Calibri" w:hAnsi="Calibri" w:cs="Calibri"/>
              </w:rPr>
            </w:pPr>
            <w:r>
              <w:rPr>
                <w:rFonts w:ascii="Sylfaen" w:hAnsi="Sylfaen"/>
                <w:lang w:val="hy-AM"/>
              </w:rPr>
              <w:t>03221121</w:t>
            </w:r>
          </w:p>
        </w:tc>
        <w:tc>
          <w:tcPr>
            <w:tcW w:w="1134" w:type="dxa"/>
          </w:tcPr>
          <w:p w:rsidR="00832AE9" w:rsidRPr="00BA277A" w:rsidRDefault="00832AE9" w:rsidP="00D169A3">
            <w:pPr>
              <w:widowControl w:val="0"/>
              <w:jc w:val="center"/>
              <w:rPr>
                <w:rFonts w:ascii="GHEA Grapalat" w:hAnsi="GHEA Grapalat"/>
                <w:sz w:val="16"/>
                <w:szCs w:val="16"/>
              </w:rPr>
            </w:pPr>
            <w:r w:rsidRPr="008737A1">
              <w:rPr>
                <w:rFonts w:ascii="GHEA Grapalat" w:hAnsi="GHEA Grapalat"/>
                <w:sz w:val="16"/>
                <w:szCs w:val="16"/>
              </w:rPr>
              <w:t>помидор</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8737A1" w:rsidRDefault="00832AE9" w:rsidP="00D169A3">
            <w:pPr>
              <w:widowControl w:val="0"/>
              <w:jc w:val="both"/>
              <w:rPr>
                <w:rFonts w:ascii="GHEA Grapalat" w:hAnsi="GHEA Grapalat"/>
                <w:sz w:val="16"/>
                <w:szCs w:val="16"/>
              </w:rPr>
            </w:pPr>
            <w:r w:rsidRPr="008737A1">
              <w:rPr>
                <w:rFonts w:ascii="GHEA Grapalat" w:hAnsi="GHEA Grapalat"/>
                <w:sz w:val="16"/>
                <w:szCs w:val="16"/>
              </w:rPr>
              <w:t xml:space="preserve">Помидоры свежие, чистые, здоровые, без зараженности вредными насекомыми, не перезревшие, без механических повреждений, узкий диаметр – не менее 65-70мм. ГОСТ 1725-85.  </w:t>
            </w:r>
          </w:p>
          <w:p w:rsidR="00832AE9" w:rsidRPr="00BA277A" w:rsidRDefault="00832AE9" w:rsidP="00D169A3">
            <w:pPr>
              <w:widowControl w:val="0"/>
              <w:jc w:val="both"/>
              <w:rPr>
                <w:rFonts w:ascii="GHEA Grapalat" w:hAnsi="GHEA Grapalat"/>
                <w:sz w:val="16"/>
                <w:szCs w:val="16"/>
              </w:rPr>
            </w:pPr>
            <w:r w:rsidRPr="008737A1">
              <w:rPr>
                <w:rFonts w:ascii="GHEA Grapalat" w:hAnsi="GHEA Grapalat"/>
                <w:sz w:val="16"/>
                <w:szCs w:val="16"/>
              </w:rPr>
              <w:t xml:space="preserve">Безопасность – по утвержденному Правительством РА от 21-ого декабря 2006г. постановлению N 1913-Н «Техническому регламенту свежих плодов-овощей» и статьи 9 Закона РА «О безопасности пищевой продукции».  </w:t>
            </w:r>
          </w:p>
        </w:tc>
        <w:tc>
          <w:tcPr>
            <w:tcW w:w="709" w:type="dxa"/>
          </w:tcPr>
          <w:p w:rsidR="00832AE9" w:rsidRPr="00BA277A" w:rsidRDefault="00832AE9" w:rsidP="00D169A3">
            <w:pPr>
              <w:widowControl w:val="0"/>
              <w:jc w:val="center"/>
              <w:rPr>
                <w:rFonts w:ascii="GHEA Grapalat" w:hAnsi="GHEA Grapalat"/>
                <w:sz w:val="16"/>
                <w:szCs w:val="16"/>
              </w:rPr>
            </w:pPr>
            <w:r>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Sylfaen" w:hAnsi="Sylfaen" w:cs="Calibri"/>
                <w:bCs/>
                <w:color w:val="000000"/>
                <w:sz w:val="20"/>
                <w:szCs w:val="20"/>
                <w:lang w:val="hy-AM"/>
              </w:rPr>
            </w:pPr>
            <w:r w:rsidRPr="00567499">
              <w:rPr>
                <w:rFonts w:ascii="Sylfaen" w:hAnsi="Sylfaen" w:cs="Calibri"/>
                <w:bCs/>
                <w:color w:val="000000"/>
                <w:sz w:val="20"/>
                <w:szCs w:val="20"/>
                <w:lang w:val="hy-AM"/>
              </w:rPr>
              <w:t>15</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4810DA"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hy-AM"/>
              </w:rPr>
              <w:t>4</w:t>
            </w:r>
            <w:r>
              <w:rPr>
                <w:rFonts w:ascii="GHEA Grapalat" w:hAnsi="GHEA Grapalat"/>
                <w:sz w:val="16"/>
                <w:szCs w:val="20"/>
                <w:lang w:val="en-US"/>
              </w:rPr>
              <w:t>9</w:t>
            </w:r>
          </w:p>
        </w:tc>
        <w:tc>
          <w:tcPr>
            <w:tcW w:w="1208" w:type="dxa"/>
            <w:vAlign w:val="bottom"/>
          </w:tcPr>
          <w:p w:rsidR="00832AE9" w:rsidRPr="00BA277A" w:rsidRDefault="00832AE9" w:rsidP="00D169A3">
            <w:pPr>
              <w:rPr>
                <w:rFonts w:ascii="Calibri" w:hAnsi="Calibri" w:cs="Calibri"/>
              </w:rPr>
            </w:pPr>
            <w:r>
              <w:rPr>
                <w:rFonts w:ascii="Sylfaen" w:hAnsi="Sylfaen"/>
                <w:lang w:val="hy-AM"/>
              </w:rPr>
              <w:t>03221124</w:t>
            </w:r>
          </w:p>
        </w:tc>
        <w:tc>
          <w:tcPr>
            <w:tcW w:w="1134" w:type="dxa"/>
          </w:tcPr>
          <w:p w:rsidR="00832AE9" w:rsidRPr="00BA277A" w:rsidRDefault="00832AE9" w:rsidP="00D169A3">
            <w:pPr>
              <w:widowControl w:val="0"/>
              <w:jc w:val="center"/>
              <w:rPr>
                <w:rFonts w:ascii="GHEA Grapalat" w:hAnsi="GHEA Grapalat"/>
                <w:sz w:val="16"/>
                <w:szCs w:val="16"/>
              </w:rPr>
            </w:pPr>
            <w:r w:rsidRPr="008737A1">
              <w:rPr>
                <w:rFonts w:ascii="GHEA Grapalat" w:hAnsi="GHEA Grapalat"/>
                <w:sz w:val="16"/>
                <w:szCs w:val="16"/>
              </w:rPr>
              <w:t>огурец</w:t>
            </w:r>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8737A1" w:rsidRDefault="00832AE9" w:rsidP="00D169A3">
            <w:pPr>
              <w:widowControl w:val="0"/>
              <w:jc w:val="both"/>
              <w:rPr>
                <w:rFonts w:ascii="GHEA Grapalat" w:hAnsi="GHEA Grapalat"/>
                <w:sz w:val="16"/>
                <w:szCs w:val="16"/>
              </w:rPr>
            </w:pPr>
            <w:r w:rsidRPr="008737A1">
              <w:rPr>
                <w:rFonts w:ascii="GHEA Grapalat" w:hAnsi="GHEA Grapalat"/>
                <w:sz w:val="16"/>
                <w:szCs w:val="16"/>
              </w:rPr>
              <w:t>Огурец типа свежего использования, без повреждений, размеры – не больше среднего.</w:t>
            </w:r>
          </w:p>
          <w:p w:rsidR="00832AE9" w:rsidRPr="00BA277A" w:rsidRDefault="00832AE9" w:rsidP="00D169A3">
            <w:pPr>
              <w:widowControl w:val="0"/>
              <w:jc w:val="both"/>
              <w:rPr>
                <w:rFonts w:ascii="GHEA Grapalat" w:hAnsi="GHEA Grapalat"/>
                <w:sz w:val="16"/>
                <w:szCs w:val="16"/>
              </w:rPr>
            </w:pPr>
            <w:r w:rsidRPr="008737A1">
              <w:rPr>
                <w:rFonts w:ascii="GHEA Grapalat" w:hAnsi="GHEA Grapalat"/>
                <w:sz w:val="16"/>
                <w:szCs w:val="16"/>
              </w:rPr>
              <w:t xml:space="preserve">Безопасность – по утвержденному Правительством РА от 21-ого декабря 2006г. постановлению N 1913-Н «Техническому регламенту свежих плодов-овощей» и статьи 9 Закона РА «О безопасности пищевой продукции».   </w:t>
            </w:r>
          </w:p>
        </w:tc>
        <w:tc>
          <w:tcPr>
            <w:tcW w:w="709" w:type="dxa"/>
          </w:tcPr>
          <w:p w:rsidR="00832AE9" w:rsidRPr="00BA277A" w:rsidRDefault="00832AE9" w:rsidP="00D169A3">
            <w:pPr>
              <w:widowControl w:val="0"/>
              <w:jc w:val="center"/>
              <w:rPr>
                <w:rFonts w:ascii="GHEA Grapalat" w:hAnsi="GHEA Grapalat"/>
                <w:sz w:val="16"/>
                <w:szCs w:val="16"/>
              </w:rPr>
            </w:pPr>
            <w:r w:rsidRPr="00BA277A">
              <w:rPr>
                <w:rFonts w:ascii="GHEA Grapalat" w:hAnsi="GHEA Grapalat"/>
                <w:sz w:val="16"/>
                <w:szCs w:val="16"/>
              </w:rPr>
              <w:t>кг</w:t>
            </w:r>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567499" w:rsidRDefault="00832AE9" w:rsidP="00D169A3">
            <w:pPr>
              <w:jc w:val="center"/>
              <w:rPr>
                <w:rFonts w:ascii="Sylfaen" w:hAnsi="Sylfaen" w:cs="Calibri"/>
                <w:bCs/>
                <w:color w:val="000000"/>
                <w:sz w:val="20"/>
                <w:szCs w:val="20"/>
                <w:lang w:val="hy-AM"/>
              </w:rPr>
            </w:pPr>
            <w:r w:rsidRPr="00567499">
              <w:rPr>
                <w:rFonts w:ascii="Sylfaen" w:hAnsi="Sylfaen" w:cs="Calibri"/>
                <w:bCs/>
                <w:color w:val="000000"/>
                <w:sz w:val="20"/>
                <w:szCs w:val="20"/>
                <w:lang w:val="hy-AM"/>
              </w:rPr>
              <w:t>20</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4810DA"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r w:rsidR="00832AE9" w:rsidRPr="00BA277A" w:rsidTr="00D169A3">
        <w:trPr>
          <w:trHeight w:val="246"/>
          <w:jc w:val="center"/>
        </w:trPr>
        <w:tc>
          <w:tcPr>
            <w:tcW w:w="1242" w:type="dxa"/>
            <w:vAlign w:val="center"/>
          </w:tcPr>
          <w:p w:rsidR="00832AE9" w:rsidRPr="00886CD6" w:rsidRDefault="00832AE9" w:rsidP="00D169A3">
            <w:pPr>
              <w:jc w:val="center"/>
              <w:rPr>
                <w:rFonts w:ascii="GHEA Grapalat" w:hAnsi="GHEA Grapalat"/>
                <w:sz w:val="16"/>
                <w:szCs w:val="20"/>
                <w:lang w:val="en-US"/>
              </w:rPr>
            </w:pPr>
            <w:r>
              <w:rPr>
                <w:rFonts w:ascii="GHEA Grapalat" w:hAnsi="GHEA Grapalat"/>
                <w:sz w:val="16"/>
                <w:szCs w:val="20"/>
                <w:lang w:val="en-US"/>
              </w:rPr>
              <w:t>50</w:t>
            </w:r>
          </w:p>
        </w:tc>
        <w:tc>
          <w:tcPr>
            <w:tcW w:w="1208" w:type="dxa"/>
            <w:vAlign w:val="bottom"/>
          </w:tcPr>
          <w:p w:rsidR="00832AE9" w:rsidRPr="00BF22D9" w:rsidRDefault="00832AE9" w:rsidP="00D169A3">
            <w:pPr>
              <w:rPr>
                <w:rFonts w:ascii="Calibri" w:hAnsi="Calibri" w:cs="Calibri"/>
                <w:sz w:val="22"/>
                <w:szCs w:val="22"/>
              </w:rPr>
            </w:pPr>
            <w:r w:rsidRPr="00BF22D9">
              <w:rPr>
                <w:rFonts w:ascii="Arial LatArm" w:hAnsi="Arial LatArm"/>
                <w:sz w:val="22"/>
                <w:szCs w:val="22"/>
              </w:rPr>
              <w:t>15872310</w:t>
            </w:r>
          </w:p>
        </w:tc>
        <w:tc>
          <w:tcPr>
            <w:tcW w:w="1134" w:type="dxa"/>
          </w:tcPr>
          <w:p w:rsidR="00832AE9" w:rsidRPr="00A70F79" w:rsidRDefault="00832AE9" w:rsidP="00D169A3">
            <w:pPr>
              <w:widowControl w:val="0"/>
              <w:jc w:val="center"/>
              <w:rPr>
                <w:rFonts w:ascii="GHEA Grapalat" w:hAnsi="GHEA Grapalat"/>
                <w:sz w:val="16"/>
                <w:szCs w:val="16"/>
                <w:lang w:val="en-US"/>
              </w:rPr>
            </w:pPr>
            <w:proofErr w:type="spellStart"/>
            <w:r w:rsidRPr="00A70F79">
              <w:rPr>
                <w:rFonts w:ascii="GHEA Grapalat" w:hAnsi="GHEA Grapalat"/>
                <w:sz w:val="16"/>
                <w:szCs w:val="16"/>
                <w:lang w:val="en-US"/>
              </w:rPr>
              <w:t>Лавровий</w:t>
            </w:r>
            <w:proofErr w:type="spellEnd"/>
            <w:r w:rsidRPr="00A70F79">
              <w:rPr>
                <w:rFonts w:ascii="GHEA Grapalat" w:hAnsi="GHEA Grapalat"/>
                <w:sz w:val="16"/>
                <w:szCs w:val="16"/>
                <w:lang w:val="en-US"/>
              </w:rPr>
              <w:t xml:space="preserve"> </w:t>
            </w:r>
            <w:proofErr w:type="spellStart"/>
            <w:r w:rsidRPr="00A70F79">
              <w:rPr>
                <w:rFonts w:ascii="GHEA Grapalat" w:hAnsi="GHEA Grapalat"/>
                <w:sz w:val="16"/>
                <w:szCs w:val="16"/>
                <w:lang w:val="en-US"/>
              </w:rPr>
              <w:t>листя</w:t>
            </w:r>
            <w:proofErr w:type="spellEnd"/>
          </w:p>
        </w:tc>
        <w:tc>
          <w:tcPr>
            <w:tcW w:w="1276" w:type="dxa"/>
          </w:tcPr>
          <w:p w:rsidR="00832AE9" w:rsidRPr="00BA277A" w:rsidRDefault="00832AE9" w:rsidP="00D169A3">
            <w:pPr>
              <w:widowControl w:val="0"/>
              <w:jc w:val="center"/>
              <w:rPr>
                <w:rFonts w:ascii="GHEA Grapalat" w:hAnsi="GHEA Grapalat"/>
                <w:sz w:val="16"/>
                <w:szCs w:val="16"/>
              </w:rPr>
            </w:pPr>
          </w:p>
        </w:tc>
        <w:tc>
          <w:tcPr>
            <w:tcW w:w="5386" w:type="dxa"/>
          </w:tcPr>
          <w:p w:rsidR="00832AE9" w:rsidRPr="00BA277A" w:rsidRDefault="00832AE9" w:rsidP="00D169A3">
            <w:pPr>
              <w:widowControl w:val="0"/>
              <w:jc w:val="both"/>
              <w:rPr>
                <w:rFonts w:ascii="GHEA Grapalat" w:hAnsi="GHEA Grapalat"/>
                <w:sz w:val="16"/>
                <w:szCs w:val="16"/>
              </w:rPr>
            </w:pPr>
            <w:r w:rsidRPr="00FD5A96">
              <w:rPr>
                <w:rFonts w:ascii="GHEA Grapalat" w:hAnsi="GHEA Grapalat"/>
                <w:sz w:val="16"/>
                <w:szCs w:val="16"/>
              </w:rPr>
              <w:t>с крупными листьями «Букет», сорт I высокого качества, ГОСТ 1937-90 или ГОСТ1938-90. Безопасность в соответствии с 2-III-4.9-01-2010 гигиеническими нормами и маркировкой - Статья 8 Закона РА о безопасности пищевых продуктов</w:t>
            </w:r>
          </w:p>
        </w:tc>
        <w:tc>
          <w:tcPr>
            <w:tcW w:w="709" w:type="dxa"/>
          </w:tcPr>
          <w:p w:rsidR="00832AE9" w:rsidRPr="00A70F79" w:rsidRDefault="00832AE9" w:rsidP="00D169A3">
            <w:pPr>
              <w:widowControl w:val="0"/>
              <w:jc w:val="center"/>
              <w:rPr>
                <w:rFonts w:ascii="Sylfaen" w:hAnsi="Sylfaen"/>
                <w:sz w:val="16"/>
                <w:szCs w:val="16"/>
                <w:lang w:val="en-US"/>
              </w:rPr>
            </w:pPr>
            <w:proofErr w:type="spellStart"/>
            <w:r>
              <w:rPr>
                <w:rFonts w:ascii="Sylfaen" w:hAnsi="Sylfaen"/>
                <w:sz w:val="16"/>
                <w:szCs w:val="16"/>
                <w:lang w:val="en-US"/>
              </w:rPr>
              <w:t>уп</w:t>
            </w:r>
            <w:proofErr w:type="spellEnd"/>
          </w:p>
        </w:tc>
        <w:tc>
          <w:tcPr>
            <w:tcW w:w="851" w:type="dxa"/>
          </w:tcPr>
          <w:p w:rsidR="00832AE9" w:rsidRPr="00BA277A" w:rsidRDefault="00832AE9" w:rsidP="00D169A3">
            <w:pPr>
              <w:widowControl w:val="0"/>
              <w:jc w:val="center"/>
              <w:rPr>
                <w:rFonts w:ascii="GHEA Grapalat" w:hAnsi="GHEA Grapalat"/>
                <w:sz w:val="16"/>
                <w:szCs w:val="16"/>
              </w:rPr>
            </w:pPr>
          </w:p>
        </w:tc>
        <w:tc>
          <w:tcPr>
            <w:tcW w:w="880" w:type="dxa"/>
          </w:tcPr>
          <w:p w:rsidR="00832AE9" w:rsidRPr="00BA277A" w:rsidRDefault="00832AE9" w:rsidP="00D169A3">
            <w:pPr>
              <w:widowControl w:val="0"/>
              <w:jc w:val="center"/>
              <w:rPr>
                <w:rFonts w:ascii="GHEA Grapalat" w:hAnsi="GHEA Grapalat"/>
                <w:sz w:val="16"/>
                <w:szCs w:val="16"/>
              </w:rPr>
            </w:pPr>
          </w:p>
        </w:tc>
        <w:tc>
          <w:tcPr>
            <w:tcW w:w="850" w:type="dxa"/>
            <w:vAlign w:val="center"/>
          </w:tcPr>
          <w:p w:rsidR="00832AE9" w:rsidRPr="00A70F79" w:rsidRDefault="00832AE9" w:rsidP="00A70F79">
            <w:pPr>
              <w:rPr>
                <w:rFonts w:ascii="Sylfaen" w:hAnsi="Sylfaen" w:cs="Calibri"/>
                <w:bCs/>
                <w:color w:val="000000"/>
                <w:sz w:val="20"/>
                <w:szCs w:val="20"/>
                <w:lang w:val="en-US"/>
              </w:rPr>
            </w:pPr>
            <w:r>
              <w:rPr>
                <w:rFonts w:ascii="Sylfaen" w:hAnsi="Sylfaen" w:cs="Calibri"/>
                <w:bCs/>
                <w:color w:val="000000"/>
                <w:sz w:val="20"/>
                <w:szCs w:val="20"/>
                <w:lang w:val="en-US"/>
              </w:rPr>
              <w:t>6</w:t>
            </w:r>
          </w:p>
        </w:tc>
        <w:tc>
          <w:tcPr>
            <w:tcW w:w="821" w:type="dxa"/>
          </w:tcPr>
          <w:p w:rsidR="00832AE9" w:rsidRPr="00832AE9" w:rsidRDefault="00832AE9" w:rsidP="00C90FEB">
            <w:pPr>
              <w:rPr>
                <w:rFonts w:ascii="Arial LatArm" w:hAnsi="Arial LatArm"/>
                <w:sz w:val="16"/>
                <w:szCs w:val="16"/>
              </w:rPr>
            </w:pPr>
            <w:r w:rsidRPr="00832AE9">
              <w:rPr>
                <w:rFonts w:ascii="Arial" w:hAnsi="Arial" w:cs="Arial"/>
                <w:sz w:val="16"/>
                <w:szCs w:val="16"/>
              </w:rPr>
              <w:t>с</w:t>
            </w:r>
            <w:r w:rsidRPr="00832AE9">
              <w:rPr>
                <w:rFonts w:ascii="Arial LatArm" w:hAnsi="Arial LatArm"/>
                <w:sz w:val="16"/>
                <w:szCs w:val="16"/>
              </w:rPr>
              <w:t xml:space="preserve">. </w:t>
            </w:r>
            <w:proofErr w:type="spellStart"/>
            <w:r w:rsidRPr="00832AE9">
              <w:rPr>
                <w:rFonts w:ascii="Arial" w:hAnsi="Arial" w:cs="Arial"/>
                <w:sz w:val="16"/>
                <w:szCs w:val="16"/>
              </w:rPr>
              <w:t>Хоронк</w:t>
            </w:r>
            <w:proofErr w:type="spellEnd"/>
            <w:r w:rsidRPr="00832AE9">
              <w:rPr>
                <w:rFonts w:ascii="Arial LatArm" w:hAnsi="Arial LatArm"/>
                <w:sz w:val="16"/>
                <w:szCs w:val="16"/>
              </w:rPr>
              <w:t xml:space="preserve">, </w:t>
            </w:r>
            <w:proofErr w:type="spellStart"/>
            <w:r w:rsidRPr="00832AE9">
              <w:rPr>
                <w:rFonts w:ascii="Arial" w:hAnsi="Arial" w:cs="Arial"/>
                <w:sz w:val="16"/>
                <w:szCs w:val="16"/>
              </w:rPr>
              <w:t>ул</w:t>
            </w:r>
            <w:proofErr w:type="gramStart"/>
            <w:r w:rsidRPr="00832AE9">
              <w:rPr>
                <w:rFonts w:ascii="Arial LatArm" w:hAnsi="Arial LatArm"/>
                <w:sz w:val="16"/>
                <w:szCs w:val="16"/>
              </w:rPr>
              <w:t>.</w:t>
            </w:r>
            <w:r w:rsidRPr="00832AE9">
              <w:rPr>
                <w:rFonts w:ascii="Arial" w:hAnsi="Arial" w:cs="Arial"/>
                <w:sz w:val="16"/>
                <w:szCs w:val="16"/>
              </w:rPr>
              <w:t>Х</w:t>
            </w:r>
            <w:proofErr w:type="gramEnd"/>
            <w:r w:rsidRPr="00832AE9">
              <w:rPr>
                <w:rFonts w:ascii="Arial" w:hAnsi="Arial" w:cs="Arial"/>
                <w:sz w:val="16"/>
                <w:szCs w:val="16"/>
              </w:rPr>
              <w:t>оренаци</w:t>
            </w:r>
            <w:proofErr w:type="spellEnd"/>
            <w:r w:rsidRPr="00832AE9">
              <w:rPr>
                <w:rFonts w:ascii="Arial LatArm" w:hAnsi="Arial LatArm"/>
                <w:sz w:val="16"/>
                <w:szCs w:val="16"/>
              </w:rPr>
              <w:t xml:space="preserve"> 2</w:t>
            </w:r>
          </w:p>
        </w:tc>
        <w:tc>
          <w:tcPr>
            <w:tcW w:w="1046" w:type="dxa"/>
          </w:tcPr>
          <w:p w:rsidR="00832AE9" w:rsidRPr="00832AE9" w:rsidRDefault="00832AE9" w:rsidP="00C90FEB">
            <w:pPr>
              <w:rPr>
                <w:rFonts w:ascii="Arial LatArm" w:hAnsi="Arial LatArm"/>
                <w:sz w:val="16"/>
                <w:szCs w:val="16"/>
              </w:rPr>
            </w:pPr>
            <w:r w:rsidRPr="00832AE9">
              <w:rPr>
                <w:rFonts w:ascii="Arial" w:hAnsi="Arial" w:cs="Arial"/>
                <w:sz w:val="16"/>
                <w:szCs w:val="16"/>
              </w:rPr>
              <w:t>по</w:t>
            </w:r>
            <w:r w:rsidRPr="00832AE9">
              <w:rPr>
                <w:rFonts w:ascii="Arial LatArm" w:hAnsi="Arial LatArm"/>
                <w:sz w:val="16"/>
                <w:szCs w:val="16"/>
              </w:rPr>
              <w:t xml:space="preserve"> </w:t>
            </w:r>
            <w:r w:rsidRPr="00832AE9">
              <w:rPr>
                <w:rFonts w:ascii="Arial" w:hAnsi="Arial" w:cs="Arial"/>
                <w:sz w:val="16"/>
                <w:szCs w:val="16"/>
              </w:rPr>
              <w:t>заказу</w:t>
            </w:r>
          </w:p>
        </w:tc>
        <w:tc>
          <w:tcPr>
            <w:tcW w:w="947" w:type="dxa"/>
          </w:tcPr>
          <w:p w:rsidR="00832AE9" w:rsidRPr="00832AE9" w:rsidRDefault="004810DA" w:rsidP="00C90FEB">
            <w:pPr>
              <w:rPr>
                <w:rFonts w:ascii="Arial LatArm" w:hAnsi="Arial LatArm"/>
                <w:sz w:val="16"/>
                <w:szCs w:val="16"/>
              </w:rPr>
            </w:pPr>
            <w:r>
              <w:rPr>
                <w:rFonts w:ascii="Arial LatArm" w:hAnsi="Arial LatArm"/>
                <w:sz w:val="16"/>
                <w:szCs w:val="16"/>
              </w:rPr>
              <w:t>01.0</w:t>
            </w:r>
            <w:r>
              <w:rPr>
                <w:rFonts w:ascii="Arial LatArm" w:hAnsi="Arial LatArm"/>
                <w:sz w:val="16"/>
                <w:szCs w:val="16"/>
                <w:lang w:val="en-US"/>
              </w:rPr>
              <w:t>4</w:t>
            </w:r>
            <w:r w:rsidR="00832AE9" w:rsidRPr="00832AE9">
              <w:rPr>
                <w:rFonts w:ascii="Arial LatArm" w:hAnsi="Arial LatArm"/>
                <w:sz w:val="16"/>
                <w:szCs w:val="16"/>
              </w:rPr>
              <w:t>.2020</w:t>
            </w:r>
            <w:r w:rsidR="00832AE9" w:rsidRPr="00832AE9">
              <w:rPr>
                <w:rFonts w:ascii="Arial" w:hAnsi="Arial" w:cs="Arial"/>
                <w:sz w:val="16"/>
                <w:szCs w:val="16"/>
              </w:rPr>
              <w:t>г</w:t>
            </w:r>
            <w:r w:rsidR="00832AE9" w:rsidRPr="00832AE9">
              <w:rPr>
                <w:rFonts w:ascii="Arial LatArm" w:hAnsi="Arial LatArm"/>
                <w:sz w:val="16"/>
                <w:szCs w:val="16"/>
              </w:rPr>
              <w:t>-15.11.2020</w:t>
            </w:r>
            <w:r w:rsidR="00832AE9" w:rsidRPr="00832AE9">
              <w:rPr>
                <w:rFonts w:ascii="Arial" w:hAnsi="Arial" w:cs="Arial"/>
                <w:sz w:val="16"/>
                <w:szCs w:val="16"/>
              </w:rPr>
              <w:t>г</w:t>
            </w:r>
          </w:p>
        </w:tc>
      </w:tr>
    </w:tbl>
    <w:p w:rsidR="001A4607" w:rsidRPr="00BA277A" w:rsidRDefault="001A4607" w:rsidP="001A4607">
      <w:pPr>
        <w:widowControl w:val="0"/>
        <w:jc w:val="both"/>
        <w:rPr>
          <w:rFonts w:ascii="GHEA Grapalat" w:hAnsi="GHEA Grapalat"/>
        </w:rPr>
      </w:pPr>
    </w:p>
    <w:p w:rsidR="001A4607" w:rsidRPr="00BA277A" w:rsidRDefault="001A4607" w:rsidP="001A4607">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1A4607" w:rsidRPr="00BA277A" w:rsidTr="00D169A3">
        <w:trPr>
          <w:jc w:val="center"/>
        </w:trPr>
        <w:tc>
          <w:tcPr>
            <w:tcW w:w="4536" w:type="dxa"/>
          </w:tcPr>
          <w:p w:rsidR="00832AE9" w:rsidRDefault="00832AE9" w:rsidP="00D169A3">
            <w:pPr>
              <w:widowControl w:val="0"/>
              <w:jc w:val="center"/>
              <w:rPr>
                <w:rFonts w:ascii="GHEA Grapalat" w:hAnsi="GHEA Grapalat"/>
                <w:b/>
                <w:lang w:val="en-US"/>
              </w:rPr>
            </w:pPr>
          </w:p>
          <w:p w:rsidR="001A4607" w:rsidRPr="00BA277A" w:rsidRDefault="001A4607" w:rsidP="00D169A3">
            <w:pPr>
              <w:widowControl w:val="0"/>
              <w:jc w:val="center"/>
              <w:rPr>
                <w:rFonts w:ascii="GHEA Grapalat" w:hAnsi="GHEA Grapalat" w:cs="Sylfaen"/>
                <w:b/>
                <w:bCs/>
              </w:rPr>
            </w:pPr>
            <w:r w:rsidRPr="00BA277A">
              <w:rPr>
                <w:rFonts w:ascii="GHEA Grapalat" w:hAnsi="GHEA Grapalat"/>
                <w:b/>
              </w:rPr>
              <w:lastRenderedPageBreak/>
              <w:t>ПОКУПАТЕЛЬ</w:t>
            </w:r>
          </w:p>
          <w:p w:rsidR="001A4607" w:rsidRPr="00BA277A" w:rsidRDefault="001A4607" w:rsidP="00D169A3">
            <w:pPr>
              <w:widowControl w:val="0"/>
              <w:jc w:val="center"/>
              <w:rPr>
                <w:rFonts w:ascii="GHEA Grapalat" w:hAnsi="GHEA Grapalat"/>
                <w:lang w:val="en-US"/>
              </w:rPr>
            </w:pPr>
            <w:r w:rsidRPr="00BA277A">
              <w:rPr>
                <w:rFonts w:ascii="GHEA Grapalat" w:hAnsi="GHEA Grapalat"/>
                <w:lang w:val="en-US"/>
              </w:rPr>
              <w:t>_____________________</w:t>
            </w:r>
          </w:p>
          <w:p w:rsidR="001A4607" w:rsidRPr="001A4607" w:rsidRDefault="001A4607" w:rsidP="001A4607">
            <w:pPr>
              <w:widowControl w:val="0"/>
              <w:jc w:val="center"/>
              <w:rPr>
                <w:rFonts w:ascii="GHEA Grapalat" w:hAnsi="GHEA Grapalat"/>
                <w:sz w:val="16"/>
                <w:szCs w:val="16"/>
              </w:rPr>
            </w:pPr>
            <w:r w:rsidRPr="00BA277A">
              <w:rPr>
                <w:rFonts w:ascii="GHEA Grapalat" w:hAnsi="GHEA Grapalat"/>
                <w:sz w:val="16"/>
                <w:szCs w:val="16"/>
              </w:rPr>
              <w:t>/подпись/</w:t>
            </w:r>
            <w:r w:rsidRPr="00BA277A">
              <w:rPr>
                <w:rFonts w:ascii="GHEA Grapalat" w:hAnsi="GHEA Grapalat"/>
              </w:rPr>
              <w:t>М. П.</w:t>
            </w:r>
          </w:p>
        </w:tc>
        <w:tc>
          <w:tcPr>
            <w:tcW w:w="760" w:type="dxa"/>
          </w:tcPr>
          <w:p w:rsidR="001A4607" w:rsidRPr="00BA277A" w:rsidRDefault="001A4607" w:rsidP="00D169A3">
            <w:pPr>
              <w:widowControl w:val="0"/>
              <w:jc w:val="center"/>
              <w:rPr>
                <w:rFonts w:ascii="GHEA Grapalat" w:hAnsi="GHEA Grapalat"/>
              </w:rPr>
            </w:pPr>
          </w:p>
        </w:tc>
        <w:tc>
          <w:tcPr>
            <w:tcW w:w="4343" w:type="dxa"/>
          </w:tcPr>
          <w:p w:rsidR="00832AE9" w:rsidRDefault="00832AE9" w:rsidP="00D169A3">
            <w:pPr>
              <w:widowControl w:val="0"/>
              <w:jc w:val="center"/>
              <w:rPr>
                <w:rFonts w:ascii="GHEA Grapalat" w:hAnsi="GHEA Grapalat"/>
                <w:b/>
                <w:lang w:val="en-US"/>
              </w:rPr>
            </w:pPr>
          </w:p>
          <w:p w:rsidR="001A4607" w:rsidRPr="00BA277A" w:rsidRDefault="001A4607" w:rsidP="00D169A3">
            <w:pPr>
              <w:widowControl w:val="0"/>
              <w:jc w:val="center"/>
              <w:rPr>
                <w:rFonts w:ascii="GHEA Grapalat" w:hAnsi="GHEA Grapalat" w:cs="Sylfaen"/>
                <w:b/>
                <w:bCs/>
              </w:rPr>
            </w:pPr>
            <w:r w:rsidRPr="00BA277A">
              <w:rPr>
                <w:rFonts w:ascii="GHEA Grapalat" w:hAnsi="GHEA Grapalat"/>
                <w:b/>
              </w:rPr>
              <w:lastRenderedPageBreak/>
              <w:t>ПРОДАВЕЦ</w:t>
            </w:r>
          </w:p>
          <w:p w:rsidR="001A4607" w:rsidRPr="00BA277A" w:rsidRDefault="001A4607" w:rsidP="00D169A3">
            <w:pPr>
              <w:widowControl w:val="0"/>
              <w:jc w:val="center"/>
              <w:rPr>
                <w:rFonts w:ascii="GHEA Grapalat" w:hAnsi="GHEA Grapalat"/>
                <w:lang w:val="en-US"/>
              </w:rPr>
            </w:pPr>
            <w:r w:rsidRPr="00BA277A">
              <w:rPr>
                <w:rFonts w:ascii="GHEA Grapalat" w:hAnsi="GHEA Grapalat"/>
                <w:lang w:val="en-US"/>
              </w:rPr>
              <w:t>______________________</w:t>
            </w:r>
          </w:p>
          <w:p w:rsidR="001A4607" w:rsidRPr="001A4607" w:rsidRDefault="001A4607" w:rsidP="001A4607">
            <w:pPr>
              <w:widowControl w:val="0"/>
              <w:jc w:val="center"/>
              <w:rPr>
                <w:rFonts w:ascii="GHEA Grapalat" w:hAnsi="GHEA Grapalat"/>
                <w:sz w:val="16"/>
                <w:szCs w:val="16"/>
              </w:rPr>
            </w:pPr>
            <w:r w:rsidRPr="00BA277A">
              <w:rPr>
                <w:rFonts w:ascii="GHEA Grapalat" w:hAnsi="GHEA Grapalat"/>
                <w:sz w:val="16"/>
                <w:szCs w:val="16"/>
              </w:rPr>
              <w:t>/подпись/</w:t>
            </w:r>
            <w:r w:rsidRPr="00BA277A">
              <w:rPr>
                <w:rFonts w:ascii="GHEA Grapalat" w:hAnsi="GHEA Grapalat"/>
              </w:rPr>
              <w:t>М. П.</w:t>
            </w:r>
          </w:p>
        </w:tc>
      </w:tr>
    </w:tbl>
    <w:p w:rsidR="00A34C07" w:rsidRDefault="00071D1C" w:rsidP="00A34C07">
      <w:pPr>
        <w:widowControl w:val="0"/>
        <w:spacing w:after="160"/>
        <w:jc w:val="right"/>
        <w:rPr>
          <w:rFonts w:ascii="GHEA Grapalat" w:hAnsi="GHEA Grapalat"/>
          <w:i/>
        </w:rPr>
      </w:pPr>
      <w:r w:rsidRPr="00B138F3">
        <w:rPr>
          <w:rFonts w:ascii="GHEA Grapalat" w:hAnsi="GHEA Grapalat"/>
        </w:rPr>
        <w:lastRenderedPageBreak/>
        <w:br w:type="page"/>
      </w:r>
      <w:r w:rsidR="00A34C07">
        <w:rPr>
          <w:rFonts w:ascii="GHEA Grapalat" w:hAnsi="GHEA Grapalat"/>
          <w:i/>
        </w:rPr>
        <w:lastRenderedPageBreak/>
        <w:t>Приложение № 2</w:t>
      </w:r>
    </w:p>
    <w:p w:rsidR="00A34C07" w:rsidRDefault="00A34C07" w:rsidP="00A34C07">
      <w:pPr>
        <w:widowControl w:val="0"/>
        <w:spacing w:after="160"/>
        <w:jc w:val="right"/>
        <w:rPr>
          <w:rFonts w:ascii="GHEA Grapalat" w:hAnsi="GHEA Grapalat"/>
          <w:i/>
        </w:rPr>
      </w:pPr>
      <w:r>
        <w:rPr>
          <w:rFonts w:ascii="GHEA Grapalat" w:hAnsi="GHEA Grapalat"/>
          <w:i/>
        </w:rPr>
        <w:t xml:space="preserve">к Договору под кодом </w:t>
      </w:r>
      <w:r>
        <w:rPr>
          <w:rFonts w:ascii="GHEA Grapalat" w:hAnsi="GHEA Grapalat"/>
          <w:i/>
        </w:rPr>
        <w:br/>
        <w:t>заключенному "</w:t>
      </w:r>
      <w:r>
        <w:rPr>
          <w:rFonts w:ascii="GHEA Grapalat" w:hAnsi="GHEA Grapalat"/>
          <w:i/>
        </w:rPr>
        <w:tab/>
        <w:t>"</w:t>
      </w:r>
      <w:r>
        <w:rPr>
          <w:rFonts w:ascii="GHEA Grapalat" w:hAnsi="GHEA Grapalat"/>
          <w:i/>
        </w:rPr>
        <w:tab/>
        <w:t>20</w:t>
      </w:r>
      <w:r w:rsidR="00115FB7">
        <w:rPr>
          <w:rFonts w:ascii="GHEA Grapalat" w:hAnsi="GHEA Grapalat"/>
          <w:i/>
        </w:rPr>
        <w:t>20</w:t>
      </w:r>
      <w:r>
        <w:rPr>
          <w:rFonts w:ascii="GHEA Grapalat" w:hAnsi="GHEA Grapalat"/>
          <w:i/>
        </w:rPr>
        <w:tab/>
        <w:t>г.</w:t>
      </w:r>
    </w:p>
    <w:p w:rsidR="00A34C07" w:rsidRDefault="00A34C07" w:rsidP="00A34C07">
      <w:pPr>
        <w:widowControl w:val="0"/>
        <w:spacing w:after="160"/>
        <w:jc w:val="center"/>
        <w:rPr>
          <w:rFonts w:ascii="GHEA Grapalat" w:hAnsi="GHEA Grapalat"/>
        </w:rPr>
      </w:pPr>
      <w:r>
        <w:rPr>
          <w:rFonts w:ascii="GHEA Grapalat" w:hAnsi="GHEA Grapalat"/>
        </w:rPr>
        <w:t>ГРАФИК ОПЛАТЫ</w:t>
      </w:r>
      <w:r>
        <w:rPr>
          <w:rStyle w:val="af6"/>
          <w:rFonts w:ascii="GHEA Grapalat" w:hAnsi="GHEA Grapalat"/>
        </w:rPr>
        <w:footnoteReference w:customMarkFollows="1" w:id="18"/>
        <w:t>*</w:t>
      </w:r>
    </w:p>
    <w:p w:rsidR="00A34C07" w:rsidRDefault="00A34C07" w:rsidP="00A34C07">
      <w:pPr>
        <w:widowControl w:val="0"/>
        <w:spacing w:after="160"/>
        <w:jc w:val="right"/>
        <w:rPr>
          <w:rFonts w:ascii="GHEA Grapalat" w:hAnsi="GHEA Grapalat"/>
        </w:rPr>
      </w:pPr>
      <w:proofErr w:type="spellStart"/>
      <w:r>
        <w:rPr>
          <w:rFonts w:ascii="GHEA Grapalat" w:hAnsi="GHEA Grapalat"/>
        </w:rPr>
        <w:t>Драмов</w:t>
      </w:r>
      <w:proofErr w:type="spellEnd"/>
      <w:r>
        <w:rPr>
          <w:rFonts w:ascii="GHEA Grapalat" w:hAnsi="GHEA Grapalat"/>
        </w:rPr>
        <w:t xml:space="preserve">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29"/>
        <w:gridCol w:w="1777"/>
        <w:gridCol w:w="1886"/>
        <w:gridCol w:w="830"/>
        <w:gridCol w:w="907"/>
        <w:gridCol w:w="619"/>
        <w:gridCol w:w="815"/>
        <w:gridCol w:w="836"/>
        <w:gridCol w:w="796"/>
        <w:gridCol w:w="836"/>
        <w:gridCol w:w="801"/>
        <w:gridCol w:w="891"/>
        <w:gridCol w:w="826"/>
        <w:gridCol w:w="856"/>
        <w:gridCol w:w="824"/>
        <w:gridCol w:w="776"/>
      </w:tblGrid>
      <w:tr w:rsidR="00A34C07" w:rsidTr="00A34C07">
        <w:trPr>
          <w:trHeight w:val="305"/>
          <w:jc w:val="center"/>
        </w:trPr>
        <w:tc>
          <w:tcPr>
            <w:tcW w:w="15905" w:type="dxa"/>
            <w:gridSpan w:val="16"/>
            <w:tcBorders>
              <w:top w:val="single" w:sz="4" w:space="0" w:color="auto"/>
              <w:left w:val="single" w:sz="4" w:space="0" w:color="auto"/>
              <w:bottom w:val="single" w:sz="4" w:space="0" w:color="auto"/>
              <w:right w:val="single" w:sz="4" w:space="0" w:color="auto"/>
            </w:tcBorders>
            <w:hideMark/>
          </w:tcPr>
          <w:p w:rsidR="00A34C07" w:rsidRDefault="00A34C07">
            <w:pPr>
              <w:widowControl w:val="0"/>
              <w:jc w:val="center"/>
              <w:rPr>
                <w:rFonts w:ascii="GHEA Grapalat" w:hAnsi="GHEA Grapalat"/>
                <w:sz w:val="16"/>
                <w:szCs w:val="16"/>
              </w:rPr>
            </w:pPr>
            <w:r>
              <w:rPr>
                <w:rFonts w:ascii="GHEA Grapalat" w:hAnsi="GHEA Grapalat"/>
                <w:sz w:val="16"/>
                <w:szCs w:val="16"/>
              </w:rPr>
              <w:t>Товар</w:t>
            </w:r>
          </w:p>
        </w:tc>
      </w:tr>
      <w:tr w:rsidR="00A34C07" w:rsidTr="00886CD6">
        <w:trPr>
          <w:trHeight w:val="747"/>
          <w:jc w:val="center"/>
        </w:trPr>
        <w:tc>
          <w:tcPr>
            <w:tcW w:w="1636"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center"/>
              <w:rPr>
                <w:rFonts w:ascii="GHEA Grapalat" w:hAnsi="GHEA Grapalat"/>
                <w:sz w:val="16"/>
                <w:szCs w:val="16"/>
              </w:rPr>
            </w:pPr>
            <w:r>
              <w:rPr>
                <w:rFonts w:ascii="GHEA Grapalat" w:hAnsi="GHEA Grapalat"/>
                <w:sz w:val="16"/>
                <w:szCs w:val="16"/>
              </w:rPr>
              <w:t>номер предусмотренного приглашением лота</w:t>
            </w:r>
          </w:p>
        </w:tc>
        <w:tc>
          <w:tcPr>
            <w:tcW w:w="1836"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center"/>
              <w:rPr>
                <w:rFonts w:ascii="GHEA Grapalat" w:hAnsi="GHEA Grapalat"/>
                <w:sz w:val="16"/>
                <w:szCs w:val="16"/>
              </w:rPr>
            </w:pPr>
            <w:r>
              <w:rPr>
                <w:rFonts w:ascii="GHEA Grapalat" w:hAnsi="GHEA Grapalat"/>
                <w:sz w:val="16"/>
                <w:szCs w:val="16"/>
              </w:rPr>
              <w:t>промежуточный код, предусмотренный планом закупок по классификации ЕЗК (CPV)</w:t>
            </w:r>
          </w:p>
        </w:tc>
        <w:tc>
          <w:tcPr>
            <w:tcW w:w="1981"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center"/>
              <w:rPr>
                <w:rFonts w:ascii="GHEA Grapalat" w:hAnsi="GHEA Grapalat"/>
                <w:sz w:val="16"/>
                <w:szCs w:val="16"/>
              </w:rPr>
            </w:pPr>
            <w:r>
              <w:rPr>
                <w:rFonts w:ascii="GHEA Grapalat" w:hAnsi="GHEA Grapalat"/>
                <w:sz w:val="16"/>
                <w:szCs w:val="16"/>
              </w:rPr>
              <w:t>наименование</w:t>
            </w:r>
          </w:p>
        </w:tc>
        <w:tc>
          <w:tcPr>
            <w:tcW w:w="10452" w:type="dxa"/>
            <w:gridSpan w:val="13"/>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both"/>
              <w:rPr>
                <w:rFonts w:ascii="GHEA Grapalat" w:hAnsi="GHEA Grapalat"/>
                <w:sz w:val="16"/>
                <w:szCs w:val="16"/>
              </w:rPr>
            </w:pPr>
            <w:r>
              <w:rPr>
                <w:rFonts w:ascii="GHEA Grapalat" w:hAnsi="GHEA Grapalat"/>
                <w:sz w:val="16"/>
                <w:szCs w:val="16"/>
              </w:rPr>
              <w:t>Оплату товара предусматривается произвести в 20 г., по месяцам, в том числе</w:t>
            </w:r>
            <w:r>
              <w:rPr>
                <w:rStyle w:val="af6"/>
                <w:rFonts w:ascii="GHEA Grapalat" w:hAnsi="GHEA Grapalat"/>
                <w:sz w:val="16"/>
                <w:szCs w:val="16"/>
              </w:rPr>
              <w:footnoteReference w:customMarkFollows="1" w:id="19"/>
              <w:t>**</w:t>
            </w:r>
          </w:p>
        </w:tc>
      </w:tr>
      <w:tr w:rsidR="00A34C07" w:rsidTr="00886CD6">
        <w:trPr>
          <w:trHeight w:val="594"/>
          <w:jc w:val="center"/>
        </w:trPr>
        <w:tc>
          <w:tcPr>
            <w:tcW w:w="1636" w:type="dxa"/>
            <w:tcBorders>
              <w:top w:val="single" w:sz="4" w:space="0" w:color="auto"/>
              <w:left w:val="single" w:sz="4" w:space="0" w:color="auto"/>
              <w:bottom w:val="single" w:sz="4" w:space="0" w:color="auto"/>
              <w:right w:val="single" w:sz="4" w:space="0" w:color="auto"/>
            </w:tcBorders>
          </w:tcPr>
          <w:p w:rsidR="00A34C07" w:rsidRDefault="00A34C07">
            <w:pPr>
              <w:widowControl w:val="0"/>
              <w:jc w:val="center"/>
              <w:rPr>
                <w:rFonts w:ascii="GHEA Grapalat" w:hAnsi="GHEA Grapalat"/>
                <w:sz w:val="16"/>
                <w:szCs w:val="16"/>
              </w:rPr>
            </w:pPr>
          </w:p>
        </w:tc>
        <w:tc>
          <w:tcPr>
            <w:tcW w:w="1836" w:type="dxa"/>
            <w:tcBorders>
              <w:top w:val="single" w:sz="4" w:space="0" w:color="auto"/>
              <w:left w:val="single" w:sz="4" w:space="0" w:color="auto"/>
              <w:bottom w:val="single" w:sz="4" w:space="0" w:color="auto"/>
              <w:right w:val="single" w:sz="4" w:space="0" w:color="auto"/>
            </w:tcBorders>
          </w:tcPr>
          <w:p w:rsidR="00A34C07" w:rsidRDefault="00A34C07">
            <w:pPr>
              <w:widowControl w:val="0"/>
              <w:jc w:val="center"/>
              <w:rPr>
                <w:rFonts w:ascii="GHEA Grapalat" w:hAnsi="GHEA Grapalat"/>
                <w:sz w:val="16"/>
                <w:szCs w:val="16"/>
              </w:rPr>
            </w:pPr>
          </w:p>
        </w:tc>
        <w:tc>
          <w:tcPr>
            <w:tcW w:w="1981" w:type="dxa"/>
            <w:tcBorders>
              <w:top w:val="single" w:sz="4" w:space="0" w:color="auto"/>
              <w:left w:val="single" w:sz="4" w:space="0" w:color="auto"/>
              <w:bottom w:val="single" w:sz="4" w:space="0" w:color="auto"/>
              <w:right w:val="single" w:sz="4" w:space="0" w:color="auto"/>
            </w:tcBorders>
          </w:tcPr>
          <w:p w:rsidR="00A34C07" w:rsidRDefault="00A34C07">
            <w:pPr>
              <w:widowControl w:val="0"/>
              <w:jc w:val="center"/>
              <w:rPr>
                <w:rFonts w:ascii="GHEA Grapalat" w:hAnsi="GHEA Grapalat"/>
                <w:sz w:val="16"/>
                <w:szCs w:val="16"/>
              </w:rPr>
            </w:pPr>
          </w:p>
        </w:tc>
        <w:tc>
          <w:tcPr>
            <w:tcW w:w="858"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ind w:right="-7"/>
              <w:jc w:val="center"/>
              <w:rPr>
                <w:rFonts w:ascii="GHEA Grapalat" w:hAnsi="GHEA Grapalat"/>
                <w:sz w:val="16"/>
                <w:szCs w:val="16"/>
              </w:rPr>
            </w:pPr>
            <w:r>
              <w:rPr>
                <w:rFonts w:ascii="GHEA Grapalat" w:hAnsi="GHEA Grapalat"/>
                <w:sz w:val="16"/>
                <w:szCs w:val="16"/>
              </w:rPr>
              <w:t>январь</w:t>
            </w:r>
          </w:p>
        </w:tc>
        <w:tc>
          <w:tcPr>
            <w:tcW w:w="918"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ind w:right="-7"/>
              <w:jc w:val="center"/>
              <w:rPr>
                <w:rFonts w:ascii="GHEA Grapalat" w:hAnsi="GHEA Grapalat" w:cs="Sylfaen"/>
                <w:sz w:val="16"/>
                <w:szCs w:val="16"/>
              </w:rPr>
            </w:pPr>
            <w:r>
              <w:rPr>
                <w:rFonts w:ascii="GHEA Grapalat" w:hAnsi="GHEA Grapalat"/>
                <w:sz w:val="16"/>
                <w:szCs w:val="16"/>
              </w:rPr>
              <w:t>февраль</w:t>
            </w:r>
          </w:p>
        </w:tc>
        <w:tc>
          <w:tcPr>
            <w:tcW w:w="633"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ind w:right="-7"/>
              <w:jc w:val="center"/>
              <w:rPr>
                <w:rFonts w:ascii="GHEA Grapalat" w:hAnsi="GHEA Grapalat"/>
                <w:sz w:val="16"/>
                <w:szCs w:val="16"/>
              </w:rPr>
            </w:pPr>
            <w:r>
              <w:rPr>
                <w:rFonts w:ascii="GHEA Grapalat" w:hAnsi="GHEA Grapalat"/>
                <w:sz w:val="16"/>
                <w:szCs w:val="16"/>
              </w:rPr>
              <w:t>март</w:t>
            </w:r>
          </w:p>
        </w:tc>
        <w:tc>
          <w:tcPr>
            <w:tcW w:w="836"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ind w:right="-7"/>
              <w:jc w:val="center"/>
              <w:rPr>
                <w:rFonts w:ascii="GHEA Grapalat" w:hAnsi="GHEA Grapalat" w:cs="Sylfaen"/>
                <w:sz w:val="16"/>
                <w:szCs w:val="16"/>
              </w:rPr>
            </w:pPr>
            <w:r>
              <w:rPr>
                <w:rFonts w:ascii="GHEA Grapalat" w:hAnsi="GHEA Grapalat"/>
                <w:sz w:val="16"/>
                <w:szCs w:val="16"/>
              </w:rPr>
              <w:t>апрель</w:t>
            </w:r>
          </w:p>
        </w:tc>
        <w:tc>
          <w:tcPr>
            <w:tcW w:w="656"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ind w:right="-7"/>
              <w:jc w:val="center"/>
              <w:rPr>
                <w:rFonts w:ascii="GHEA Grapalat" w:hAnsi="GHEA Grapalat"/>
                <w:sz w:val="16"/>
                <w:szCs w:val="16"/>
              </w:rPr>
            </w:pPr>
            <w:r>
              <w:rPr>
                <w:rFonts w:ascii="GHEA Grapalat" w:hAnsi="GHEA Grapalat"/>
                <w:sz w:val="16"/>
                <w:szCs w:val="16"/>
              </w:rPr>
              <w:t>май</w:t>
            </w:r>
          </w:p>
        </w:tc>
        <w:tc>
          <w:tcPr>
            <w:tcW w:w="836"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ind w:right="-7"/>
              <w:jc w:val="center"/>
              <w:rPr>
                <w:rFonts w:ascii="GHEA Grapalat" w:hAnsi="GHEA Grapalat"/>
                <w:sz w:val="16"/>
                <w:szCs w:val="16"/>
              </w:rPr>
            </w:pPr>
            <w:r>
              <w:rPr>
                <w:rFonts w:ascii="GHEA Grapalat" w:hAnsi="GHEA Grapalat"/>
                <w:sz w:val="16"/>
                <w:szCs w:val="16"/>
              </w:rPr>
              <w:t>июнь</w:t>
            </w:r>
          </w:p>
        </w:tc>
        <w:tc>
          <w:tcPr>
            <w:tcW w:w="671"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ind w:right="-7"/>
              <w:jc w:val="center"/>
              <w:rPr>
                <w:rFonts w:ascii="GHEA Grapalat" w:hAnsi="GHEA Grapalat"/>
                <w:sz w:val="16"/>
                <w:szCs w:val="16"/>
              </w:rPr>
            </w:pPr>
            <w:r>
              <w:rPr>
                <w:rFonts w:ascii="GHEA Grapalat" w:hAnsi="GHEA Grapalat"/>
                <w:sz w:val="16"/>
                <w:szCs w:val="16"/>
              </w:rPr>
              <w:t>июль</w:t>
            </w:r>
          </w:p>
        </w:tc>
        <w:tc>
          <w:tcPr>
            <w:tcW w:w="836"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ind w:right="-7"/>
              <w:jc w:val="center"/>
              <w:rPr>
                <w:rFonts w:ascii="GHEA Grapalat" w:hAnsi="GHEA Grapalat"/>
                <w:sz w:val="16"/>
                <w:szCs w:val="16"/>
              </w:rPr>
            </w:pPr>
            <w:r>
              <w:rPr>
                <w:rFonts w:ascii="GHEA Grapalat" w:hAnsi="GHEA Grapalat"/>
                <w:sz w:val="16"/>
                <w:szCs w:val="16"/>
              </w:rPr>
              <w:t>август</w:t>
            </w:r>
          </w:p>
        </w:tc>
        <w:tc>
          <w:tcPr>
            <w:tcW w:w="891"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ind w:right="-7"/>
              <w:jc w:val="center"/>
              <w:rPr>
                <w:rFonts w:ascii="GHEA Grapalat" w:hAnsi="GHEA Grapalat"/>
                <w:sz w:val="16"/>
                <w:szCs w:val="16"/>
              </w:rPr>
            </w:pPr>
            <w:r>
              <w:rPr>
                <w:rFonts w:ascii="GHEA Grapalat" w:hAnsi="GHEA Grapalat"/>
                <w:sz w:val="16"/>
                <w:szCs w:val="16"/>
              </w:rPr>
              <w:t>сентябрь</w:t>
            </w:r>
          </w:p>
        </w:tc>
        <w:tc>
          <w:tcPr>
            <w:tcW w:w="836"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ind w:right="-7"/>
              <w:jc w:val="center"/>
              <w:rPr>
                <w:rFonts w:ascii="GHEA Grapalat" w:hAnsi="GHEA Grapalat"/>
                <w:sz w:val="16"/>
                <w:szCs w:val="16"/>
              </w:rPr>
            </w:pPr>
            <w:r>
              <w:rPr>
                <w:rFonts w:ascii="GHEA Grapalat" w:hAnsi="GHEA Grapalat"/>
                <w:sz w:val="16"/>
                <w:szCs w:val="16"/>
              </w:rPr>
              <w:t>октябрь</w:t>
            </w:r>
          </w:p>
        </w:tc>
        <w:tc>
          <w:tcPr>
            <w:tcW w:w="878"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ind w:right="-7"/>
              <w:jc w:val="center"/>
              <w:rPr>
                <w:rFonts w:ascii="GHEA Grapalat" w:hAnsi="GHEA Grapalat"/>
                <w:sz w:val="16"/>
                <w:szCs w:val="16"/>
              </w:rPr>
            </w:pPr>
            <w:r>
              <w:rPr>
                <w:rFonts w:ascii="GHEA Grapalat" w:hAnsi="GHEA Grapalat"/>
                <w:sz w:val="16"/>
                <w:szCs w:val="16"/>
              </w:rPr>
              <w:t>ноябрь</w:t>
            </w:r>
          </w:p>
        </w:tc>
        <w:tc>
          <w:tcPr>
            <w:tcW w:w="827"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ind w:right="-7"/>
              <w:jc w:val="center"/>
              <w:rPr>
                <w:rFonts w:ascii="GHEA Grapalat" w:hAnsi="GHEA Grapalat"/>
                <w:sz w:val="16"/>
                <w:szCs w:val="16"/>
              </w:rPr>
            </w:pPr>
            <w:r>
              <w:rPr>
                <w:rFonts w:ascii="GHEA Grapalat" w:hAnsi="GHEA Grapalat"/>
                <w:sz w:val="16"/>
                <w:szCs w:val="16"/>
              </w:rPr>
              <w:t>декабрь</w:t>
            </w:r>
          </w:p>
        </w:tc>
        <w:tc>
          <w:tcPr>
            <w:tcW w:w="776"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ind w:right="-1"/>
              <w:jc w:val="center"/>
              <w:rPr>
                <w:rFonts w:ascii="GHEA Grapalat" w:hAnsi="GHEA Grapalat"/>
                <w:sz w:val="16"/>
                <w:szCs w:val="16"/>
                <w:lang w:val="en-US"/>
              </w:rPr>
            </w:pPr>
            <w:r>
              <w:rPr>
                <w:rFonts w:ascii="GHEA Grapalat" w:hAnsi="GHEA Grapalat"/>
                <w:sz w:val="16"/>
                <w:szCs w:val="16"/>
              </w:rPr>
              <w:t>Всего</w:t>
            </w:r>
          </w:p>
        </w:tc>
      </w:tr>
      <w:tr w:rsidR="00A34C07"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tcPr>
          <w:p w:rsidR="00A34C07" w:rsidRDefault="00A34C07">
            <w:pPr>
              <w:widowControl w:val="0"/>
              <w:jc w:val="center"/>
              <w:rPr>
                <w:rFonts w:ascii="GHEA Grapalat" w:hAnsi="GHEA Grapalat"/>
                <w:sz w:val="16"/>
                <w:szCs w:val="16"/>
              </w:rPr>
            </w:pPr>
          </w:p>
        </w:tc>
        <w:tc>
          <w:tcPr>
            <w:tcW w:w="1836" w:type="dxa"/>
            <w:tcBorders>
              <w:top w:val="single" w:sz="4" w:space="0" w:color="auto"/>
              <w:left w:val="single" w:sz="4" w:space="0" w:color="auto"/>
              <w:bottom w:val="single" w:sz="4" w:space="0" w:color="auto"/>
              <w:right w:val="single" w:sz="4" w:space="0" w:color="auto"/>
            </w:tcBorders>
          </w:tcPr>
          <w:p w:rsidR="00A34C07" w:rsidRDefault="00A34C07">
            <w:pPr>
              <w:widowControl w:val="0"/>
              <w:jc w:val="center"/>
              <w:rPr>
                <w:rFonts w:ascii="GHEA Grapalat" w:hAnsi="GHEA Grapalat"/>
                <w:sz w:val="16"/>
                <w:szCs w:val="16"/>
              </w:rPr>
            </w:pPr>
          </w:p>
        </w:tc>
        <w:tc>
          <w:tcPr>
            <w:tcW w:w="1981" w:type="dxa"/>
            <w:tcBorders>
              <w:top w:val="single" w:sz="4" w:space="0" w:color="auto"/>
              <w:left w:val="single" w:sz="4" w:space="0" w:color="auto"/>
              <w:bottom w:val="single" w:sz="4" w:space="0" w:color="auto"/>
              <w:right w:val="single" w:sz="4" w:space="0" w:color="auto"/>
            </w:tcBorders>
          </w:tcPr>
          <w:p w:rsidR="00A34C07" w:rsidRDefault="00A34C07">
            <w:pPr>
              <w:widowControl w:val="0"/>
              <w:jc w:val="center"/>
              <w:rPr>
                <w:rFonts w:ascii="GHEA Grapalat" w:hAnsi="GHEA Grapalat"/>
                <w:sz w:val="16"/>
                <w:szCs w:val="16"/>
              </w:rPr>
            </w:pPr>
          </w:p>
        </w:tc>
        <w:tc>
          <w:tcPr>
            <w:tcW w:w="858"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center"/>
              <w:rPr>
                <w:rFonts w:ascii="GHEA Grapalat" w:hAnsi="GHEA Grapalat"/>
                <w:sz w:val="16"/>
                <w:szCs w:val="16"/>
              </w:rPr>
            </w:pPr>
            <w:r>
              <w:rPr>
                <w:rFonts w:ascii="GHEA Grapalat" w:hAnsi="GHEA Grapalat"/>
                <w:sz w:val="16"/>
                <w:szCs w:val="16"/>
              </w:rPr>
              <w:t>... %</w:t>
            </w:r>
          </w:p>
        </w:tc>
        <w:tc>
          <w:tcPr>
            <w:tcW w:w="918"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center"/>
              <w:rPr>
                <w:rFonts w:ascii="GHEA Grapalat" w:hAnsi="GHEA Grapalat"/>
                <w:sz w:val="16"/>
                <w:szCs w:val="16"/>
              </w:rPr>
            </w:pPr>
            <w:r>
              <w:rPr>
                <w:rFonts w:ascii="GHEA Grapalat" w:hAnsi="GHEA Grapalat"/>
                <w:sz w:val="16"/>
                <w:szCs w:val="16"/>
              </w:rPr>
              <w:t>... %</w:t>
            </w:r>
          </w:p>
        </w:tc>
        <w:tc>
          <w:tcPr>
            <w:tcW w:w="633"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center"/>
              <w:rPr>
                <w:rFonts w:ascii="GHEA Grapalat" w:hAnsi="GHEA Grapalat" w:cs="Arial"/>
                <w:sz w:val="16"/>
                <w:szCs w:val="16"/>
              </w:rPr>
            </w:pPr>
            <w:r>
              <w:rPr>
                <w:rFonts w:ascii="GHEA Grapalat" w:hAnsi="GHEA Grapalat"/>
                <w:sz w:val="16"/>
                <w:szCs w:val="16"/>
              </w:rPr>
              <w:t>... %</w:t>
            </w:r>
          </w:p>
        </w:tc>
        <w:tc>
          <w:tcPr>
            <w:tcW w:w="836"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center"/>
              <w:rPr>
                <w:rFonts w:ascii="GHEA Grapalat" w:hAnsi="GHEA Grapalat" w:cs="Arial"/>
                <w:sz w:val="16"/>
                <w:szCs w:val="16"/>
              </w:rPr>
            </w:pPr>
            <w:r>
              <w:rPr>
                <w:rFonts w:ascii="GHEA Grapalat" w:hAnsi="GHEA Grapalat"/>
                <w:sz w:val="16"/>
                <w:szCs w:val="16"/>
              </w:rPr>
              <w:t>... %</w:t>
            </w:r>
          </w:p>
        </w:tc>
        <w:tc>
          <w:tcPr>
            <w:tcW w:w="656"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center"/>
              <w:rPr>
                <w:rFonts w:ascii="GHEA Grapalat" w:hAnsi="GHEA Grapalat" w:cs="Arial"/>
                <w:sz w:val="16"/>
                <w:szCs w:val="16"/>
              </w:rPr>
            </w:pPr>
            <w:r>
              <w:rPr>
                <w:rFonts w:ascii="GHEA Grapalat" w:hAnsi="GHEA Grapalat"/>
                <w:sz w:val="16"/>
                <w:szCs w:val="16"/>
              </w:rPr>
              <w:t>... %</w:t>
            </w:r>
          </w:p>
        </w:tc>
        <w:tc>
          <w:tcPr>
            <w:tcW w:w="836"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center"/>
              <w:rPr>
                <w:rFonts w:ascii="GHEA Grapalat" w:hAnsi="GHEA Grapalat" w:cs="Arial"/>
                <w:sz w:val="16"/>
                <w:szCs w:val="16"/>
              </w:rPr>
            </w:pPr>
            <w:r>
              <w:rPr>
                <w:rFonts w:ascii="GHEA Grapalat" w:hAnsi="GHEA Grapalat"/>
                <w:sz w:val="16"/>
                <w:szCs w:val="16"/>
              </w:rPr>
              <w:t>... %</w:t>
            </w:r>
          </w:p>
        </w:tc>
        <w:tc>
          <w:tcPr>
            <w:tcW w:w="671"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center"/>
              <w:rPr>
                <w:rFonts w:ascii="GHEA Grapalat" w:hAnsi="GHEA Grapalat" w:cs="Arial"/>
                <w:sz w:val="16"/>
                <w:szCs w:val="16"/>
              </w:rPr>
            </w:pPr>
            <w:r>
              <w:rPr>
                <w:rFonts w:ascii="GHEA Grapalat" w:hAnsi="GHEA Grapalat"/>
                <w:sz w:val="16"/>
                <w:szCs w:val="16"/>
              </w:rPr>
              <w:t>... %</w:t>
            </w:r>
          </w:p>
        </w:tc>
        <w:tc>
          <w:tcPr>
            <w:tcW w:w="836"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center"/>
              <w:rPr>
                <w:rFonts w:ascii="GHEA Grapalat" w:hAnsi="GHEA Grapalat" w:cs="Arial"/>
                <w:sz w:val="16"/>
                <w:szCs w:val="16"/>
              </w:rPr>
            </w:pPr>
            <w:r>
              <w:rPr>
                <w:rFonts w:ascii="GHEA Grapalat" w:hAnsi="GHEA Grapalat"/>
                <w:sz w:val="16"/>
                <w:szCs w:val="16"/>
              </w:rPr>
              <w:t>... %</w:t>
            </w:r>
          </w:p>
        </w:tc>
        <w:tc>
          <w:tcPr>
            <w:tcW w:w="891"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center"/>
              <w:rPr>
                <w:rFonts w:ascii="GHEA Grapalat" w:hAnsi="GHEA Grapalat" w:cs="Arial"/>
                <w:sz w:val="16"/>
                <w:szCs w:val="16"/>
              </w:rPr>
            </w:pPr>
            <w:r>
              <w:rPr>
                <w:rFonts w:ascii="GHEA Grapalat" w:hAnsi="GHEA Grapalat"/>
                <w:sz w:val="16"/>
                <w:szCs w:val="16"/>
              </w:rPr>
              <w:t>... %</w:t>
            </w:r>
          </w:p>
        </w:tc>
        <w:tc>
          <w:tcPr>
            <w:tcW w:w="836"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center"/>
              <w:rPr>
                <w:rFonts w:ascii="GHEA Grapalat" w:hAnsi="GHEA Grapalat" w:cs="Arial"/>
                <w:sz w:val="16"/>
                <w:szCs w:val="16"/>
              </w:rPr>
            </w:pPr>
            <w:r>
              <w:rPr>
                <w:rFonts w:ascii="GHEA Grapalat" w:hAnsi="GHEA Grapalat"/>
                <w:sz w:val="16"/>
                <w:szCs w:val="16"/>
              </w:rPr>
              <w:t>... %</w:t>
            </w:r>
          </w:p>
        </w:tc>
        <w:tc>
          <w:tcPr>
            <w:tcW w:w="878"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center"/>
              <w:rPr>
                <w:rFonts w:ascii="GHEA Grapalat" w:hAnsi="GHEA Grapalat" w:cs="Arial"/>
                <w:sz w:val="16"/>
                <w:szCs w:val="16"/>
              </w:rPr>
            </w:pPr>
            <w:r>
              <w:rPr>
                <w:rFonts w:ascii="GHEA Grapalat" w:hAnsi="GHEA Grapalat"/>
                <w:sz w:val="16"/>
                <w:szCs w:val="16"/>
              </w:rPr>
              <w:t>... %</w:t>
            </w:r>
          </w:p>
        </w:tc>
        <w:tc>
          <w:tcPr>
            <w:tcW w:w="827"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center"/>
              <w:rPr>
                <w:rFonts w:ascii="GHEA Grapalat" w:hAnsi="GHEA Grapalat" w:cs="Arial"/>
                <w:sz w:val="16"/>
                <w:szCs w:val="16"/>
              </w:rPr>
            </w:pPr>
            <w:r>
              <w:rPr>
                <w:rFonts w:ascii="GHEA Grapalat" w:hAnsi="GHEA Grapalat"/>
                <w:sz w:val="16"/>
                <w:szCs w:val="16"/>
              </w:rPr>
              <w:t>... %</w:t>
            </w:r>
          </w:p>
        </w:tc>
        <w:tc>
          <w:tcPr>
            <w:tcW w:w="776" w:type="dxa"/>
            <w:tcBorders>
              <w:top w:val="single" w:sz="4" w:space="0" w:color="auto"/>
              <w:left w:val="single" w:sz="4" w:space="0" w:color="auto"/>
              <w:bottom w:val="single" w:sz="4" w:space="0" w:color="auto"/>
              <w:right w:val="single" w:sz="4" w:space="0" w:color="auto"/>
            </w:tcBorders>
            <w:vAlign w:val="center"/>
            <w:hideMark/>
          </w:tcPr>
          <w:p w:rsidR="00A34C07" w:rsidRDefault="00A34C07">
            <w:pPr>
              <w:widowControl w:val="0"/>
              <w:jc w:val="center"/>
              <w:rPr>
                <w:rFonts w:ascii="GHEA Grapalat" w:hAnsi="GHEA Grapalat"/>
                <w:b/>
                <w:sz w:val="16"/>
                <w:szCs w:val="16"/>
              </w:rPr>
            </w:pPr>
            <w:r>
              <w:rPr>
                <w:rFonts w:ascii="GHEA Grapalat" w:hAnsi="GHEA Grapalat"/>
                <w:sz w:val="16"/>
                <w:szCs w:val="16"/>
              </w:rPr>
              <w:t>... %</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832AE9">
            <w:pPr>
              <w:rPr>
                <w:rFonts w:ascii="Sylfaen" w:hAnsi="Sylfaen"/>
                <w:b/>
                <w:sz w:val="18"/>
                <w:szCs w:val="18"/>
                <w:lang w:val="en-US"/>
              </w:rPr>
            </w:pPr>
            <w:r>
              <w:rPr>
                <w:rFonts w:ascii="Sylfaen" w:hAnsi="Sylfaen"/>
                <w:b/>
                <w:sz w:val="18"/>
                <w:szCs w:val="18"/>
                <w:lang w:val="en-US"/>
              </w:rPr>
              <w:t xml:space="preserve"> </w:t>
            </w:r>
            <w:r w:rsidR="007B0343">
              <w:rPr>
                <w:rFonts w:ascii="Sylfaen" w:hAnsi="Sylfaen"/>
                <w:b/>
                <w:sz w:val="18"/>
                <w:szCs w:val="18"/>
                <w:lang w:val="en-US"/>
              </w:rPr>
              <w:t>1</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15811100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Хлеб</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bookmarkStart w:id="1" w:name="_GoBack"/>
            <w:bookmarkEnd w:id="1"/>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2</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15612160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Мука</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3</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15851100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Макарон</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4</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15850000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proofErr w:type="spellStart"/>
            <w:r w:rsidRPr="00E62535">
              <w:t>Вермишел</w:t>
            </w:r>
            <w:proofErr w:type="spellEnd"/>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5</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15850000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Лапша</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6</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15551600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proofErr w:type="spellStart"/>
            <w:r w:rsidRPr="00E62535">
              <w:t>Мацун</w:t>
            </w:r>
            <w:proofErr w:type="spellEnd"/>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7</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15512000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Сметана</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8</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15542100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Творог</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lastRenderedPageBreak/>
              <w:t>9</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1554000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Сыр</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10</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15530000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 xml:space="preserve">   Масло</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11</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15421100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сливочное масло</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12</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15111120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мягкая говядина</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13</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15112160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 xml:space="preserve"> куриное мясо</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14</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03142510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Куриные яйца</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15</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15333100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томатная паста</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16</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15331154</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Горох</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17</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15331153</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Чечевица</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18</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15614200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Рис</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19</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15619000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Полба</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20</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15616000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Гречка</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21</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15617000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proofErr w:type="spellStart"/>
            <w:r w:rsidRPr="00E62535">
              <w:t>Пщеничное</w:t>
            </w:r>
            <w:proofErr w:type="spellEnd"/>
            <w:r w:rsidRPr="00E62535">
              <w:t xml:space="preserve"> зерно</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22</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15831000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Сахарный песок</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23</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15872400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Соль</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24</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15321000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натуральный сок</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25</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15313000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Картофель</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26</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15331161</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Лук</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27</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03221410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Капуста</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28</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15331163</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 xml:space="preserve"> Свекла</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lastRenderedPageBreak/>
              <w:t>29</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15331164</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 xml:space="preserve"> Морковь</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30</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15863200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Чай</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31</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15841400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 xml:space="preserve"> Какао</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32</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15821500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Печенье</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33</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15821500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Пряники</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34</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15821500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Вафли /</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35</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15842320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 xml:space="preserve">Конфеты </w:t>
            </w:r>
            <w:proofErr w:type="spellStart"/>
            <w:r w:rsidRPr="00E62535">
              <w:t>ирисс</w:t>
            </w:r>
            <w:proofErr w:type="spellEnd"/>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36</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15332290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Джем</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37</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15511000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Молоко</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38</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15872600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 xml:space="preserve">сода  </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39</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15981600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Кисель</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40</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15842310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Карамель</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41</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03222134</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Слива</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50%</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42</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03222128</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Яблоко</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hideMark/>
          </w:tcPr>
          <w:p w:rsidR="007B0343" w:rsidRDefault="007B0343">
            <w:pPr>
              <w:rPr>
                <w:rFonts w:ascii="Sylfaen" w:hAnsi="Sylfaen"/>
                <w:b/>
                <w:sz w:val="18"/>
                <w:szCs w:val="18"/>
              </w:rPr>
            </w:pPr>
            <w:r>
              <w:rPr>
                <w:rFonts w:ascii="Sylfaen" w:hAnsi="Sylfaen"/>
                <w:b/>
                <w:sz w:val="18"/>
                <w:szCs w:val="18"/>
              </w:rPr>
              <w:t>43</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03222100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Банан</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tcPr>
          <w:p w:rsidR="007B0343" w:rsidRPr="00886CD6" w:rsidRDefault="007B0343">
            <w:pPr>
              <w:rPr>
                <w:rFonts w:ascii="Sylfaen" w:hAnsi="Sylfaen"/>
                <w:b/>
                <w:sz w:val="18"/>
                <w:szCs w:val="18"/>
                <w:lang w:val="en-US"/>
              </w:rPr>
            </w:pPr>
            <w:r>
              <w:rPr>
                <w:rFonts w:ascii="Sylfaen" w:hAnsi="Sylfaen"/>
                <w:b/>
                <w:sz w:val="18"/>
                <w:szCs w:val="18"/>
                <w:lang w:val="en-US"/>
              </w:rPr>
              <w:t>44</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03222132</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 xml:space="preserve"> Персик</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50%</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tcPr>
          <w:p w:rsidR="007B0343" w:rsidRPr="00886CD6" w:rsidRDefault="007B0343">
            <w:pPr>
              <w:rPr>
                <w:rFonts w:ascii="Sylfaen" w:hAnsi="Sylfaen"/>
                <w:b/>
                <w:sz w:val="18"/>
                <w:szCs w:val="18"/>
                <w:lang w:val="en-US"/>
              </w:rPr>
            </w:pPr>
            <w:r>
              <w:rPr>
                <w:rFonts w:ascii="Sylfaen" w:hAnsi="Sylfaen"/>
                <w:b/>
                <w:sz w:val="18"/>
                <w:szCs w:val="18"/>
                <w:lang w:val="en-US"/>
              </w:rPr>
              <w:t>45</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15332412</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Изюм</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tcPr>
          <w:p w:rsidR="007B0343" w:rsidRPr="00886CD6" w:rsidRDefault="007B0343">
            <w:pPr>
              <w:rPr>
                <w:rFonts w:ascii="Sylfaen" w:hAnsi="Sylfaen"/>
                <w:b/>
                <w:sz w:val="18"/>
                <w:szCs w:val="18"/>
                <w:lang w:val="en-US"/>
              </w:rPr>
            </w:pPr>
            <w:r>
              <w:rPr>
                <w:rFonts w:ascii="Sylfaen" w:hAnsi="Sylfaen"/>
                <w:b/>
                <w:sz w:val="18"/>
                <w:szCs w:val="18"/>
                <w:lang w:val="en-US"/>
              </w:rPr>
              <w:t>46</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15331168</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Баклажан</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20%</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40%</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60%</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90%</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tcPr>
          <w:p w:rsidR="007B0343" w:rsidRPr="00886CD6" w:rsidRDefault="007B0343">
            <w:pPr>
              <w:rPr>
                <w:rFonts w:ascii="Sylfaen" w:hAnsi="Sylfaen"/>
                <w:b/>
                <w:sz w:val="18"/>
                <w:szCs w:val="18"/>
                <w:lang w:val="en-US"/>
              </w:rPr>
            </w:pPr>
            <w:r>
              <w:rPr>
                <w:rFonts w:ascii="Sylfaen" w:hAnsi="Sylfaen"/>
                <w:b/>
                <w:sz w:val="18"/>
                <w:szCs w:val="18"/>
                <w:lang w:val="en-US"/>
              </w:rPr>
              <w:t>47</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03221120</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Перец</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20%</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40%</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60%</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90%</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tcPr>
          <w:p w:rsidR="007B0343" w:rsidRPr="00886CD6" w:rsidRDefault="007B0343">
            <w:pPr>
              <w:rPr>
                <w:rFonts w:ascii="Sylfaen" w:hAnsi="Sylfaen"/>
                <w:b/>
                <w:sz w:val="18"/>
                <w:szCs w:val="18"/>
                <w:lang w:val="en-US"/>
              </w:rPr>
            </w:pPr>
            <w:r>
              <w:rPr>
                <w:rFonts w:ascii="Sylfaen" w:hAnsi="Sylfaen"/>
                <w:b/>
                <w:sz w:val="18"/>
                <w:szCs w:val="18"/>
                <w:lang w:val="en-US"/>
              </w:rPr>
              <w:t>48</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03221121</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 xml:space="preserve">                                                                     Помидор</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20%</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40%</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60%</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90%</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tcPr>
          <w:p w:rsidR="007B0343" w:rsidRPr="00886CD6" w:rsidRDefault="007B0343">
            <w:pPr>
              <w:rPr>
                <w:rFonts w:ascii="Sylfaen" w:hAnsi="Sylfaen"/>
                <w:b/>
                <w:sz w:val="18"/>
                <w:szCs w:val="18"/>
                <w:lang w:val="en-US"/>
              </w:rPr>
            </w:pPr>
            <w:r>
              <w:rPr>
                <w:rFonts w:ascii="Sylfaen" w:hAnsi="Sylfaen"/>
                <w:b/>
                <w:sz w:val="18"/>
                <w:szCs w:val="18"/>
                <w:lang w:val="en-US"/>
              </w:rPr>
              <w:t>49</w:t>
            </w:r>
          </w:p>
        </w:tc>
        <w:tc>
          <w:tcPr>
            <w:tcW w:w="1836" w:type="dxa"/>
            <w:tcBorders>
              <w:top w:val="single" w:sz="4" w:space="0" w:color="auto"/>
              <w:left w:val="single" w:sz="4" w:space="0" w:color="auto"/>
              <w:bottom w:val="single" w:sz="4" w:space="0" w:color="auto"/>
              <w:right w:val="single" w:sz="4" w:space="0" w:color="auto"/>
            </w:tcBorders>
          </w:tcPr>
          <w:p w:rsidR="007B0343" w:rsidRPr="00FD5F4F" w:rsidRDefault="007B0343" w:rsidP="00C90FEB">
            <w:r w:rsidRPr="00FD5F4F">
              <w:t>03221124</w:t>
            </w:r>
          </w:p>
        </w:tc>
        <w:tc>
          <w:tcPr>
            <w:tcW w:w="1981" w:type="dxa"/>
            <w:tcBorders>
              <w:top w:val="single" w:sz="4" w:space="0" w:color="auto"/>
              <w:left w:val="single" w:sz="4" w:space="0" w:color="auto"/>
              <w:bottom w:val="single" w:sz="4" w:space="0" w:color="auto"/>
              <w:right w:val="single" w:sz="4" w:space="0" w:color="auto"/>
            </w:tcBorders>
          </w:tcPr>
          <w:p w:rsidR="007B0343" w:rsidRPr="00E62535" w:rsidRDefault="007B0343" w:rsidP="00C90FEB">
            <w:r w:rsidRPr="00E62535">
              <w:t>Огурец</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20%</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40%</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60%</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90%</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r>
      <w:tr w:rsidR="007B0343" w:rsidTr="00886CD6">
        <w:trPr>
          <w:trHeight w:val="404"/>
          <w:jc w:val="center"/>
        </w:trPr>
        <w:tc>
          <w:tcPr>
            <w:tcW w:w="1636" w:type="dxa"/>
            <w:tcBorders>
              <w:top w:val="single" w:sz="4" w:space="0" w:color="auto"/>
              <w:left w:val="single" w:sz="4" w:space="0" w:color="auto"/>
              <w:bottom w:val="single" w:sz="4" w:space="0" w:color="auto"/>
              <w:right w:val="single" w:sz="4" w:space="0" w:color="auto"/>
            </w:tcBorders>
          </w:tcPr>
          <w:p w:rsidR="007B0343" w:rsidRDefault="007B0343">
            <w:pPr>
              <w:rPr>
                <w:rFonts w:ascii="Sylfaen" w:hAnsi="Sylfaen"/>
                <w:b/>
                <w:sz w:val="18"/>
                <w:szCs w:val="18"/>
                <w:lang w:val="en-US"/>
              </w:rPr>
            </w:pPr>
            <w:r>
              <w:rPr>
                <w:rFonts w:ascii="Sylfaen" w:hAnsi="Sylfaen"/>
                <w:b/>
                <w:sz w:val="18"/>
                <w:szCs w:val="18"/>
                <w:lang w:val="en-US"/>
              </w:rPr>
              <w:lastRenderedPageBreak/>
              <w:t>50</w:t>
            </w:r>
          </w:p>
        </w:tc>
        <w:tc>
          <w:tcPr>
            <w:tcW w:w="1836" w:type="dxa"/>
            <w:tcBorders>
              <w:top w:val="single" w:sz="4" w:space="0" w:color="auto"/>
              <w:left w:val="single" w:sz="4" w:space="0" w:color="auto"/>
              <w:bottom w:val="single" w:sz="4" w:space="0" w:color="auto"/>
              <w:right w:val="single" w:sz="4" w:space="0" w:color="auto"/>
            </w:tcBorders>
          </w:tcPr>
          <w:p w:rsidR="007B0343" w:rsidRDefault="007B0343" w:rsidP="00C90FEB">
            <w:r w:rsidRPr="00FD5F4F">
              <w:t>15872310</w:t>
            </w:r>
          </w:p>
        </w:tc>
        <w:tc>
          <w:tcPr>
            <w:tcW w:w="1981" w:type="dxa"/>
            <w:tcBorders>
              <w:top w:val="single" w:sz="4" w:space="0" w:color="auto"/>
              <w:left w:val="single" w:sz="4" w:space="0" w:color="auto"/>
              <w:bottom w:val="single" w:sz="4" w:space="0" w:color="auto"/>
              <w:right w:val="single" w:sz="4" w:space="0" w:color="auto"/>
            </w:tcBorders>
          </w:tcPr>
          <w:p w:rsidR="007B0343" w:rsidRDefault="007B0343" w:rsidP="00C90FEB">
            <w:proofErr w:type="spellStart"/>
            <w:r w:rsidRPr="00E62535">
              <w:t>Лавлорый</w:t>
            </w:r>
            <w:proofErr w:type="spellEnd"/>
            <w:r w:rsidRPr="00E62535">
              <w:t xml:space="preserve"> лист</w:t>
            </w:r>
          </w:p>
        </w:tc>
        <w:tc>
          <w:tcPr>
            <w:tcW w:w="85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91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633" w:type="dxa"/>
            <w:tcBorders>
              <w:top w:val="single" w:sz="4" w:space="0" w:color="auto"/>
              <w:left w:val="single" w:sz="4" w:space="0" w:color="auto"/>
              <w:bottom w:val="single" w:sz="4" w:space="0" w:color="auto"/>
              <w:right w:val="single" w:sz="4" w:space="0" w:color="auto"/>
            </w:tcBorders>
          </w:tcPr>
          <w:p w:rsidR="007B0343" w:rsidRPr="004810DA" w:rsidRDefault="004810DA" w:rsidP="00C90FEB">
            <w:pPr>
              <w:rPr>
                <w:lang w:val="en-US"/>
              </w:rPr>
            </w:pPr>
            <w:r>
              <w:rPr>
                <w:lang w:val="en-US"/>
              </w:rPr>
              <w:t>-</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23%</w:t>
            </w:r>
          </w:p>
        </w:tc>
        <w:tc>
          <w:tcPr>
            <w:tcW w:w="65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34,5%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46%</w:t>
            </w:r>
          </w:p>
        </w:tc>
        <w:tc>
          <w:tcPr>
            <w:tcW w:w="67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57,5%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69%</w:t>
            </w:r>
          </w:p>
        </w:tc>
        <w:tc>
          <w:tcPr>
            <w:tcW w:w="891"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80,5%</w:t>
            </w:r>
          </w:p>
        </w:tc>
        <w:tc>
          <w:tcPr>
            <w:tcW w:w="836"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92%</w:t>
            </w:r>
          </w:p>
        </w:tc>
        <w:tc>
          <w:tcPr>
            <w:tcW w:w="878"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100%</w:t>
            </w:r>
          </w:p>
        </w:tc>
        <w:tc>
          <w:tcPr>
            <w:tcW w:w="827" w:type="dxa"/>
            <w:tcBorders>
              <w:top w:val="single" w:sz="4" w:space="0" w:color="auto"/>
              <w:left w:val="single" w:sz="4" w:space="0" w:color="auto"/>
              <w:bottom w:val="single" w:sz="4" w:space="0" w:color="auto"/>
              <w:right w:val="single" w:sz="4" w:space="0" w:color="auto"/>
            </w:tcBorders>
          </w:tcPr>
          <w:p w:rsidR="007B0343" w:rsidRPr="008F1139" w:rsidRDefault="007B0343" w:rsidP="00C90FEB">
            <w:r w:rsidRPr="008F1139">
              <w:t>-</w:t>
            </w:r>
          </w:p>
        </w:tc>
        <w:tc>
          <w:tcPr>
            <w:tcW w:w="776" w:type="dxa"/>
            <w:tcBorders>
              <w:top w:val="single" w:sz="4" w:space="0" w:color="auto"/>
              <w:left w:val="single" w:sz="4" w:space="0" w:color="auto"/>
              <w:bottom w:val="single" w:sz="4" w:space="0" w:color="auto"/>
              <w:right w:val="single" w:sz="4" w:space="0" w:color="auto"/>
            </w:tcBorders>
          </w:tcPr>
          <w:p w:rsidR="007B0343" w:rsidRDefault="007B0343" w:rsidP="00C90FEB">
            <w:r w:rsidRPr="008F1139">
              <w:t>100%</w:t>
            </w:r>
          </w:p>
        </w:tc>
      </w:tr>
    </w:tbl>
    <w:p w:rsidR="00EA0292" w:rsidRDefault="00EA0292" w:rsidP="00EA0292">
      <w:pPr>
        <w:widowControl w:val="0"/>
        <w:spacing w:after="160"/>
        <w:rPr>
          <w:rFonts w:ascii="GHEA Grapalat" w:hAnsi="GHEA Grapalat"/>
          <w:lang w:val="en-US"/>
        </w:rPr>
      </w:pPr>
    </w:p>
    <w:p w:rsidR="00EA0292" w:rsidRPr="00EA0292" w:rsidRDefault="00EA0292" w:rsidP="00EA0292">
      <w:pPr>
        <w:widowControl w:val="0"/>
        <w:spacing w:after="160"/>
        <w:rPr>
          <w:rFonts w:ascii="GHEA Grapalat" w:hAnsi="GHEA Grapalat"/>
        </w:rPr>
      </w:pPr>
      <w:r w:rsidRPr="00EA0292">
        <w:rPr>
          <w:rFonts w:ascii="GHEA Grapalat" w:hAnsi="GHEA Grapalat"/>
        </w:rPr>
        <w:t>ПОКУПАТЕЛЬ                                                                                                              ПРОДАВЕЦ</w:t>
      </w:r>
    </w:p>
    <w:p w:rsidR="00EA0292" w:rsidRPr="00EA0292" w:rsidRDefault="00EA0292" w:rsidP="00EA0292">
      <w:pPr>
        <w:widowControl w:val="0"/>
        <w:spacing w:after="160"/>
        <w:rPr>
          <w:rFonts w:ascii="GHEA Grapalat" w:hAnsi="GHEA Grapalat"/>
        </w:rPr>
      </w:pPr>
      <w:r w:rsidRPr="00EA0292">
        <w:rPr>
          <w:rFonts w:ascii="GHEA Grapalat" w:hAnsi="GHEA Grapalat"/>
        </w:rPr>
        <w:t>______________________</w:t>
      </w:r>
    </w:p>
    <w:p w:rsidR="00EA0292" w:rsidRPr="00EA0292" w:rsidRDefault="00EA0292" w:rsidP="00EA0292">
      <w:pPr>
        <w:widowControl w:val="0"/>
        <w:spacing w:after="160"/>
        <w:rPr>
          <w:rFonts w:ascii="GHEA Grapalat" w:hAnsi="GHEA Grapalat"/>
        </w:rPr>
      </w:pPr>
      <w:r w:rsidRPr="00EA0292">
        <w:rPr>
          <w:rFonts w:ascii="GHEA Grapalat" w:hAnsi="GHEA Grapalat"/>
        </w:rPr>
        <w:t xml:space="preserve">/подпись/М. </w:t>
      </w:r>
      <w:proofErr w:type="gramStart"/>
      <w:r w:rsidRPr="00EA0292">
        <w:rPr>
          <w:rFonts w:ascii="GHEA Grapalat" w:hAnsi="GHEA Grapalat"/>
        </w:rPr>
        <w:t>П</w:t>
      </w:r>
      <w:proofErr w:type="gramEnd"/>
      <w:r w:rsidRPr="00EA0292">
        <w:rPr>
          <w:rFonts w:ascii="GHEA Grapalat" w:hAnsi="GHEA Grapalat"/>
        </w:rPr>
        <w:t xml:space="preserve">                                                                                                      _____________________</w:t>
      </w:r>
    </w:p>
    <w:p w:rsidR="00071D1C" w:rsidRPr="00B138F3" w:rsidRDefault="00EA0292" w:rsidP="00EA0292">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Pr>
          <w:rFonts w:ascii="GHEA Grapalat" w:hAnsi="GHEA Grapalat"/>
          <w:lang w:val="en-US"/>
        </w:rPr>
        <w:t xml:space="preserve">                                                                                                                                   </w:t>
      </w:r>
      <w:r w:rsidRPr="00EA0292">
        <w:rPr>
          <w:rFonts w:ascii="GHEA Grapalat" w:hAnsi="GHEA Grapalat"/>
        </w:rPr>
        <w:t>/подпись/М. П.</w:t>
      </w:r>
      <w:r w:rsidRPr="00EA0292">
        <w:rPr>
          <w:rFonts w:ascii="GHEA Grapalat" w:hAnsi="GHEA Grapalat"/>
        </w:rPr>
        <w:tab/>
      </w:r>
      <w:r w:rsidRPr="00EA0292">
        <w:rPr>
          <w:rFonts w:ascii="GHEA Grapalat" w:hAnsi="GHEA Grapalat"/>
        </w:rPr>
        <w:tab/>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57"/>
        <w:gridCol w:w="5093"/>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EC7" w:rsidRDefault="001B7EC7">
      <w:r>
        <w:separator/>
      </w:r>
    </w:p>
  </w:endnote>
  <w:endnote w:type="continuationSeparator" w:id="0">
    <w:p w:rsidR="001B7EC7" w:rsidRDefault="001B7E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GHEA Grapalat">
    <w:altName w:val="Arial"/>
    <w:panose1 w:val="00000000000000000000"/>
    <w:charset w:val="00"/>
    <w:family w:val="modern"/>
    <w:notTrueType/>
    <w:pitch w:val="variable"/>
    <w:sig w:usb0="00000001"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swiss"/>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94027879"/>
      <w:docPartObj>
        <w:docPartGallery w:val="Page Numbers (Bottom of Page)"/>
        <w:docPartUnique/>
      </w:docPartObj>
    </w:sdtPr>
    <w:sdtEndPr>
      <w:rPr>
        <w:rFonts w:ascii="GHEA Grapalat" w:hAnsi="GHEA Grapalat"/>
        <w:sz w:val="24"/>
        <w:szCs w:val="24"/>
      </w:rPr>
    </w:sdtEndPr>
    <w:sdtContent>
      <w:p w:rsidR="00D05A45" w:rsidRPr="00C861E9" w:rsidRDefault="00D05A45">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4810DA">
          <w:rPr>
            <w:rFonts w:ascii="GHEA Grapalat" w:hAnsi="GHEA Grapalat"/>
            <w:noProof/>
            <w:sz w:val="24"/>
            <w:szCs w:val="24"/>
          </w:rPr>
          <w:t>80</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EC7" w:rsidRDefault="001B7EC7">
      <w:r>
        <w:separator/>
      </w:r>
    </w:p>
  </w:footnote>
  <w:footnote w:type="continuationSeparator" w:id="0">
    <w:p w:rsidR="001B7EC7" w:rsidRDefault="001B7EC7">
      <w:r>
        <w:continuationSeparator/>
      </w:r>
    </w:p>
  </w:footnote>
  <w:footnote w:id="1">
    <w:p w:rsidR="00D05A45" w:rsidRPr="008842CE" w:rsidRDefault="00D05A45" w:rsidP="008842CE">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2">
    <w:p w:rsidR="00D05A45" w:rsidRPr="00CD6B60" w:rsidRDefault="00D05A45"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D05A45" w:rsidRPr="00CD6B60" w:rsidRDefault="00D05A4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абзац  пункта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 xml:space="preserve">быть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w:t>
      </w:r>
      <w:proofErr w:type="spellStart"/>
      <w:r w:rsidRPr="00CD6B60">
        <w:rPr>
          <w:rFonts w:ascii="GHEA Grapalat" w:hAnsi="GHEA Grapalat"/>
          <w:i/>
          <w:sz w:val="20"/>
          <w:szCs w:val="20"/>
        </w:rPr>
        <w:t>процедуру</w:t>
      </w:r>
      <w:proofErr w:type="gramStart"/>
      <w:r w:rsidRPr="00CD6B60">
        <w:rPr>
          <w:rFonts w:ascii="GHEA Grapalat" w:hAnsi="GHEA Grapalat"/>
          <w:i/>
          <w:sz w:val="20"/>
          <w:szCs w:val="20"/>
        </w:rPr>
        <w:t>.Р</w:t>
      </w:r>
      <w:proofErr w:type="gramEnd"/>
      <w:r w:rsidRPr="00CD6B60">
        <w:rPr>
          <w:rFonts w:ascii="GHEA Grapalat" w:hAnsi="GHEA Grapalat"/>
          <w:i/>
          <w:sz w:val="20"/>
          <w:szCs w:val="20"/>
        </w:rPr>
        <w:t>азъяснение</w:t>
      </w:r>
      <w:proofErr w:type="spellEnd"/>
      <w:r w:rsidRPr="00CD6B60">
        <w:rPr>
          <w:rFonts w:ascii="GHEA Grapalat" w:hAnsi="GHEA Grapalat"/>
          <w:i/>
          <w:sz w:val="20"/>
          <w:szCs w:val="20"/>
        </w:rPr>
        <w:t xml:space="preserve">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D05A45" w:rsidRPr="00CD6B60" w:rsidRDefault="00D05A45"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w:t>
      </w:r>
      <w:proofErr w:type="gramStart"/>
      <w:r w:rsidRPr="00CD6B60">
        <w:rPr>
          <w:rFonts w:ascii="GHEA Grapalat" w:hAnsi="GHEA Grapalat"/>
          <w:i/>
          <w:sz w:val="20"/>
          <w:szCs w:val="20"/>
        </w:rPr>
        <w:t xml:space="preserve"> 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D05A45" w:rsidRPr="00CD6B60" w:rsidRDefault="00D05A45"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w:t>
      </w:r>
      <w:proofErr w:type="gramStart"/>
      <w:r w:rsidRPr="00CD6B60">
        <w:rPr>
          <w:rFonts w:ascii="GHEA Grapalat" w:hAnsi="GHEA Grapalat"/>
          <w:i/>
        </w:rPr>
        <w:t xml:space="preserve"> П</w:t>
      </w:r>
      <w:proofErr w:type="gramEnd"/>
      <w:r w:rsidRPr="00CD6B60">
        <w:rPr>
          <w:rFonts w:ascii="GHEA Grapalat" w:hAnsi="GHEA Grapalat"/>
          <w:i/>
        </w:rPr>
        <w:t xml:space="preserve">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3">
    <w:p w:rsidR="00D05A45" w:rsidRPr="0049623A" w:rsidDel="00932115" w:rsidRDefault="00D05A45" w:rsidP="00AF1F59">
      <w:pPr>
        <w:pStyle w:val="af2"/>
        <w:jc w:val="both"/>
        <w:rPr>
          <w:del w:id="0" w:author="Inesa Kocharyan" w:date="2019-10-29T12:18:00Z"/>
        </w:rPr>
      </w:pPr>
      <w:r>
        <w:rPr>
          <w:rStyle w:val="af6"/>
        </w:rPr>
        <w:t>7</w:t>
      </w:r>
      <w:r>
        <w:t xml:space="preserve"> </w:t>
      </w:r>
      <w:r w:rsidRPr="00D3436F">
        <w:rPr>
          <w:rFonts w:ascii="GHEA Grapalat" w:hAnsi="GHEA Grapalat"/>
          <w:i/>
        </w:rPr>
        <w:t xml:space="preserve">Если настоящим Приглашением не предусматривается представление информации относительно товарного знака, </w:t>
      </w:r>
      <w:r>
        <w:rPr>
          <w:rFonts w:ascii="GHEA Grapalat" w:hAnsi="GHEA Grapalat"/>
          <w:i/>
        </w:rPr>
        <w:t xml:space="preserve">фирменного наименования, марки и </w:t>
      </w:r>
      <w:r w:rsidRPr="00D3436F">
        <w:rPr>
          <w:rFonts w:ascii="GHEA Grapalat" w:hAnsi="GHEA Grapalat"/>
          <w:i/>
        </w:rPr>
        <w:t>наименования производителя,</w:t>
      </w:r>
      <w:proofErr w:type="gramStart"/>
      <w:r w:rsidRPr="00D3436F">
        <w:rPr>
          <w:rFonts w:ascii="GHEA Grapalat" w:hAnsi="GHEA Grapalat"/>
          <w:i/>
        </w:rPr>
        <w:t xml:space="preserve"> ,</w:t>
      </w:r>
      <w:proofErr w:type="gramEnd"/>
      <w:r w:rsidRPr="00D3436F">
        <w:rPr>
          <w:rFonts w:ascii="GHEA Grapalat" w:hAnsi="GHEA Grapalat"/>
          <w:i/>
        </w:rPr>
        <w:t xml:space="preserve"> то из подпункта исключаются слова " </w:t>
      </w:r>
      <w:r w:rsidRPr="00B101FF">
        <w:rPr>
          <w:rFonts w:ascii="GHEA Grapalat" w:hAnsi="GHEA Grapalat"/>
          <w:i/>
        </w:rPr>
        <w:t xml:space="preserve">а </w:t>
      </w:r>
      <w:r w:rsidRPr="00D3436F">
        <w:rPr>
          <w:rFonts w:ascii="GHEA Grapalat" w:hAnsi="GHEA Grapalat"/>
          <w:i/>
        </w:rPr>
        <w:t xml:space="preserve">также </w:t>
      </w:r>
      <w:r w:rsidRPr="000811C1">
        <w:rPr>
          <w:rFonts w:ascii="GHEA Grapalat" w:hAnsi="GHEA Grapalat"/>
          <w:i/>
        </w:rPr>
        <w:t>товарный знак, фирменное наименование, марка и наименование производителя</w:t>
      </w:r>
      <w:r w:rsidRPr="00D3436F" w:rsidDel="001C6688">
        <w:rPr>
          <w:rFonts w:ascii="GHEA Grapalat" w:hAnsi="GHEA Grapalat"/>
          <w:i/>
        </w:rPr>
        <w:t xml:space="preserve"> </w:t>
      </w:r>
      <w:r w:rsidRPr="00D3436F">
        <w:rPr>
          <w:rFonts w:ascii="GHEA Grapalat" w:hAnsi="GHEA Grapalat"/>
          <w:i/>
        </w:rPr>
        <w:t>".</w:t>
      </w:r>
    </w:p>
  </w:footnote>
  <w:footnote w:id="4">
    <w:p w:rsidR="00D05A45" w:rsidRPr="00FE2AA4" w:rsidRDefault="00D05A45">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5">
    <w:p w:rsidR="00D05A45" w:rsidRPr="0092041F" w:rsidRDefault="00D05A45" w:rsidP="00C67FAB">
      <w:pPr>
        <w:pStyle w:val="af2"/>
        <w:jc w:val="both"/>
        <w:rPr>
          <w:rFonts w:ascii="GHEA Grapalat" w:hAnsi="GHEA Grapalat"/>
          <w:i/>
        </w:rPr>
      </w:pPr>
      <w:r w:rsidRPr="00C67FAB">
        <w:rPr>
          <w:rStyle w:val="af6"/>
          <w:rFonts w:ascii="GHEA Grapalat" w:hAnsi="GHEA Grapalat"/>
          <w:i/>
        </w:rPr>
        <w:t>12</w:t>
      </w:r>
      <w:r w:rsidRPr="00C67FAB">
        <w:rPr>
          <w:rFonts w:ascii="GHEA Grapalat" w:hAnsi="GHEA Grapalat"/>
          <w:i/>
        </w:rPr>
        <w:t xml:space="preserve"> Если цена закупленного по заявке на закупку товара не превышает 10 млн. </w:t>
      </w:r>
      <w:proofErr w:type="spellStart"/>
      <w:r w:rsidRPr="00C67FAB">
        <w:rPr>
          <w:rFonts w:ascii="GHEA Grapalat" w:hAnsi="GHEA Grapalat"/>
          <w:i/>
        </w:rPr>
        <w:t>драмов</w:t>
      </w:r>
      <w:proofErr w:type="spellEnd"/>
      <w:r w:rsidRPr="00C67FAB">
        <w:rPr>
          <w:rFonts w:ascii="GHEA Grapalat" w:hAnsi="GHEA Grapalat"/>
          <w:i/>
        </w:rPr>
        <w:t xml:space="preserve"> РА, то слова </w:t>
      </w:r>
      <w:r w:rsidRPr="0092041F">
        <w:rPr>
          <w:rFonts w:ascii="GHEA Grapalat" w:hAnsi="GHEA Grapalat" w:cs="Sylfaen"/>
          <w:i/>
          <w:sz w:val="16"/>
          <w:szCs w:val="16"/>
        </w:rPr>
        <w:t>“</w:t>
      </w:r>
      <w:r w:rsidRPr="00C67FAB">
        <w:rPr>
          <w:rFonts w:ascii="GHEA Grapalat" w:hAnsi="GHEA Grapalat"/>
          <w:i/>
        </w:rPr>
        <w:t xml:space="preserve">в виде банковской гарантии (приложение 4) </w:t>
      </w:r>
      <w:r w:rsidRPr="0092041F">
        <w:rPr>
          <w:rFonts w:ascii="GHEA Grapalat" w:hAnsi="GHEA Grapalat" w:cs="Sylfaen"/>
          <w:i/>
          <w:sz w:val="16"/>
          <w:szCs w:val="16"/>
        </w:rPr>
        <w:t>”</w:t>
      </w:r>
      <w:r>
        <w:rPr>
          <w:rFonts w:ascii="GHEA Grapalat" w:hAnsi="GHEA Grapalat" w:cs="Sylfaen"/>
          <w:i/>
          <w:sz w:val="16"/>
          <w:szCs w:val="16"/>
        </w:rPr>
        <w:t xml:space="preserve"> </w:t>
      </w:r>
      <w:r w:rsidRPr="00C67FAB">
        <w:rPr>
          <w:rFonts w:ascii="GHEA Grapalat" w:hAnsi="GHEA Grapalat"/>
          <w:i/>
        </w:rPr>
        <w:t>заменяются словами</w:t>
      </w:r>
      <w:r>
        <w:rPr>
          <w:rFonts w:ascii="GHEA Grapalat" w:hAnsi="GHEA Grapalat"/>
          <w:i/>
        </w:rPr>
        <w:t xml:space="preserve"> </w:t>
      </w:r>
      <w:r w:rsidRPr="00C67FAB">
        <w:rPr>
          <w:rFonts w:ascii="GHEA Grapalat" w:hAnsi="GHEA Grapalat"/>
          <w:i/>
        </w:rPr>
        <w:t xml:space="preserve"> </w:t>
      </w:r>
      <w:r w:rsidRPr="00CB0A01">
        <w:rPr>
          <w:rFonts w:ascii="GHEA Grapalat" w:hAnsi="GHEA Grapalat" w:cs="Sylfaen"/>
          <w:i/>
          <w:sz w:val="16"/>
          <w:szCs w:val="16"/>
        </w:rPr>
        <w:t>“</w:t>
      </w:r>
      <w:r w:rsidRPr="00C67FAB">
        <w:rPr>
          <w:rFonts w:ascii="GHEA Grapalat" w:hAnsi="GHEA Grapalat"/>
          <w:i/>
        </w:rPr>
        <w:t>в одностороннем порядке утвержденного заявления в виде неустойки (приложение 4.1) или наличных денег</w:t>
      </w:r>
      <w:r w:rsidRPr="0092041F">
        <w:rPr>
          <w:rFonts w:ascii="GHEA Grapalat" w:hAnsi="GHEA Grapalat" w:cs="Sylfaen"/>
          <w:i/>
          <w:sz w:val="16"/>
          <w:szCs w:val="16"/>
        </w:rPr>
        <w:t>”</w:t>
      </w:r>
    </w:p>
  </w:footnote>
  <w:footnote w:id="6">
    <w:p w:rsidR="00D05A45" w:rsidRPr="00A31673" w:rsidRDefault="00D05A45">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7">
    <w:p w:rsidR="00D05A45" w:rsidRDefault="00D05A45" w:rsidP="006B3E56">
      <w:pPr>
        <w:jc w:val="both"/>
        <w:rPr>
          <w:rFonts w:ascii="GHEA Grapalat" w:hAnsi="GHEA Grapalat"/>
          <w:sz w:val="20"/>
          <w:szCs w:val="20"/>
          <w:lang w:val="af-ZA"/>
        </w:rPr>
      </w:pPr>
      <w:r>
        <w:rPr>
          <w:rStyle w:val="af6"/>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D05A45" w:rsidRDefault="00D05A45" w:rsidP="006B3E56">
      <w:pPr>
        <w:pStyle w:val="af2"/>
        <w:rPr>
          <w:rFonts w:asciiTheme="minorHAnsi" w:hAnsiTheme="minorHAnsi"/>
          <w:lang w:val="af-ZA"/>
        </w:rPr>
      </w:pPr>
    </w:p>
  </w:footnote>
  <w:footnote w:id="8">
    <w:p w:rsidR="00D05A45" w:rsidRPr="00D3436F" w:rsidRDefault="00D05A45"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D05A45" w:rsidRPr="00D3436F" w:rsidRDefault="00D05A45">
      <w:pPr>
        <w:pStyle w:val="af2"/>
        <w:rPr>
          <w:lang w:val="es-ES"/>
        </w:rPr>
      </w:pPr>
    </w:p>
  </w:footnote>
  <w:footnote w:id="9">
    <w:p w:rsidR="00D05A45" w:rsidRDefault="00D05A45"/>
    <w:p w:rsidR="00D05A45" w:rsidRPr="008842CE" w:rsidRDefault="00D05A45" w:rsidP="003D2FE2">
      <w:pPr>
        <w:pStyle w:val="af2"/>
        <w:jc w:val="both"/>
      </w:pPr>
    </w:p>
  </w:footnote>
  <w:footnote w:id="10">
    <w:p w:rsidR="00D05A45" w:rsidRDefault="00D05A45"/>
    <w:p w:rsidR="00D05A45" w:rsidRPr="008842CE" w:rsidRDefault="00D05A45" w:rsidP="000A214C">
      <w:pPr>
        <w:pStyle w:val="af2"/>
        <w:jc w:val="both"/>
      </w:pPr>
    </w:p>
  </w:footnote>
  <w:footnote w:id="11">
    <w:p w:rsidR="00D05A45" w:rsidRPr="00D3436F" w:rsidRDefault="00D05A45" w:rsidP="00D3436F">
      <w:pPr>
        <w:pStyle w:val="af2"/>
        <w:widowControl w:val="0"/>
        <w:jc w:val="both"/>
        <w:rPr>
          <w:lang w:val="af-ZA"/>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12">
    <w:p w:rsidR="00D05A45" w:rsidRPr="00402BC3" w:rsidRDefault="00D05A45"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D05A45" w:rsidRPr="00552088" w:rsidRDefault="00D05A45"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D05A45" w:rsidRPr="00D3436F" w:rsidRDefault="00D05A45">
      <w:pPr>
        <w:pStyle w:val="af2"/>
        <w:rPr>
          <w:lang w:val="hy-AM"/>
        </w:rPr>
      </w:pPr>
    </w:p>
  </w:footnote>
  <w:footnote w:id="13">
    <w:p w:rsidR="00D05A45" w:rsidRPr="00D3436F" w:rsidRDefault="00D05A45"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14">
    <w:p w:rsidR="00D05A45" w:rsidRPr="008842CE" w:rsidRDefault="00D05A45"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05A45" w:rsidRPr="00D3436F" w:rsidRDefault="00D05A45">
      <w:pPr>
        <w:pStyle w:val="af2"/>
        <w:rPr>
          <w:lang w:val="hy-AM"/>
        </w:rPr>
      </w:pPr>
    </w:p>
  </w:footnote>
  <w:footnote w:id="15">
    <w:p w:rsidR="00D05A45" w:rsidRPr="00E861BF" w:rsidRDefault="00D05A45" w:rsidP="001A4607">
      <w:pPr>
        <w:pStyle w:val="af2"/>
        <w:widowControl w:val="0"/>
        <w:jc w:val="both"/>
        <w:rPr>
          <w:rFonts w:ascii="GHEA Grapalat" w:hAnsi="GHEA Grapalat"/>
          <w:i/>
        </w:rPr>
      </w:pPr>
      <w:r w:rsidRPr="00E861BF">
        <w:rPr>
          <w:rFonts w:ascii="GHEA Grapalat" w:hAnsi="GHEA Grapalat"/>
          <w:i/>
        </w:rPr>
        <w:t xml:space="preserve">* </w:t>
      </w:r>
    </w:p>
  </w:footnote>
  <w:footnote w:id="16">
    <w:p w:rsidR="00D05A45" w:rsidRPr="00E861BF" w:rsidRDefault="00D05A45" w:rsidP="001A4607">
      <w:pPr>
        <w:pStyle w:val="af2"/>
        <w:widowControl w:val="0"/>
        <w:jc w:val="both"/>
        <w:rPr>
          <w:rFonts w:ascii="GHEA Grapalat" w:hAnsi="GHEA Grapalat"/>
          <w:i/>
        </w:rPr>
      </w:pPr>
      <w:r w:rsidRPr="00E861BF">
        <w:rPr>
          <w:rFonts w:ascii="GHEA Grapalat" w:hAnsi="GHEA Grapalat"/>
          <w:i/>
        </w:rPr>
        <w:t xml:space="preserve">** </w:t>
      </w:r>
    </w:p>
    <w:p w:rsidR="00D05A45" w:rsidRPr="00E861BF" w:rsidRDefault="00D05A45" w:rsidP="001A4607">
      <w:pPr>
        <w:pStyle w:val="af2"/>
        <w:widowControl w:val="0"/>
        <w:jc w:val="both"/>
        <w:rPr>
          <w:rFonts w:ascii="GHEA Grapalat" w:hAnsi="GHEA Grapalat"/>
          <w:i/>
        </w:rPr>
      </w:pPr>
    </w:p>
  </w:footnote>
  <w:footnote w:id="17">
    <w:p w:rsidR="00D05A45" w:rsidRPr="00E861BF" w:rsidRDefault="00D05A45" w:rsidP="001A4607">
      <w:pPr>
        <w:pStyle w:val="af2"/>
        <w:widowControl w:val="0"/>
        <w:jc w:val="both"/>
        <w:rPr>
          <w:rFonts w:ascii="GHEA Grapalat" w:hAnsi="GHEA Grapalat"/>
          <w:i/>
        </w:rPr>
      </w:pPr>
      <w:r w:rsidRPr="00E861BF">
        <w:rPr>
          <w:rFonts w:ascii="GHEA Grapalat" w:hAnsi="GHEA Grapalat"/>
          <w:i/>
        </w:rPr>
        <w:t xml:space="preserve">*** </w:t>
      </w:r>
    </w:p>
  </w:footnote>
  <w:footnote w:id="18">
    <w:p w:rsidR="00D05A45" w:rsidRDefault="00D05A45" w:rsidP="00A34C07">
      <w:pPr>
        <w:pStyle w:val="af2"/>
        <w:widowControl w:val="0"/>
        <w:jc w:val="both"/>
      </w:pPr>
      <w:r>
        <w:rPr>
          <w:rStyle w:val="af6"/>
        </w:rPr>
        <w:t>*</w:t>
      </w:r>
      <w:r>
        <w:t xml:space="preserve"> </w:t>
      </w:r>
      <w:r>
        <w:rPr>
          <w:rFonts w:ascii="GHEA Grapalat" w:hAnsi="GHEA Grapalat"/>
          <w:i/>
        </w:rPr>
        <w:t xml:space="preserve">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Pr>
          <w:rFonts w:ascii="GHEA Grapalat" w:hAnsi="GHEA Grapalat"/>
          <w:i/>
        </w:rPr>
        <w:t>предусмотрения</w:t>
      </w:r>
      <w:proofErr w:type="spellEnd"/>
      <w:r>
        <w:rPr>
          <w:rFonts w:ascii="GHEA Grapalat" w:hAnsi="GHEA Grapalat"/>
          <w:i/>
        </w:rPr>
        <w:t xml:space="preserve"> финансовых средств, в качестве его неотъемлемой части.</w:t>
      </w:r>
    </w:p>
  </w:footnote>
  <w:footnote w:id="19">
    <w:p w:rsidR="00D05A45" w:rsidRDefault="00D05A45" w:rsidP="00A34C07">
      <w:pPr>
        <w:widowControl w:val="0"/>
        <w:jc w:val="both"/>
        <w:rPr>
          <w:rFonts w:ascii="GHEA Grapalat" w:hAnsi="GHEA Grapalat"/>
          <w:i/>
          <w:sz w:val="20"/>
          <w:szCs w:val="20"/>
        </w:rPr>
      </w:pPr>
      <w:r>
        <w:rPr>
          <w:rStyle w:val="af6"/>
          <w:sz w:val="20"/>
          <w:szCs w:val="20"/>
        </w:rPr>
        <w:t>**</w:t>
      </w:r>
      <w:r>
        <w:rPr>
          <w:sz w:val="20"/>
          <w:szCs w:val="20"/>
        </w:rPr>
        <w:t xml:space="preserve"> </w:t>
      </w:r>
      <w:r>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5A45" w:rsidRDefault="00D05A45" w:rsidP="00A70F79">
    <w:pPr>
      <w:pStyle w:val="ad"/>
      <w:tabs>
        <w:tab w:val="clear" w:pos="4153"/>
        <w:tab w:val="clear" w:pos="8306"/>
        <w:tab w:val="left" w:pos="789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958"/>
    <w:rsid w:val="00000BA6"/>
    <w:rsid w:val="000013D6"/>
    <w:rsid w:val="000016BB"/>
    <w:rsid w:val="00002C23"/>
    <w:rsid w:val="000031E3"/>
    <w:rsid w:val="000033BC"/>
    <w:rsid w:val="00003DF0"/>
    <w:rsid w:val="000047F1"/>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1C2E"/>
    <w:rsid w:val="00023384"/>
    <w:rsid w:val="000238FE"/>
    <w:rsid w:val="00023F8F"/>
    <w:rsid w:val="000241CA"/>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1D49"/>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3743"/>
    <w:rsid w:val="000845F6"/>
    <w:rsid w:val="00084B51"/>
    <w:rsid w:val="00085931"/>
    <w:rsid w:val="000878DB"/>
    <w:rsid w:val="000878EC"/>
    <w:rsid w:val="00087A30"/>
    <w:rsid w:val="00090699"/>
    <w:rsid w:val="000911CA"/>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7C6"/>
    <w:rsid w:val="000D1BED"/>
    <w:rsid w:val="000D2527"/>
    <w:rsid w:val="000D2D8A"/>
    <w:rsid w:val="000D3188"/>
    <w:rsid w:val="000D34C8"/>
    <w:rsid w:val="000D3B6D"/>
    <w:rsid w:val="000D4471"/>
    <w:rsid w:val="000D48B6"/>
    <w:rsid w:val="000D4B9E"/>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E7DA0"/>
    <w:rsid w:val="000F109E"/>
    <w:rsid w:val="000F2653"/>
    <w:rsid w:val="000F31EB"/>
    <w:rsid w:val="000F332D"/>
    <w:rsid w:val="000F338E"/>
    <w:rsid w:val="000F35AE"/>
    <w:rsid w:val="000F3939"/>
    <w:rsid w:val="000F3B31"/>
    <w:rsid w:val="000F3D76"/>
    <w:rsid w:val="000F494F"/>
    <w:rsid w:val="000F4B86"/>
    <w:rsid w:val="000F4D7B"/>
    <w:rsid w:val="000F5032"/>
    <w:rsid w:val="000F5900"/>
    <w:rsid w:val="000F60F8"/>
    <w:rsid w:val="000F6C24"/>
    <w:rsid w:val="000F6F7F"/>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5905"/>
    <w:rsid w:val="001159FA"/>
    <w:rsid w:val="00115FB7"/>
    <w:rsid w:val="0011611E"/>
    <w:rsid w:val="00117020"/>
    <w:rsid w:val="00117833"/>
    <w:rsid w:val="00117964"/>
    <w:rsid w:val="00117DAA"/>
    <w:rsid w:val="00122FC9"/>
    <w:rsid w:val="00123294"/>
    <w:rsid w:val="001235E7"/>
    <w:rsid w:val="00123F5E"/>
    <w:rsid w:val="00124461"/>
    <w:rsid w:val="00125AA6"/>
    <w:rsid w:val="00126D48"/>
    <w:rsid w:val="00127685"/>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4D8"/>
    <w:rsid w:val="001439BD"/>
    <w:rsid w:val="00143BD7"/>
    <w:rsid w:val="00143E8C"/>
    <w:rsid w:val="0014472E"/>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282D"/>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ED"/>
    <w:rsid w:val="00171E80"/>
    <w:rsid w:val="001723D6"/>
    <w:rsid w:val="001724D7"/>
    <w:rsid w:val="00172B98"/>
    <w:rsid w:val="00172BC4"/>
    <w:rsid w:val="001732FB"/>
    <w:rsid w:val="00174DAB"/>
    <w:rsid w:val="00174FE1"/>
    <w:rsid w:val="001752B6"/>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3004"/>
    <w:rsid w:val="0018301A"/>
    <w:rsid w:val="001831C4"/>
    <w:rsid w:val="00183DD8"/>
    <w:rsid w:val="00183FEA"/>
    <w:rsid w:val="00184D18"/>
    <w:rsid w:val="00184F17"/>
    <w:rsid w:val="00185684"/>
    <w:rsid w:val="0018591C"/>
    <w:rsid w:val="00185DF9"/>
    <w:rsid w:val="00186559"/>
    <w:rsid w:val="001878F0"/>
    <w:rsid w:val="00190792"/>
    <w:rsid w:val="00191655"/>
    <w:rsid w:val="00191D27"/>
    <w:rsid w:val="00191D5F"/>
    <w:rsid w:val="001925CB"/>
    <w:rsid w:val="00192606"/>
    <w:rsid w:val="001926B2"/>
    <w:rsid w:val="00192A1C"/>
    <w:rsid w:val="001930CB"/>
    <w:rsid w:val="001932A7"/>
    <w:rsid w:val="00193871"/>
    <w:rsid w:val="00194598"/>
    <w:rsid w:val="00195F24"/>
    <w:rsid w:val="00196487"/>
    <w:rsid w:val="00196F14"/>
    <w:rsid w:val="001A070B"/>
    <w:rsid w:val="001A23A6"/>
    <w:rsid w:val="001A2579"/>
    <w:rsid w:val="001A2F72"/>
    <w:rsid w:val="001A3FEC"/>
    <w:rsid w:val="001A43A4"/>
    <w:rsid w:val="001A4607"/>
    <w:rsid w:val="001A4EE1"/>
    <w:rsid w:val="001A4EF7"/>
    <w:rsid w:val="001A5BC8"/>
    <w:rsid w:val="001A5C02"/>
    <w:rsid w:val="001A6561"/>
    <w:rsid w:val="001A6B31"/>
    <w:rsid w:val="001A77DF"/>
    <w:rsid w:val="001B0D9A"/>
    <w:rsid w:val="001B1050"/>
    <w:rsid w:val="001B1370"/>
    <w:rsid w:val="001B1C67"/>
    <w:rsid w:val="001B1FC4"/>
    <w:rsid w:val="001B2F62"/>
    <w:rsid w:val="001B32D9"/>
    <w:rsid w:val="001B37D2"/>
    <w:rsid w:val="001B45A9"/>
    <w:rsid w:val="001B478E"/>
    <w:rsid w:val="001B6FCF"/>
    <w:rsid w:val="001B7EC7"/>
    <w:rsid w:val="001C07B7"/>
    <w:rsid w:val="001C07C6"/>
    <w:rsid w:val="001C0849"/>
    <w:rsid w:val="001C1570"/>
    <w:rsid w:val="001C3D83"/>
    <w:rsid w:val="001C3F6C"/>
    <w:rsid w:val="001C6688"/>
    <w:rsid w:val="001C7576"/>
    <w:rsid w:val="001C76F7"/>
    <w:rsid w:val="001D0249"/>
    <w:rsid w:val="001D129F"/>
    <w:rsid w:val="001D1D00"/>
    <w:rsid w:val="001D209D"/>
    <w:rsid w:val="001D2169"/>
    <w:rsid w:val="001D2D62"/>
    <w:rsid w:val="001D5477"/>
    <w:rsid w:val="001D5785"/>
    <w:rsid w:val="001D5FF7"/>
    <w:rsid w:val="001D6531"/>
    <w:rsid w:val="001D7228"/>
    <w:rsid w:val="001D74FA"/>
    <w:rsid w:val="001D78C5"/>
    <w:rsid w:val="001E0216"/>
    <w:rsid w:val="001E06D6"/>
    <w:rsid w:val="001E0BC2"/>
    <w:rsid w:val="001E2794"/>
    <w:rsid w:val="001E2814"/>
    <w:rsid w:val="001E397C"/>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52C"/>
    <w:rsid w:val="001F2926"/>
    <w:rsid w:val="001F3237"/>
    <w:rsid w:val="001F386B"/>
    <w:rsid w:val="001F5834"/>
    <w:rsid w:val="001F5FDE"/>
    <w:rsid w:val="001F6578"/>
    <w:rsid w:val="001F760C"/>
    <w:rsid w:val="001F7821"/>
    <w:rsid w:val="001F7E22"/>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0F6"/>
    <w:rsid w:val="00217344"/>
    <w:rsid w:val="00217710"/>
    <w:rsid w:val="00220ACB"/>
    <w:rsid w:val="00220C7C"/>
    <w:rsid w:val="002218FE"/>
    <w:rsid w:val="00221C7B"/>
    <w:rsid w:val="0022247D"/>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A88"/>
    <w:rsid w:val="00273B4F"/>
    <w:rsid w:val="00274353"/>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6CDB"/>
    <w:rsid w:val="0028726A"/>
    <w:rsid w:val="002905CD"/>
    <w:rsid w:val="00291919"/>
    <w:rsid w:val="00291EFF"/>
    <w:rsid w:val="002926D4"/>
    <w:rsid w:val="00293A25"/>
    <w:rsid w:val="00293A76"/>
    <w:rsid w:val="002941F2"/>
    <w:rsid w:val="00294BD5"/>
    <w:rsid w:val="00294F67"/>
    <w:rsid w:val="00294FFF"/>
    <w:rsid w:val="0029515A"/>
    <w:rsid w:val="0029551E"/>
    <w:rsid w:val="002A058F"/>
    <w:rsid w:val="002A0700"/>
    <w:rsid w:val="002A0C06"/>
    <w:rsid w:val="002A0F45"/>
    <w:rsid w:val="002A10B2"/>
    <w:rsid w:val="002A1FAC"/>
    <w:rsid w:val="002A2F79"/>
    <w:rsid w:val="002A3785"/>
    <w:rsid w:val="002A3D7C"/>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388"/>
    <w:rsid w:val="002B7594"/>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4FE7"/>
    <w:rsid w:val="002C605B"/>
    <w:rsid w:val="002C6CF7"/>
    <w:rsid w:val="002C7037"/>
    <w:rsid w:val="002C7048"/>
    <w:rsid w:val="002D02FE"/>
    <w:rsid w:val="002D1340"/>
    <w:rsid w:val="002D156F"/>
    <w:rsid w:val="002D1AAA"/>
    <w:rsid w:val="002D207D"/>
    <w:rsid w:val="002D20E8"/>
    <w:rsid w:val="002D236D"/>
    <w:rsid w:val="002D3C61"/>
    <w:rsid w:val="002D4250"/>
    <w:rsid w:val="002D4575"/>
    <w:rsid w:val="002D4EEB"/>
    <w:rsid w:val="002D5580"/>
    <w:rsid w:val="002D5CF0"/>
    <w:rsid w:val="002D601F"/>
    <w:rsid w:val="002D6A4F"/>
    <w:rsid w:val="002D7D70"/>
    <w:rsid w:val="002E026E"/>
    <w:rsid w:val="002E069D"/>
    <w:rsid w:val="002E0768"/>
    <w:rsid w:val="002E0877"/>
    <w:rsid w:val="002E2438"/>
    <w:rsid w:val="002E3165"/>
    <w:rsid w:val="002E3E4B"/>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210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68F5"/>
    <w:rsid w:val="00327436"/>
    <w:rsid w:val="0033253D"/>
    <w:rsid w:val="00333314"/>
    <w:rsid w:val="00333B85"/>
    <w:rsid w:val="00334564"/>
    <w:rsid w:val="003347CE"/>
    <w:rsid w:val="0033571F"/>
    <w:rsid w:val="00335AA8"/>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68B8"/>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5A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7C2"/>
    <w:rsid w:val="00382B60"/>
    <w:rsid w:val="0038317B"/>
    <w:rsid w:val="00383467"/>
    <w:rsid w:val="0038400D"/>
    <w:rsid w:val="0038438D"/>
    <w:rsid w:val="0038517B"/>
    <w:rsid w:val="00385C27"/>
    <w:rsid w:val="00385C5C"/>
    <w:rsid w:val="00386E4B"/>
    <w:rsid w:val="003871DA"/>
    <w:rsid w:val="00391276"/>
    <w:rsid w:val="0039134D"/>
    <w:rsid w:val="00391E56"/>
    <w:rsid w:val="00391F90"/>
    <w:rsid w:val="00392525"/>
    <w:rsid w:val="0039338D"/>
    <w:rsid w:val="003946B4"/>
    <w:rsid w:val="003946F7"/>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B0D6E"/>
    <w:rsid w:val="003B1FC0"/>
    <w:rsid w:val="003B21CD"/>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CC3"/>
    <w:rsid w:val="003C5E16"/>
    <w:rsid w:val="003C61D5"/>
    <w:rsid w:val="003C670C"/>
    <w:rsid w:val="003C6A92"/>
    <w:rsid w:val="003C7160"/>
    <w:rsid w:val="003C78D9"/>
    <w:rsid w:val="003D0075"/>
    <w:rsid w:val="003D0E3C"/>
    <w:rsid w:val="003D14E9"/>
    <w:rsid w:val="003D1CF4"/>
    <w:rsid w:val="003D2FE2"/>
    <w:rsid w:val="003D3964"/>
    <w:rsid w:val="003D47ED"/>
    <w:rsid w:val="003D56A5"/>
    <w:rsid w:val="003D5CAF"/>
    <w:rsid w:val="003D7720"/>
    <w:rsid w:val="003D798F"/>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72C8"/>
    <w:rsid w:val="0040761D"/>
    <w:rsid w:val="0041023E"/>
    <w:rsid w:val="004110AC"/>
    <w:rsid w:val="004116A0"/>
    <w:rsid w:val="00411D9D"/>
    <w:rsid w:val="004131CA"/>
    <w:rsid w:val="00413390"/>
    <w:rsid w:val="00413595"/>
    <w:rsid w:val="00416F1E"/>
    <w:rsid w:val="0041739A"/>
    <w:rsid w:val="004175B6"/>
    <w:rsid w:val="00417E48"/>
    <w:rsid w:val="00417F33"/>
    <w:rsid w:val="00421AEB"/>
    <w:rsid w:val="00422802"/>
    <w:rsid w:val="00427EAA"/>
    <w:rsid w:val="00431523"/>
    <w:rsid w:val="00431998"/>
    <w:rsid w:val="004320F2"/>
    <w:rsid w:val="00434D1C"/>
    <w:rsid w:val="0043558D"/>
    <w:rsid w:val="004361D6"/>
    <w:rsid w:val="0043641B"/>
    <w:rsid w:val="0043662A"/>
    <w:rsid w:val="0043697E"/>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326"/>
    <w:rsid w:val="00444E87"/>
    <w:rsid w:val="0044556F"/>
    <w:rsid w:val="0044660E"/>
    <w:rsid w:val="00447808"/>
    <w:rsid w:val="00447B76"/>
    <w:rsid w:val="00447FFD"/>
    <w:rsid w:val="004504F0"/>
    <w:rsid w:val="00450C30"/>
    <w:rsid w:val="004521BB"/>
    <w:rsid w:val="00452896"/>
    <w:rsid w:val="004542D7"/>
    <w:rsid w:val="00454D73"/>
    <w:rsid w:val="0045525D"/>
    <w:rsid w:val="004553CA"/>
    <w:rsid w:val="0045669A"/>
    <w:rsid w:val="00456B02"/>
    <w:rsid w:val="00457745"/>
    <w:rsid w:val="00460CA5"/>
    <w:rsid w:val="0046186C"/>
    <w:rsid w:val="0046188C"/>
    <w:rsid w:val="00462110"/>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1A4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0DA"/>
    <w:rsid w:val="004813B3"/>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6EA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8CC"/>
    <w:rsid w:val="004B7B69"/>
    <w:rsid w:val="004C17D2"/>
    <w:rsid w:val="004C1D9B"/>
    <w:rsid w:val="004C217A"/>
    <w:rsid w:val="004C3803"/>
    <w:rsid w:val="004C3E56"/>
    <w:rsid w:val="004C5CF3"/>
    <w:rsid w:val="004C78E7"/>
    <w:rsid w:val="004D0281"/>
    <w:rsid w:val="004D0AE2"/>
    <w:rsid w:val="004D0EA7"/>
    <w:rsid w:val="004D1B32"/>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F0CAA"/>
    <w:rsid w:val="004F2130"/>
    <w:rsid w:val="004F2639"/>
    <w:rsid w:val="004F2E2A"/>
    <w:rsid w:val="004F30DA"/>
    <w:rsid w:val="004F3B83"/>
    <w:rsid w:val="004F3C4E"/>
    <w:rsid w:val="004F4CF0"/>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550F"/>
    <w:rsid w:val="005066AC"/>
    <w:rsid w:val="0050683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7C7"/>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C30"/>
    <w:rsid w:val="00536021"/>
    <w:rsid w:val="00536555"/>
    <w:rsid w:val="00536BFB"/>
    <w:rsid w:val="00536FD1"/>
    <w:rsid w:val="005370DC"/>
    <w:rsid w:val="00537173"/>
    <w:rsid w:val="005372A4"/>
    <w:rsid w:val="005378EA"/>
    <w:rsid w:val="00537D28"/>
    <w:rsid w:val="00537E15"/>
    <w:rsid w:val="00540468"/>
    <w:rsid w:val="005407B7"/>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1FDB"/>
    <w:rsid w:val="005B20E7"/>
    <w:rsid w:val="005B24F9"/>
    <w:rsid w:val="005B2723"/>
    <w:rsid w:val="005B2A24"/>
    <w:rsid w:val="005B3A59"/>
    <w:rsid w:val="005B446E"/>
    <w:rsid w:val="005B598A"/>
    <w:rsid w:val="005B6B3E"/>
    <w:rsid w:val="005B6B51"/>
    <w:rsid w:val="005B6DCF"/>
    <w:rsid w:val="005B6F10"/>
    <w:rsid w:val="005B7A17"/>
    <w:rsid w:val="005C0666"/>
    <w:rsid w:val="005C0D39"/>
    <w:rsid w:val="005C1BF7"/>
    <w:rsid w:val="005C1C00"/>
    <w:rsid w:val="005C1C99"/>
    <w:rsid w:val="005C4C12"/>
    <w:rsid w:val="005C4CE7"/>
    <w:rsid w:val="005C6159"/>
    <w:rsid w:val="005D00A5"/>
    <w:rsid w:val="005D00D6"/>
    <w:rsid w:val="005D0468"/>
    <w:rsid w:val="005D07B2"/>
    <w:rsid w:val="005D0BF1"/>
    <w:rsid w:val="005D0D93"/>
    <w:rsid w:val="005D191A"/>
    <w:rsid w:val="005D1A14"/>
    <w:rsid w:val="005D1ACD"/>
    <w:rsid w:val="005D1B3F"/>
    <w:rsid w:val="005D26DF"/>
    <w:rsid w:val="005D27D0"/>
    <w:rsid w:val="005D2EDB"/>
    <w:rsid w:val="005D3674"/>
    <w:rsid w:val="005D3786"/>
    <w:rsid w:val="005D4D30"/>
    <w:rsid w:val="005D5CCD"/>
    <w:rsid w:val="005D5D7D"/>
    <w:rsid w:val="005D60E5"/>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C29"/>
    <w:rsid w:val="005F2F3B"/>
    <w:rsid w:val="005F53F2"/>
    <w:rsid w:val="005F581A"/>
    <w:rsid w:val="005F7C1D"/>
    <w:rsid w:val="0060526C"/>
    <w:rsid w:val="00606328"/>
    <w:rsid w:val="0060652B"/>
    <w:rsid w:val="00606B84"/>
    <w:rsid w:val="00607120"/>
    <w:rsid w:val="00607F7B"/>
    <w:rsid w:val="00610ACC"/>
    <w:rsid w:val="00611998"/>
    <w:rsid w:val="006132ED"/>
    <w:rsid w:val="00614934"/>
    <w:rsid w:val="0061522D"/>
    <w:rsid w:val="006154C5"/>
    <w:rsid w:val="00615570"/>
    <w:rsid w:val="00615B35"/>
    <w:rsid w:val="00617764"/>
    <w:rsid w:val="00617A6E"/>
    <w:rsid w:val="0062023F"/>
    <w:rsid w:val="00621255"/>
    <w:rsid w:val="00621D3B"/>
    <w:rsid w:val="006220CA"/>
    <w:rsid w:val="00622E34"/>
    <w:rsid w:val="006237BD"/>
    <w:rsid w:val="00623998"/>
    <w:rsid w:val="00623F24"/>
    <w:rsid w:val="00624A8D"/>
    <w:rsid w:val="00624C5C"/>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A8E"/>
    <w:rsid w:val="006371D0"/>
    <w:rsid w:val="00637D24"/>
    <w:rsid w:val="00637DAB"/>
    <w:rsid w:val="006417C7"/>
    <w:rsid w:val="00642172"/>
    <w:rsid w:val="00642EFE"/>
    <w:rsid w:val="0064473D"/>
    <w:rsid w:val="00644850"/>
    <w:rsid w:val="00644CE2"/>
    <w:rsid w:val="00650073"/>
    <w:rsid w:val="00650458"/>
    <w:rsid w:val="006505D2"/>
    <w:rsid w:val="00651408"/>
    <w:rsid w:val="006519EF"/>
    <w:rsid w:val="00651E02"/>
    <w:rsid w:val="006521E5"/>
    <w:rsid w:val="00654ADD"/>
    <w:rsid w:val="00654B3F"/>
    <w:rsid w:val="00654E19"/>
    <w:rsid w:val="00655890"/>
    <w:rsid w:val="00655E71"/>
    <w:rsid w:val="00655EBD"/>
    <w:rsid w:val="006572F1"/>
    <w:rsid w:val="00660138"/>
    <w:rsid w:val="006607D5"/>
    <w:rsid w:val="006608AD"/>
    <w:rsid w:val="00661E7D"/>
    <w:rsid w:val="00662165"/>
    <w:rsid w:val="00662623"/>
    <w:rsid w:val="0066349B"/>
    <w:rsid w:val="00663C61"/>
    <w:rsid w:val="00664680"/>
    <w:rsid w:val="00665120"/>
    <w:rsid w:val="006657A3"/>
    <w:rsid w:val="006657EE"/>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81F45"/>
    <w:rsid w:val="00682E8D"/>
    <w:rsid w:val="00685962"/>
    <w:rsid w:val="00685A30"/>
    <w:rsid w:val="00685C48"/>
    <w:rsid w:val="00687E34"/>
    <w:rsid w:val="00687FCA"/>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5C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6337"/>
    <w:rsid w:val="006B6951"/>
    <w:rsid w:val="006C08B6"/>
    <w:rsid w:val="006C1293"/>
    <w:rsid w:val="006C12EC"/>
    <w:rsid w:val="006C15CD"/>
    <w:rsid w:val="006C1D25"/>
    <w:rsid w:val="006C229E"/>
    <w:rsid w:val="006C2B56"/>
    <w:rsid w:val="006C2F98"/>
    <w:rsid w:val="006C3115"/>
    <w:rsid w:val="006C47F0"/>
    <w:rsid w:val="006C5147"/>
    <w:rsid w:val="006C679A"/>
    <w:rsid w:val="006C7FD7"/>
    <w:rsid w:val="006D097F"/>
    <w:rsid w:val="006D0B02"/>
    <w:rsid w:val="006D0D6F"/>
    <w:rsid w:val="006D0E83"/>
    <w:rsid w:val="006D17A7"/>
    <w:rsid w:val="006D1826"/>
    <w:rsid w:val="006D1BA0"/>
    <w:rsid w:val="006D2DF7"/>
    <w:rsid w:val="006D4448"/>
    <w:rsid w:val="006D4E1D"/>
    <w:rsid w:val="006D5516"/>
    <w:rsid w:val="006D6150"/>
    <w:rsid w:val="006D7219"/>
    <w:rsid w:val="006E0F0C"/>
    <w:rsid w:val="006E15CD"/>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DFD"/>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DB8"/>
    <w:rsid w:val="007131F4"/>
    <w:rsid w:val="00713746"/>
    <w:rsid w:val="0071687B"/>
    <w:rsid w:val="0071689A"/>
    <w:rsid w:val="00716F47"/>
    <w:rsid w:val="007204FD"/>
    <w:rsid w:val="00720542"/>
    <w:rsid w:val="007210AC"/>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877"/>
    <w:rsid w:val="00740919"/>
    <w:rsid w:val="00740EF5"/>
    <w:rsid w:val="00741ACC"/>
    <w:rsid w:val="00741D11"/>
    <w:rsid w:val="00742F7B"/>
    <w:rsid w:val="0074334C"/>
    <w:rsid w:val="007442CF"/>
    <w:rsid w:val="00744742"/>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A4A"/>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485"/>
    <w:rsid w:val="0077364F"/>
    <w:rsid w:val="00773841"/>
    <w:rsid w:val="00773BD2"/>
    <w:rsid w:val="00774C67"/>
    <w:rsid w:val="0077504D"/>
    <w:rsid w:val="00775FAF"/>
    <w:rsid w:val="00776E6C"/>
    <w:rsid w:val="00780184"/>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2F84"/>
    <w:rsid w:val="007930E2"/>
    <w:rsid w:val="00793108"/>
    <w:rsid w:val="007938B0"/>
    <w:rsid w:val="00793B81"/>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373"/>
    <w:rsid w:val="007A5F50"/>
    <w:rsid w:val="007A6841"/>
    <w:rsid w:val="007A7DEB"/>
    <w:rsid w:val="007B00E3"/>
    <w:rsid w:val="007B034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E45"/>
    <w:rsid w:val="007D4017"/>
    <w:rsid w:val="007D4470"/>
    <w:rsid w:val="007D4E09"/>
    <w:rsid w:val="007D716A"/>
    <w:rsid w:val="007D7707"/>
    <w:rsid w:val="007D7E8C"/>
    <w:rsid w:val="007E009D"/>
    <w:rsid w:val="007E0E5F"/>
    <w:rsid w:val="007E0EA0"/>
    <w:rsid w:val="007E0EB8"/>
    <w:rsid w:val="007E15A7"/>
    <w:rsid w:val="007E238F"/>
    <w:rsid w:val="007E31D9"/>
    <w:rsid w:val="007E3AEE"/>
    <w:rsid w:val="007E4355"/>
    <w:rsid w:val="007E439C"/>
    <w:rsid w:val="007E46FE"/>
    <w:rsid w:val="007E4B42"/>
    <w:rsid w:val="007E6804"/>
    <w:rsid w:val="007E6C33"/>
    <w:rsid w:val="007E6E01"/>
    <w:rsid w:val="007E7A6B"/>
    <w:rsid w:val="007F12DE"/>
    <w:rsid w:val="007F1314"/>
    <w:rsid w:val="007F281F"/>
    <w:rsid w:val="007F503F"/>
    <w:rsid w:val="007F5A5F"/>
    <w:rsid w:val="007F6722"/>
    <w:rsid w:val="008013BF"/>
    <w:rsid w:val="008013DA"/>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093B"/>
    <w:rsid w:val="00811D16"/>
    <w:rsid w:val="008138FE"/>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2AE9"/>
    <w:rsid w:val="0083475E"/>
    <w:rsid w:val="008348C6"/>
    <w:rsid w:val="00834CD0"/>
    <w:rsid w:val="00835374"/>
    <w:rsid w:val="00835822"/>
    <w:rsid w:val="00835C2A"/>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CD6"/>
    <w:rsid w:val="00886D11"/>
    <w:rsid w:val="00886EFE"/>
    <w:rsid w:val="008875C7"/>
    <w:rsid w:val="00890AEF"/>
    <w:rsid w:val="00890F86"/>
    <w:rsid w:val="008912CD"/>
    <w:rsid w:val="008916DE"/>
    <w:rsid w:val="00892068"/>
    <w:rsid w:val="008920F8"/>
    <w:rsid w:val="00892B95"/>
    <w:rsid w:val="00893487"/>
    <w:rsid w:val="008937EA"/>
    <w:rsid w:val="00893F09"/>
    <w:rsid w:val="00895E05"/>
    <w:rsid w:val="00895E2E"/>
    <w:rsid w:val="00896212"/>
    <w:rsid w:val="0089622B"/>
    <w:rsid w:val="00896485"/>
    <w:rsid w:val="00896AAF"/>
    <w:rsid w:val="00897EBC"/>
    <w:rsid w:val="008A02E2"/>
    <w:rsid w:val="008A0AF2"/>
    <w:rsid w:val="008A120F"/>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4DB1"/>
    <w:rsid w:val="008B4FDA"/>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A95"/>
    <w:rsid w:val="008F2B76"/>
    <w:rsid w:val="008F527F"/>
    <w:rsid w:val="008F6B74"/>
    <w:rsid w:val="00900517"/>
    <w:rsid w:val="00902D0C"/>
    <w:rsid w:val="00903382"/>
    <w:rsid w:val="00903898"/>
    <w:rsid w:val="00903A1A"/>
    <w:rsid w:val="00903D4D"/>
    <w:rsid w:val="009044F1"/>
    <w:rsid w:val="0090481C"/>
    <w:rsid w:val="00904926"/>
    <w:rsid w:val="0090510C"/>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6875"/>
    <w:rsid w:val="00927888"/>
    <w:rsid w:val="00931A1F"/>
    <w:rsid w:val="00932115"/>
    <w:rsid w:val="0093354D"/>
    <w:rsid w:val="009335A0"/>
    <w:rsid w:val="0093396A"/>
    <w:rsid w:val="0093460D"/>
    <w:rsid w:val="00934B33"/>
    <w:rsid w:val="00934FCC"/>
    <w:rsid w:val="00935003"/>
    <w:rsid w:val="009354D8"/>
    <w:rsid w:val="00936000"/>
    <w:rsid w:val="009360B7"/>
    <w:rsid w:val="0093610F"/>
    <w:rsid w:val="009365B5"/>
    <w:rsid w:val="00936DF5"/>
    <w:rsid w:val="0093713C"/>
    <w:rsid w:val="009374A0"/>
    <w:rsid w:val="00937B6A"/>
    <w:rsid w:val="00940C2A"/>
    <w:rsid w:val="009414B2"/>
    <w:rsid w:val="00941728"/>
    <w:rsid w:val="00941924"/>
    <w:rsid w:val="00941E17"/>
    <w:rsid w:val="00942948"/>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D1A"/>
    <w:rsid w:val="009D71F8"/>
    <w:rsid w:val="009D78BC"/>
    <w:rsid w:val="009D7EFF"/>
    <w:rsid w:val="009E07EE"/>
    <w:rsid w:val="009E0C7F"/>
    <w:rsid w:val="009E1181"/>
    <w:rsid w:val="009E19C7"/>
    <w:rsid w:val="009E2596"/>
    <w:rsid w:val="009E26EE"/>
    <w:rsid w:val="009E27FC"/>
    <w:rsid w:val="009E2E21"/>
    <w:rsid w:val="009E35C5"/>
    <w:rsid w:val="009E38B9"/>
    <w:rsid w:val="009E39FC"/>
    <w:rsid w:val="009E45F3"/>
    <w:rsid w:val="009E49AB"/>
    <w:rsid w:val="009E4A0F"/>
    <w:rsid w:val="009E5048"/>
    <w:rsid w:val="009E7100"/>
    <w:rsid w:val="009F0660"/>
    <w:rsid w:val="009F06BA"/>
    <w:rsid w:val="009F0AB3"/>
    <w:rsid w:val="009F0E95"/>
    <w:rsid w:val="009F10E4"/>
    <w:rsid w:val="009F18D0"/>
    <w:rsid w:val="009F1FF7"/>
    <w:rsid w:val="009F2C5D"/>
    <w:rsid w:val="009F30E4"/>
    <w:rsid w:val="009F337A"/>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E49"/>
    <w:rsid w:val="00A11F49"/>
    <w:rsid w:val="00A1275F"/>
    <w:rsid w:val="00A12A5E"/>
    <w:rsid w:val="00A12C95"/>
    <w:rsid w:val="00A134CC"/>
    <w:rsid w:val="00A14672"/>
    <w:rsid w:val="00A14685"/>
    <w:rsid w:val="00A14ED9"/>
    <w:rsid w:val="00A150A9"/>
    <w:rsid w:val="00A150D1"/>
    <w:rsid w:val="00A161B0"/>
    <w:rsid w:val="00A1623D"/>
    <w:rsid w:val="00A17ABE"/>
    <w:rsid w:val="00A20240"/>
    <w:rsid w:val="00A205BF"/>
    <w:rsid w:val="00A2065C"/>
    <w:rsid w:val="00A20B69"/>
    <w:rsid w:val="00A21C7C"/>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C07"/>
    <w:rsid w:val="00A34DFE"/>
    <w:rsid w:val="00A35FB1"/>
    <w:rsid w:val="00A36591"/>
    <w:rsid w:val="00A37070"/>
    <w:rsid w:val="00A4028C"/>
    <w:rsid w:val="00A40446"/>
    <w:rsid w:val="00A412F1"/>
    <w:rsid w:val="00A42E71"/>
    <w:rsid w:val="00A43166"/>
    <w:rsid w:val="00A4360B"/>
    <w:rsid w:val="00A43D3A"/>
    <w:rsid w:val="00A4426D"/>
    <w:rsid w:val="00A44736"/>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97"/>
    <w:rsid w:val="00A677CD"/>
    <w:rsid w:val="00A67EAC"/>
    <w:rsid w:val="00A70355"/>
    <w:rsid w:val="00A70E4C"/>
    <w:rsid w:val="00A70F79"/>
    <w:rsid w:val="00A7178B"/>
    <w:rsid w:val="00A71BBC"/>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47D4"/>
    <w:rsid w:val="00A86287"/>
    <w:rsid w:val="00A90E28"/>
    <w:rsid w:val="00A90FCD"/>
    <w:rsid w:val="00A9153F"/>
    <w:rsid w:val="00A921FF"/>
    <w:rsid w:val="00A93710"/>
    <w:rsid w:val="00A95895"/>
    <w:rsid w:val="00A95C09"/>
    <w:rsid w:val="00A9611C"/>
    <w:rsid w:val="00A961A4"/>
    <w:rsid w:val="00A96293"/>
    <w:rsid w:val="00A96817"/>
    <w:rsid w:val="00A9694C"/>
    <w:rsid w:val="00AA0AD8"/>
    <w:rsid w:val="00AA0F00"/>
    <w:rsid w:val="00AA13E4"/>
    <w:rsid w:val="00AA1BBF"/>
    <w:rsid w:val="00AA233A"/>
    <w:rsid w:val="00AA2488"/>
    <w:rsid w:val="00AA270B"/>
    <w:rsid w:val="00AA2C2F"/>
    <w:rsid w:val="00AA4DC0"/>
    <w:rsid w:val="00AA51C3"/>
    <w:rsid w:val="00AA5305"/>
    <w:rsid w:val="00AA5734"/>
    <w:rsid w:val="00AA5B57"/>
    <w:rsid w:val="00AA632C"/>
    <w:rsid w:val="00AA6428"/>
    <w:rsid w:val="00AA697C"/>
    <w:rsid w:val="00AA6F53"/>
    <w:rsid w:val="00AA7117"/>
    <w:rsid w:val="00AA75FA"/>
    <w:rsid w:val="00AA7805"/>
    <w:rsid w:val="00AA7ADD"/>
    <w:rsid w:val="00AA7F20"/>
    <w:rsid w:val="00AB0304"/>
    <w:rsid w:val="00AB14F4"/>
    <w:rsid w:val="00AB16AE"/>
    <w:rsid w:val="00AB2618"/>
    <w:rsid w:val="00AB2648"/>
    <w:rsid w:val="00AB2E1E"/>
    <w:rsid w:val="00AB2F8A"/>
    <w:rsid w:val="00AB3FFE"/>
    <w:rsid w:val="00AB4EAB"/>
    <w:rsid w:val="00AB5AF2"/>
    <w:rsid w:val="00AB5C87"/>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170"/>
    <w:rsid w:val="00B011DF"/>
    <w:rsid w:val="00B01495"/>
    <w:rsid w:val="00B01568"/>
    <w:rsid w:val="00B025A2"/>
    <w:rsid w:val="00B027B8"/>
    <w:rsid w:val="00B02A31"/>
    <w:rsid w:val="00B033E3"/>
    <w:rsid w:val="00B03678"/>
    <w:rsid w:val="00B04537"/>
    <w:rsid w:val="00B04817"/>
    <w:rsid w:val="00B048B2"/>
    <w:rsid w:val="00B051BE"/>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16D"/>
    <w:rsid w:val="00B225D5"/>
    <w:rsid w:val="00B2283B"/>
    <w:rsid w:val="00B23864"/>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40233"/>
    <w:rsid w:val="00B413A8"/>
    <w:rsid w:val="00B425F0"/>
    <w:rsid w:val="00B4364F"/>
    <w:rsid w:val="00B4374E"/>
    <w:rsid w:val="00B44A67"/>
    <w:rsid w:val="00B46279"/>
    <w:rsid w:val="00B46D58"/>
    <w:rsid w:val="00B4794D"/>
    <w:rsid w:val="00B50F8D"/>
    <w:rsid w:val="00B514E8"/>
    <w:rsid w:val="00B51D9F"/>
    <w:rsid w:val="00B5219E"/>
    <w:rsid w:val="00B52987"/>
    <w:rsid w:val="00B52C16"/>
    <w:rsid w:val="00B5319F"/>
    <w:rsid w:val="00B53B93"/>
    <w:rsid w:val="00B53D73"/>
    <w:rsid w:val="00B54C65"/>
    <w:rsid w:val="00B54F63"/>
    <w:rsid w:val="00B55371"/>
    <w:rsid w:val="00B553D4"/>
    <w:rsid w:val="00B57948"/>
    <w:rsid w:val="00B57B4F"/>
    <w:rsid w:val="00B57D12"/>
    <w:rsid w:val="00B57EF3"/>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CCD"/>
    <w:rsid w:val="00B70DF8"/>
    <w:rsid w:val="00B716B0"/>
    <w:rsid w:val="00B71D73"/>
    <w:rsid w:val="00B73AB8"/>
    <w:rsid w:val="00B73DE0"/>
    <w:rsid w:val="00B744F6"/>
    <w:rsid w:val="00B74B63"/>
    <w:rsid w:val="00B75687"/>
    <w:rsid w:val="00B81197"/>
    <w:rsid w:val="00B81AD3"/>
    <w:rsid w:val="00B84B87"/>
    <w:rsid w:val="00B853BF"/>
    <w:rsid w:val="00B8636F"/>
    <w:rsid w:val="00B86BCB"/>
    <w:rsid w:val="00B86C5F"/>
    <w:rsid w:val="00B9100A"/>
    <w:rsid w:val="00B91322"/>
    <w:rsid w:val="00B916D0"/>
    <w:rsid w:val="00B925B0"/>
    <w:rsid w:val="00B92CA7"/>
    <w:rsid w:val="00B932B8"/>
    <w:rsid w:val="00B941D0"/>
    <w:rsid w:val="00B95FE0"/>
    <w:rsid w:val="00B96B73"/>
    <w:rsid w:val="00B975FA"/>
    <w:rsid w:val="00B9778A"/>
    <w:rsid w:val="00B97918"/>
    <w:rsid w:val="00B9796D"/>
    <w:rsid w:val="00BA17C2"/>
    <w:rsid w:val="00BA2853"/>
    <w:rsid w:val="00BA3554"/>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4AEA"/>
    <w:rsid w:val="00BC54CA"/>
    <w:rsid w:val="00BC5D2F"/>
    <w:rsid w:val="00BC6807"/>
    <w:rsid w:val="00BC6E1C"/>
    <w:rsid w:val="00BC6EE1"/>
    <w:rsid w:val="00BC6FA9"/>
    <w:rsid w:val="00BC723A"/>
    <w:rsid w:val="00BD0588"/>
    <w:rsid w:val="00BD0D0A"/>
    <w:rsid w:val="00BD2920"/>
    <w:rsid w:val="00BD36BD"/>
    <w:rsid w:val="00BD3B55"/>
    <w:rsid w:val="00BD4817"/>
    <w:rsid w:val="00BD50E7"/>
    <w:rsid w:val="00BD5575"/>
    <w:rsid w:val="00BD572E"/>
    <w:rsid w:val="00BD5F94"/>
    <w:rsid w:val="00BD64CE"/>
    <w:rsid w:val="00BD6BF7"/>
    <w:rsid w:val="00BD72E6"/>
    <w:rsid w:val="00BE01AE"/>
    <w:rsid w:val="00BE1C5E"/>
    <w:rsid w:val="00BE2236"/>
    <w:rsid w:val="00BE2572"/>
    <w:rsid w:val="00BE40B1"/>
    <w:rsid w:val="00BE439E"/>
    <w:rsid w:val="00BE45B6"/>
    <w:rsid w:val="00BE4CFA"/>
    <w:rsid w:val="00BE5381"/>
    <w:rsid w:val="00BE54A9"/>
    <w:rsid w:val="00BE5525"/>
    <w:rsid w:val="00BE557F"/>
    <w:rsid w:val="00BE5F44"/>
    <w:rsid w:val="00BE6363"/>
    <w:rsid w:val="00BE6627"/>
    <w:rsid w:val="00BE6D14"/>
    <w:rsid w:val="00BE6F5D"/>
    <w:rsid w:val="00BE7FE1"/>
    <w:rsid w:val="00BF0913"/>
    <w:rsid w:val="00BF09F8"/>
    <w:rsid w:val="00BF0BF6"/>
    <w:rsid w:val="00BF1CBD"/>
    <w:rsid w:val="00BF1D90"/>
    <w:rsid w:val="00BF22D9"/>
    <w:rsid w:val="00BF270F"/>
    <w:rsid w:val="00BF2785"/>
    <w:rsid w:val="00BF46D6"/>
    <w:rsid w:val="00BF4D4C"/>
    <w:rsid w:val="00BF4E90"/>
    <w:rsid w:val="00BF4FFD"/>
    <w:rsid w:val="00BF5421"/>
    <w:rsid w:val="00BF603D"/>
    <w:rsid w:val="00BF7253"/>
    <w:rsid w:val="00BF762F"/>
    <w:rsid w:val="00BF79AA"/>
    <w:rsid w:val="00BF79C6"/>
    <w:rsid w:val="00C008F7"/>
    <w:rsid w:val="00C00E33"/>
    <w:rsid w:val="00C010D8"/>
    <w:rsid w:val="00C024D3"/>
    <w:rsid w:val="00C029B6"/>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3BC"/>
    <w:rsid w:val="00C2151D"/>
    <w:rsid w:val="00C21AF3"/>
    <w:rsid w:val="00C22421"/>
    <w:rsid w:val="00C232E0"/>
    <w:rsid w:val="00C23B1B"/>
    <w:rsid w:val="00C23D48"/>
    <w:rsid w:val="00C23F1D"/>
    <w:rsid w:val="00C24256"/>
    <w:rsid w:val="00C24CA6"/>
    <w:rsid w:val="00C26B4D"/>
    <w:rsid w:val="00C26CF7"/>
    <w:rsid w:val="00C27A88"/>
    <w:rsid w:val="00C27BA4"/>
    <w:rsid w:val="00C3071E"/>
    <w:rsid w:val="00C30BFB"/>
    <w:rsid w:val="00C3130B"/>
    <w:rsid w:val="00C31373"/>
    <w:rsid w:val="00C32419"/>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046"/>
    <w:rsid w:val="00C527F9"/>
    <w:rsid w:val="00C53926"/>
    <w:rsid w:val="00C53D1C"/>
    <w:rsid w:val="00C54CEE"/>
    <w:rsid w:val="00C5588A"/>
    <w:rsid w:val="00C56BBA"/>
    <w:rsid w:val="00C57D7E"/>
    <w:rsid w:val="00C611EE"/>
    <w:rsid w:val="00C61F21"/>
    <w:rsid w:val="00C6256F"/>
    <w:rsid w:val="00C6329E"/>
    <w:rsid w:val="00C640AF"/>
    <w:rsid w:val="00C6467B"/>
    <w:rsid w:val="00C647D8"/>
    <w:rsid w:val="00C648B6"/>
    <w:rsid w:val="00C648DF"/>
    <w:rsid w:val="00C64BF0"/>
    <w:rsid w:val="00C64E56"/>
    <w:rsid w:val="00C66474"/>
    <w:rsid w:val="00C66A65"/>
    <w:rsid w:val="00C67E80"/>
    <w:rsid w:val="00C67FAB"/>
    <w:rsid w:val="00C706F4"/>
    <w:rsid w:val="00C70C1A"/>
    <w:rsid w:val="00C71E26"/>
    <w:rsid w:val="00C72606"/>
    <w:rsid w:val="00C7261B"/>
    <w:rsid w:val="00C72D0E"/>
    <w:rsid w:val="00C72E21"/>
    <w:rsid w:val="00C73E62"/>
    <w:rsid w:val="00C752FC"/>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0FEB"/>
    <w:rsid w:val="00C9153B"/>
    <w:rsid w:val="00C91F69"/>
    <w:rsid w:val="00C929A7"/>
    <w:rsid w:val="00C94323"/>
    <w:rsid w:val="00C970BB"/>
    <w:rsid w:val="00C9713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2442"/>
    <w:rsid w:val="00CB3CB1"/>
    <w:rsid w:val="00CB41AB"/>
    <w:rsid w:val="00CB4B5C"/>
    <w:rsid w:val="00CB4C1E"/>
    <w:rsid w:val="00CB5290"/>
    <w:rsid w:val="00CB68EF"/>
    <w:rsid w:val="00CB759C"/>
    <w:rsid w:val="00CB7642"/>
    <w:rsid w:val="00CB79A4"/>
    <w:rsid w:val="00CC0326"/>
    <w:rsid w:val="00CC0A8D"/>
    <w:rsid w:val="00CC3097"/>
    <w:rsid w:val="00CC3BAC"/>
    <w:rsid w:val="00CC518E"/>
    <w:rsid w:val="00CC6362"/>
    <w:rsid w:val="00CC69D0"/>
    <w:rsid w:val="00CC73F0"/>
    <w:rsid w:val="00CD01CC"/>
    <w:rsid w:val="00CD043A"/>
    <w:rsid w:val="00CD1E50"/>
    <w:rsid w:val="00CD3548"/>
    <w:rsid w:val="00CD4190"/>
    <w:rsid w:val="00CD435C"/>
    <w:rsid w:val="00CD4898"/>
    <w:rsid w:val="00CD6B60"/>
    <w:rsid w:val="00CD7A4F"/>
    <w:rsid w:val="00CE0D95"/>
    <w:rsid w:val="00CE10B2"/>
    <w:rsid w:val="00CE1E11"/>
    <w:rsid w:val="00CE2264"/>
    <w:rsid w:val="00CE35E7"/>
    <w:rsid w:val="00CE4D1D"/>
    <w:rsid w:val="00CE56FD"/>
    <w:rsid w:val="00CE71AA"/>
    <w:rsid w:val="00CE7B83"/>
    <w:rsid w:val="00CE7BF1"/>
    <w:rsid w:val="00CF0C35"/>
    <w:rsid w:val="00CF0D0D"/>
    <w:rsid w:val="00CF1653"/>
    <w:rsid w:val="00CF1742"/>
    <w:rsid w:val="00CF1966"/>
    <w:rsid w:val="00CF2304"/>
    <w:rsid w:val="00CF2692"/>
    <w:rsid w:val="00CF34D0"/>
    <w:rsid w:val="00CF34DE"/>
    <w:rsid w:val="00CF3B1A"/>
    <w:rsid w:val="00CF7A4E"/>
    <w:rsid w:val="00CF7F57"/>
    <w:rsid w:val="00D00401"/>
    <w:rsid w:val="00D0068C"/>
    <w:rsid w:val="00D008B5"/>
    <w:rsid w:val="00D00A61"/>
    <w:rsid w:val="00D00BED"/>
    <w:rsid w:val="00D00DA3"/>
    <w:rsid w:val="00D01B3C"/>
    <w:rsid w:val="00D02861"/>
    <w:rsid w:val="00D03331"/>
    <w:rsid w:val="00D03E7C"/>
    <w:rsid w:val="00D043C1"/>
    <w:rsid w:val="00D043FA"/>
    <w:rsid w:val="00D04575"/>
    <w:rsid w:val="00D048EE"/>
    <w:rsid w:val="00D04B17"/>
    <w:rsid w:val="00D04BAA"/>
    <w:rsid w:val="00D0532E"/>
    <w:rsid w:val="00D05594"/>
    <w:rsid w:val="00D05A45"/>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69A3"/>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64"/>
    <w:rsid w:val="00D30487"/>
    <w:rsid w:val="00D30D08"/>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D33"/>
    <w:rsid w:val="00D42E80"/>
    <w:rsid w:val="00D42EB8"/>
    <w:rsid w:val="00D433D6"/>
    <w:rsid w:val="00D43420"/>
    <w:rsid w:val="00D4557B"/>
    <w:rsid w:val="00D45852"/>
    <w:rsid w:val="00D4611F"/>
    <w:rsid w:val="00D463EA"/>
    <w:rsid w:val="00D46712"/>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531"/>
    <w:rsid w:val="00D60E8B"/>
    <w:rsid w:val="00D612BC"/>
    <w:rsid w:val="00D61D87"/>
    <w:rsid w:val="00D62855"/>
    <w:rsid w:val="00D62C0F"/>
    <w:rsid w:val="00D659B3"/>
    <w:rsid w:val="00D65BF2"/>
    <w:rsid w:val="00D65E4E"/>
    <w:rsid w:val="00D65EBA"/>
    <w:rsid w:val="00D66812"/>
    <w:rsid w:val="00D710BC"/>
    <w:rsid w:val="00D71259"/>
    <w:rsid w:val="00D7354F"/>
    <w:rsid w:val="00D73B15"/>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14F9"/>
    <w:rsid w:val="00DB2BCC"/>
    <w:rsid w:val="00DB3E17"/>
    <w:rsid w:val="00DB40C0"/>
    <w:rsid w:val="00DB41B7"/>
    <w:rsid w:val="00DB4273"/>
    <w:rsid w:val="00DB4CC7"/>
    <w:rsid w:val="00DB64C8"/>
    <w:rsid w:val="00DB6D02"/>
    <w:rsid w:val="00DB7289"/>
    <w:rsid w:val="00DC14CE"/>
    <w:rsid w:val="00DC1B3F"/>
    <w:rsid w:val="00DC30CC"/>
    <w:rsid w:val="00DC5332"/>
    <w:rsid w:val="00DC567F"/>
    <w:rsid w:val="00DC59F5"/>
    <w:rsid w:val="00DC619D"/>
    <w:rsid w:val="00DC64B5"/>
    <w:rsid w:val="00DC670A"/>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F60"/>
    <w:rsid w:val="00E040F0"/>
    <w:rsid w:val="00E04589"/>
    <w:rsid w:val="00E045AE"/>
    <w:rsid w:val="00E046C2"/>
    <w:rsid w:val="00E048B1"/>
    <w:rsid w:val="00E04FA9"/>
    <w:rsid w:val="00E05F32"/>
    <w:rsid w:val="00E05FDF"/>
    <w:rsid w:val="00E06E9D"/>
    <w:rsid w:val="00E070E6"/>
    <w:rsid w:val="00E10031"/>
    <w:rsid w:val="00E10BB7"/>
    <w:rsid w:val="00E1385B"/>
    <w:rsid w:val="00E141C7"/>
    <w:rsid w:val="00E14672"/>
    <w:rsid w:val="00E161F1"/>
    <w:rsid w:val="00E17450"/>
    <w:rsid w:val="00E17B7F"/>
    <w:rsid w:val="00E20011"/>
    <w:rsid w:val="00E207EB"/>
    <w:rsid w:val="00E20B3E"/>
    <w:rsid w:val="00E20E95"/>
    <w:rsid w:val="00E21547"/>
    <w:rsid w:val="00E2217F"/>
    <w:rsid w:val="00E222A7"/>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4A71"/>
    <w:rsid w:val="00E44D86"/>
    <w:rsid w:val="00E45007"/>
    <w:rsid w:val="00E45209"/>
    <w:rsid w:val="00E45ACA"/>
    <w:rsid w:val="00E45C7F"/>
    <w:rsid w:val="00E45E98"/>
    <w:rsid w:val="00E46422"/>
    <w:rsid w:val="00E46DBA"/>
    <w:rsid w:val="00E50736"/>
    <w:rsid w:val="00E51117"/>
    <w:rsid w:val="00E51CD0"/>
    <w:rsid w:val="00E51D3B"/>
    <w:rsid w:val="00E51D78"/>
    <w:rsid w:val="00E51EEA"/>
    <w:rsid w:val="00E54297"/>
    <w:rsid w:val="00E54B2C"/>
    <w:rsid w:val="00E5510F"/>
    <w:rsid w:val="00E55EBF"/>
    <w:rsid w:val="00E6008B"/>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17B7"/>
    <w:rsid w:val="00E739BE"/>
    <w:rsid w:val="00E7424B"/>
    <w:rsid w:val="00E74264"/>
    <w:rsid w:val="00E749B7"/>
    <w:rsid w:val="00E74BF6"/>
    <w:rsid w:val="00E74F86"/>
    <w:rsid w:val="00E7522C"/>
    <w:rsid w:val="00E7544B"/>
    <w:rsid w:val="00E765B7"/>
    <w:rsid w:val="00E77AD7"/>
    <w:rsid w:val="00E77EEE"/>
    <w:rsid w:val="00E804C5"/>
    <w:rsid w:val="00E805B6"/>
    <w:rsid w:val="00E80AFC"/>
    <w:rsid w:val="00E81D32"/>
    <w:rsid w:val="00E83DA1"/>
    <w:rsid w:val="00E84171"/>
    <w:rsid w:val="00E8425F"/>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46B"/>
    <w:rsid w:val="00EA0292"/>
    <w:rsid w:val="00EA059F"/>
    <w:rsid w:val="00EA06E9"/>
    <w:rsid w:val="00EA0AEE"/>
    <w:rsid w:val="00EA0D10"/>
    <w:rsid w:val="00EA1314"/>
    <w:rsid w:val="00EA140F"/>
    <w:rsid w:val="00EA150B"/>
    <w:rsid w:val="00EA1765"/>
    <w:rsid w:val="00EA31E0"/>
    <w:rsid w:val="00EA3E33"/>
    <w:rsid w:val="00EA3FD0"/>
    <w:rsid w:val="00EA40DF"/>
    <w:rsid w:val="00EA58C8"/>
    <w:rsid w:val="00EA5DD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C1D"/>
    <w:rsid w:val="00ED4E8A"/>
    <w:rsid w:val="00ED5972"/>
    <w:rsid w:val="00ED59E0"/>
    <w:rsid w:val="00ED5C1C"/>
    <w:rsid w:val="00ED6836"/>
    <w:rsid w:val="00ED6A38"/>
    <w:rsid w:val="00EE09A4"/>
    <w:rsid w:val="00EE0CB1"/>
    <w:rsid w:val="00EE0EB3"/>
    <w:rsid w:val="00EE0EF1"/>
    <w:rsid w:val="00EE1022"/>
    <w:rsid w:val="00EE2663"/>
    <w:rsid w:val="00EE2A48"/>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4AEA"/>
    <w:rsid w:val="00EF548A"/>
    <w:rsid w:val="00EF6526"/>
    <w:rsid w:val="00EF7868"/>
    <w:rsid w:val="00F00565"/>
    <w:rsid w:val="00F00C96"/>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6CB"/>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140F"/>
    <w:rsid w:val="00F41477"/>
    <w:rsid w:val="00F41B25"/>
    <w:rsid w:val="00F4264D"/>
    <w:rsid w:val="00F4395E"/>
    <w:rsid w:val="00F43A66"/>
    <w:rsid w:val="00F43DE4"/>
    <w:rsid w:val="00F449C0"/>
    <w:rsid w:val="00F45B4D"/>
    <w:rsid w:val="00F45B8B"/>
    <w:rsid w:val="00F45F55"/>
    <w:rsid w:val="00F460E3"/>
    <w:rsid w:val="00F535C1"/>
    <w:rsid w:val="00F53D4F"/>
    <w:rsid w:val="00F53DF8"/>
    <w:rsid w:val="00F546F2"/>
    <w:rsid w:val="00F5526F"/>
    <w:rsid w:val="00F55654"/>
    <w:rsid w:val="00F556B0"/>
    <w:rsid w:val="00F55ECA"/>
    <w:rsid w:val="00F5653D"/>
    <w:rsid w:val="00F60675"/>
    <w:rsid w:val="00F607C7"/>
    <w:rsid w:val="00F60A05"/>
    <w:rsid w:val="00F61898"/>
    <w:rsid w:val="00F61A9D"/>
    <w:rsid w:val="00F61D7A"/>
    <w:rsid w:val="00F62714"/>
    <w:rsid w:val="00F63223"/>
    <w:rsid w:val="00F63464"/>
    <w:rsid w:val="00F63BBB"/>
    <w:rsid w:val="00F64BF8"/>
    <w:rsid w:val="00F64DF9"/>
    <w:rsid w:val="00F65659"/>
    <w:rsid w:val="00F658E7"/>
    <w:rsid w:val="00F667B5"/>
    <w:rsid w:val="00F676CB"/>
    <w:rsid w:val="00F67946"/>
    <w:rsid w:val="00F67CD4"/>
    <w:rsid w:val="00F70E55"/>
    <w:rsid w:val="00F714BD"/>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9"/>
    <w:rsid w:val="00FB3AFB"/>
    <w:rsid w:val="00FB3CC9"/>
    <w:rsid w:val="00FB4ACF"/>
    <w:rsid w:val="00FB4AFE"/>
    <w:rsid w:val="00FB72F4"/>
    <w:rsid w:val="00FB76FD"/>
    <w:rsid w:val="00FB7899"/>
    <w:rsid w:val="00FB78E7"/>
    <w:rsid w:val="00FB796B"/>
    <w:rsid w:val="00FC016A"/>
    <w:rsid w:val="00FC096C"/>
    <w:rsid w:val="00FC0FDC"/>
    <w:rsid w:val="00FC22F4"/>
    <w:rsid w:val="00FC283C"/>
    <w:rsid w:val="00FC2FB3"/>
    <w:rsid w:val="00FC4412"/>
    <w:rsid w:val="00FC4B16"/>
    <w:rsid w:val="00FC6150"/>
    <w:rsid w:val="00FC63B6"/>
    <w:rsid w:val="00FC69A8"/>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88"/>
    <w:rsid w:val="00FD57B8"/>
    <w:rsid w:val="00FD5A96"/>
    <w:rsid w:val="00FD7291"/>
    <w:rsid w:val="00FD7394"/>
    <w:rsid w:val="00FD7772"/>
    <w:rsid w:val="00FE0FD2"/>
    <w:rsid w:val="00FE1316"/>
    <w:rsid w:val="00FE1D95"/>
    <w:rsid w:val="00FE1FAB"/>
    <w:rsid w:val="00FE2802"/>
    <w:rsid w:val="00FE2AA4"/>
    <w:rsid w:val="00FE2DB6"/>
    <w:rsid w:val="00FE449E"/>
    <w:rsid w:val="00FE54DC"/>
    <w:rsid w:val="00FE5743"/>
    <w:rsid w:val="00FE6887"/>
    <w:rsid w:val="00FE6C2A"/>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934"/>
    <w:rsid w:val="00FF6ACF"/>
    <w:rsid w:val="00FF6FFD"/>
    <w:rsid w:val="00FF77E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No List"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796878749">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secretariat@minfin.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EA077E4-8BB6-4403-8F3F-49076FC8A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5740</TotalTime>
  <Pages>80</Pages>
  <Words>22109</Words>
  <Characters>126025</Characters>
  <Application>Microsoft Office Word</Application>
  <DocSecurity>0</DocSecurity>
  <Lines>1050</Lines>
  <Paragraphs>295</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147839</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VAZGEN</cp:lastModifiedBy>
  <cp:revision>40</cp:revision>
  <cp:lastPrinted>2018-02-16T07:12:00Z</cp:lastPrinted>
  <dcterms:created xsi:type="dcterms:W3CDTF">2019-10-28T07:04:00Z</dcterms:created>
  <dcterms:modified xsi:type="dcterms:W3CDTF">2020-02-26T16:03:00Z</dcterms:modified>
</cp:coreProperties>
</file>